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93002B" w:rsidRDefault="00096865" w:rsidP="00EF3662">
      <w:pPr>
        <w:pStyle w:val="BodyTextIndent"/>
        <w:spacing w:line="240" w:lineRule="auto"/>
        <w:jc w:val="center"/>
        <w:rPr>
          <w:rFonts w:ascii="GHEA Grapalat" w:hAnsi="GHEA Grapalat"/>
          <w:i w:val="0"/>
          <w:lang w:val="af-ZA"/>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653B7E8D" w:rsidR="00CC1CD1" w:rsidRPr="005E1F72" w:rsidRDefault="00F57EA6" w:rsidP="00CC1CD1">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3D2273ED" w:rsidR="00CC1CD1"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20</w:t>
      </w:r>
      <w:r>
        <w:rPr>
          <w:rFonts w:ascii="GHEA Grapalat" w:hAnsi="GHEA Grapalat"/>
          <w:i w:val="0"/>
          <w:lang w:val="af-ZA"/>
        </w:rPr>
        <w:t>2</w:t>
      </w:r>
      <w:r w:rsidR="009A43E7">
        <w:rPr>
          <w:rFonts w:ascii="GHEA Grapalat" w:hAnsi="GHEA Grapalat"/>
          <w:i w:val="0"/>
          <w:lang w:val="af-ZA"/>
        </w:rPr>
        <w:t>5</w:t>
      </w:r>
      <w:r w:rsidRPr="005E1F72">
        <w:rPr>
          <w:rFonts w:ascii="GHEA Grapalat" w:hAnsi="GHEA Grapalat"/>
          <w:i w:val="0"/>
          <w:lang w:val="af-ZA"/>
        </w:rPr>
        <w:t xml:space="preserve">  </w:t>
      </w:r>
      <w:r w:rsidRPr="00F60778">
        <w:rPr>
          <w:rFonts w:ascii="GHEA Grapalat" w:hAnsi="GHEA Grapalat"/>
          <w:i w:val="0"/>
          <w:lang w:val="af-ZA"/>
        </w:rPr>
        <w:t xml:space="preserve">թվականի </w:t>
      </w:r>
      <w:r w:rsidR="00EA665B" w:rsidRPr="00E23AC9">
        <w:rPr>
          <w:rFonts w:ascii="GHEA Grapalat" w:hAnsi="GHEA Grapalat"/>
          <w:i w:val="0"/>
          <w:lang w:val="hy-AM"/>
        </w:rPr>
        <w:t>օգոստոսի</w:t>
      </w:r>
      <w:r w:rsidRPr="00F60778">
        <w:rPr>
          <w:rFonts w:ascii="GHEA Grapalat" w:hAnsi="GHEA Grapalat"/>
          <w:i w:val="0"/>
          <w:lang w:val="af-ZA"/>
        </w:rPr>
        <w:t xml:space="preserve"> </w:t>
      </w:r>
      <w:r w:rsidRPr="005E1F72">
        <w:rPr>
          <w:rFonts w:ascii="GHEA Grapalat" w:hAnsi="GHEA Grapalat"/>
          <w:i w:val="0"/>
          <w:lang w:val="af-ZA"/>
        </w:rPr>
        <w:t>«</w:t>
      </w:r>
      <w:r w:rsidR="00E23AC9">
        <w:rPr>
          <w:rFonts w:ascii="GHEA Grapalat" w:hAnsi="GHEA Grapalat"/>
          <w:i w:val="0"/>
          <w:lang w:val="af-ZA"/>
        </w:rPr>
        <w:t>14</w:t>
      </w:r>
      <w:r w:rsidRPr="005E1F72">
        <w:rPr>
          <w:rFonts w:ascii="GHEA Grapalat" w:hAnsi="GHEA Grapalat"/>
          <w:i w:val="0"/>
          <w:lang w:val="af-ZA"/>
        </w:rPr>
        <w:t xml:space="preserve">» որոշմամբ </w:t>
      </w:r>
    </w:p>
    <w:p w14:paraId="123C255B" w14:textId="20794957" w:rsidR="00CC1CD1" w:rsidRDefault="00CC1CD1" w:rsidP="00CC1CD1">
      <w:pPr>
        <w:pStyle w:val="BodyTextIndent"/>
        <w:spacing w:line="240" w:lineRule="auto"/>
        <w:jc w:val="center"/>
        <w:rPr>
          <w:rFonts w:ascii="GHEA Grapalat" w:hAnsi="GHEA Grapalat"/>
          <w:i w:val="0"/>
          <w:lang w:val="af-ZA"/>
        </w:rPr>
      </w:pPr>
    </w:p>
    <w:p w14:paraId="47ED01E9" w14:textId="77777777" w:rsidR="00C959F1" w:rsidRPr="00844CF8" w:rsidRDefault="00C959F1" w:rsidP="00C959F1">
      <w:pPr>
        <w:pStyle w:val="BodyTextIndent"/>
        <w:spacing w:line="240" w:lineRule="auto"/>
        <w:jc w:val="center"/>
        <w:rPr>
          <w:rFonts w:ascii="GHEA Grapalat" w:hAnsi="GHEA Grapalat"/>
          <w:b/>
          <w:i w:val="0"/>
          <w:iCs/>
          <w:lang w:val="af-ZA"/>
        </w:rPr>
      </w:pPr>
      <w:r w:rsidRPr="00496E43">
        <w:rPr>
          <w:rFonts w:ascii="GHEA Grapalat" w:hAnsi="GHEA Grapalat" w:cs="Arial"/>
          <w:b/>
          <w:i w:val="0"/>
          <w:iCs/>
          <w:lang w:val="hy-AM"/>
        </w:rPr>
        <w:t xml:space="preserve">Գնման ընթացակարգը կազմակերպված է </w:t>
      </w:r>
      <w:r w:rsidRPr="00496E43">
        <w:rPr>
          <w:rFonts w:ascii="GHEA Grapalat" w:hAnsi="GHEA Grapalat"/>
          <w:b/>
          <w:i w:val="0"/>
          <w:iCs/>
          <w:lang w:val="hy-AM"/>
        </w:rPr>
        <w:t>Օ</w:t>
      </w:r>
      <w:r w:rsidRPr="00496E43">
        <w:rPr>
          <w:rFonts w:ascii="GHEA Grapalat" w:hAnsi="GHEA Grapalat"/>
          <w:b/>
          <w:i w:val="0"/>
          <w:iCs/>
        </w:rPr>
        <w:t>րենքի</w:t>
      </w:r>
      <w:r w:rsidRPr="00496E43">
        <w:rPr>
          <w:rFonts w:ascii="GHEA Grapalat" w:hAnsi="GHEA Grapalat"/>
          <w:b/>
          <w:i w:val="0"/>
          <w:iCs/>
          <w:lang w:val="af-ZA"/>
        </w:rPr>
        <w:t xml:space="preserve"> 15-</w:t>
      </w:r>
      <w:r w:rsidRPr="00496E43">
        <w:rPr>
          <w:rFonts w:ascii="GHEA Grapalat" w:hAnsi="GHEA Grapalat"/>
          <w:b/>
          <w:i w:val="0"/>
          <w:iCs/>
        </w:rPr>
        <w:t>րդ</w:t>
      </w:r>
      <w:r w:rsidRPr="00496E43">
        <w:rPr>
          <w:rFonts w:ascii="GHEA Grapalat" w:hAnsi="GHEA Grapalat"/>
          <w:b/>
          <w:i w:val="0"/>
          <w:iCs/>
          <w:lang w:val="af-ZA"/>
        </w:rPr>
        <w:t xml:space="preserve"> </w:t>
      </w:r>
      <w:r w:rsidRPr="00496E43">
        <w:rPr>
          <w:rFonts w:ascii="GHEA Grapalat" w:hAnsi="GHEA Grapalat"/>
          <w:b/>
          <w:i w:val="0"/>
          <w:iCs/>
        </w:rPr>
        <w:t>հոդվածի</w:t>
      </w:r>
      <w:r w:rsidRPr="00496E43">
        <w:rPr>
          <w:rFonts w:ascii="GHEA Grapalat" w:hAnsi="GHEA Grapalat"/>
          <w:b/>
          <w:i w:val="0"/>
          <w:iCs/>
          <w:lang w:val="af-ZA"/>
        </w:rPr>
        <w:t xml:space="preserve"> 6-</w:t>
      </w:r>
      <w:r w:rsidRPr="00496E43">
        <w:rPr>
          <w:rFonts w:ascii="GHEA Grapalat" w:hAnsi="GHEA Grapalat"/>
          <w:b/>
          <w:i w:val="0"/>
          <w:iCs/>
        </w:rPr>
        <w:t>րդ</w:t>
      </w:r>
      <w:r w:rsidRPr="00496E43">
        <w:rPr>
          <w:rFonts w:ascii="GHEA Grapalat" w:hAnsi="GHEA Grapalat"/>
          <w:b/>
          <w:i w:val="0"/>
          <w:iCs/>
          <w:lang w:val="af-ZA"/>
        </w:rPr>
        <w:t xml:space="preserve"> </w:t>
      </w:r>
      <w:r w:rsidRPr="00496E43">
        <w:rPr>
          <w:rFonts w:ascii="GHEA Grapalat" w:hAnsi="GHEA Grapalat"/>
          <w:b/>
          <w:i w:val="0"/>
          <w:iCs/>
        </w:rPr>
        <w:t>մասի</w:t>
      </w:r>
      <w:r w:rsidRPr="00496E43">
        <w:rPr>
          <w:rFonts w:ascii="GHEA Grapalat" w:hAnsi="GHEA Grapalat"/>
          <w:b/>
          <w:i w:val="0"/>
          <w:iCs/>
          <w:lang w:val="af-ZA"/>
        </w:rPr>
        <w:t xml:space="preserve"> 2-</w:t>
      </w:r>
      <w:r w:rsidRPr="00496E43">
        <w:rPr>
          <w:rFonts w:ascii="GHEA Grapalat" w:hAnsi="GHEA Grapalat"/>
          <w:b/>
          <w:i w:val="0"/>
          <w:iCs/>
        </w:rPr>
        <w:t>րդ</w:t>
      </w:r>
      <w:r w:rsidRPr="00496E43">
        <w:rPr>
          <w:rFonts w:ascii="GHEA Grapalat" w:hAnsi="GHEA Grapalat"/>
          <w:b/>
          <w:i w:val="0"/>
          <w:iCs/>
          <w:lang w:val="af-ZA"/>
        </w:rPr>
        <w:t xml:space="preserve"> </w:t>
      </w:r>
      <w:r w:rsidRPr="00496E43">
        <w:rPr>
          <w:rFonts w:ascii="GHEA Grapalat" w:hAnsi="GHEA Grapalat"/>
          <w:b/>
          <w:i w:val="0"/>
          <w:iCs/>
        </w:rPr>
        <w:t>կետի</w:t>
      </w:r>
      <w:r w:rsidRPr="00496E43">
        <w:rPr>
          <w:rFonts w:ascii="GHEA Grapalat" w:hAnsi="GHEA Grapalat"/>
          <w:b/>
          <w:i w:val="0"/>
          <w:iCs/>
          <w:lang w:val="af-ZA"/>
        </w:rPr>
        <w:t xml:space="preserve"> </w:t>
      </w:r>
      <w:r w:rsidRPr="00496E43">
        <w:rPr>
          <w:rFonts w:ascii="GHEA Grapalat" w:hAnsi="GHEA Grapalat"/>
          <w:b/>
          <w:i w:val="0"/>
          <w:iCs/>
        </w:rPr>
        <w:t>հիման</w:t>
      </w:r>
      <w:r w:rsidRPr="00496E43">
        <w:rPr>
          <w:rFonts w:ascii="GHEA Grapalat" w:hAnsi="GHEA Grapalat"/>
          <w:b/>
          <w:i w:val="0"/>
          <w:iCs/>
          <w:lang w:val="af-ZA"/>
        </w:rPr>
        <w:t xml:space="preserve"> </w:t>
      </w:r>
      <w:r w:rsidRPr="00496E43">
        <w:rPr>
          <w:rFonts w:ascii="GHEA Grapalat" w:hAnsi="GHEA Grapalat"/>
          <w:b/>
          <w:i w:val="0"/>
          <w:iCs/>
        </w:rPr>
        <w:t>վրա</w:t>
      </w:r>
    </w:p>
    <w:p w14:paraId="67FF4AFF" w14:textId="77777777" w:rsidR="00C959F1" w:rsidRDefault="00C959F1" w:rsidP="00CC1CD1">
      <w:pPr>
        <w:pStyle w:val="BodyTextIndent"/>
        <w:spacing w:line="240" w:lineRule="auto"/>
        <w:jc w:val="center"/>
        <w:rPr>
          <w:rFonts w:ascii="GHEA Grapalat" w:hAnsi="GHEA Grapalat"/>
          <w:i w:val="0"/>
          <w:lang w:val="af-ZA"/>
        </w:rPr>
      </w:pPr>
    </w:p>
    <w:p w14:paraId="2871C7FC" w14:textId="0D0528D7"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B56F16">
        <w:rPr>
          <w:rFonts w:ascii="GHEA Grapalat" w:hAnsi="GHEA Grapalat"/>
          <w:i w:val="0"/>
          <w:lang w:val="af-ZA"/>
        </w:rPr>
        <w:t>ԲՄԱՇՁԲ-</w:t>
      </w:r>
      <w:r w:rsidR="0044206F">
        <w:rPr>
          <w:rFonts w:ascii="GHEA Grapalat" w:hAnsi="GHEA Grapalat"/>
          <w:i w:val="0"/>
          <w:lang w:val="af-ZA"/>
        </w:rPr>
        <w:t>25/39</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644B510A"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F57EA6">
        <w:rPr>
          <w:rFonts w:ascii="GHEA Grapalat" w:hAnsi="GHEA Grapalat"/>
          <w:i w:val="0"/>
          <w:lang w:val="af-ZA"/>
        </w:rPr>
        <w:t>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hyperlink r:id="rId8" w:history="1">
        <w:r w:rsidRPr="005E1F72">
          <w:rPr>
            <w:rFonts w:ascii="GHEA Grapalat" w:hAnsi="GHEA Grapalat"/>
            <w:i w:val="0"/>
            <w:lang w:val="af-ZA" w:eastAsia="ru-RU"/>
          </w:rPr>
          <w:t>www.armeps.am</w:t>
        </w:r>
      </w:hyperlink>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2400E035"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481F51">
        <w:rPr>
          <w:rFonts w:ascii="GHEA Grapalat" w:hAnsi="GHEA Grapalat"/>
          <w:i w:val="0"/>
          <w:lang w:val="af-ZA"/>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481F51" w:rsidRPr="00481F51">
        <w:rPr>
          <w:rFonts w:ascii="GHEA Grapalat" w:hAnsi="GHEA Grapalat"/>
          <w:b/>
          <w:bCs/>
          <w:i w:val="0"/>
          <w:lang w:val="af-ZA"/>
        </w:rPr>
        <w:t>Երևան քաղաքի Արաբկիր վարչական շրջան Ազատության պողոտա (Երազ այգուց մինչև Կասկադի աստիճաններ՝ մայթով) ոռոգման համակարգի կառուցման աշխատանքների</w:t>
      </w:r>
      <w:r w:rsidR="00481F51">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DFD4A13"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Սույն </w:t>
      </w:r>
      <w:r>
        <w:rPr>
          <w:rFonts w:ascii="GHEA Grapalat" w:hAnsi="GHEA Grapalat"/>
          <w:i w:val="0"/>
          <w:lang w:val="af-ZA"/>
        </w:rPr>
        <w:t xml:space="preserve">ընթացակարգի </w:t>
      </w:r>
      <w:r w:rsidRPr="005E1F72">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Pr="005E1F72">
        <w:rPr>
          <w:rStyle w:val="FootnoteReference"/>
          <w:rFonts w:ascii="GHEA Grapalat" w:hAnsi="GHEA Grapalat"/>
          <w:i w:val="0"/>
          <w:lang w:val="af-ZA"/>
        </w:rPr>
        <w:footnoteReference w:id="1"/>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1D3DD904"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hyperlink r:id="rId9" w:history="1">
        <w:r w:rsidRPr="005E1F72">
          <w:rPr>
            <w:rFonts w:ascii="GHEA Grapalat" w:hAnsi="GHEA Grapalat"/>
            <w:i w:val="0"/>
            <w:lang w:val="af-ZA" w:eastAsia="ru-RU"/>
          </w:rPr>
          <w:t>www.armeps.am</w:t>
        </w:r>
      </w:hyperlink>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EA665B">
        <w:rPr>
          <w:rFonts w:ascii="GHEA Grapalat" w:hAnsi="GHEA Grapalat"/>
          <w:b/>
          <w:i w:val="0"/>
          <w:lang w:val="af-ZA"/>
        </w:rPr>
        <w:t xml:space="preserve">մինչև 2025 թվականի սեպտեմբերի </w:t>
      </w:r>
      <w:r w:rsidR="009141AC">
        <w:rPr>
          <w:rFonts w:ascii="GHEA Grapalat" w:hAnsi="GHEA Grapalat"/>
          <w:b/>
          <w:i w:val="0"/>
          <w:lang w:val="af-ZA"/>
        </w:rPr>
        <w:t>15</w:t>
      </w:r>
      <w:r w:rsidRPr="0018744E">
        <w:rPr>
          <w:rFonts w:ascii="GHEA Grapalat" w:hAnsi="GHEA Grapalat"/>
          <w:b/>
          <w:i w:val="0"/>
          <w:lang w:val="hy-AM"/>
        </w:rPr>
        <w:t xml:space="preserve">-ը, ժամը </w:t>
      </w:r>
      <w:r w:rsidR="00471027">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5065FADA"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EA665B">
        <w:rPr>
          <w:rFonts w:ascii="GHEA Grapalat" w:hAnsi="GHEA Grapalat"/>
          <w:b/>
          <w:i w:val="0"/>
          <w:lang w:val="af-ZA"/>
        </w:rPr>
        <w:t xml:space="preserve">մինչև 2025 թվականի սեպտեմբերի </w:t>
      </w:r>
      <w:r w:rsidR="009141AC">
        <w:rPr>
          <w:rFonts w:ascii="GHEA Grapalat" w:hAnsi="GHEA Grapalat"/>
          <w:b/>
          <w:i w:val="0"/>
          <w:lang w:val="af-ZA"/>
        </w:rPr>
        <w:t>15</w:t>
      </w:r>
      <w:r w:rsidRPr="0018744E">
        <w:rPr>
          <w:rFonts w:ascii="GHEA Grapalat" w:hAnsi="GHEA Grapalat"/>
          <w:b/>
          <w:i w:val="0"/>
          <w:lang w:val="hy-AM"/>
        </w:rPr>
        <w:t xml:space="preserve">-ը, ժամը </w:t>
      </w:r>
      <w:r w:rsidR="00471027">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7568BC12"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9241CE">
        <w:rPr>
          <w:rFonts w:ascii="GHEA Grapalat" w:hAnsi="GHEA Grapalat"/>
          <w:i w:val="0"/>
          <w:lang w:val="hy-AM"/>
        </w:rPr>
        <w:t>Գոռ</w:t>
      </w:r>
      <w:r>
        <w:rPr>
          <w:rFonts w:ascii="GHEA Grapalat" w:hAnsi="GHEA Grapalat"/>
          <w:i w:val="0"/>
          <w:lang w:val="hy-AM"/>
        </w:rPr>
        <w:t xml:space="preserve"> Մ</w:t>
      </w:r>
      <w:r w:rsidR="009241CE">
        <w:rPr>
          <w:rFonts w:ascii="GHEA Grapalat" w:hAnsi="GHEA Grapalat"/>
          <w:i w:val="0"/>
          <w:lang w:val="hy-AM"/>
        </w:rPr>
        <w:t>ուրադյանին</w:t>
      </w:r>
      <w:r w:rsidRPr="00F34769">
        <w:rPr>
          <w:rFonts w:ascii="GHEA Grapalat" w:hAnsi="GHEA Grapalat"/>
          <w:i w:val="0"/>
          <w:lang w:val="af-ZA"/>
        </w:rPr>
        <w:t>։</w:t>
      </w:r>
    </w:p>
    <w:p w14:paraId="5E131DF7" w14:textId="0BD7E9FC"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9241CE">
        <w:rPr>
          <w:rFonts w:ascii="GHEA Grapalat" w:hAnsi="GHEA Grapalat"/>
          <w:i w:val="0"/>
          <w:lang w:val="hy-AM"/>
        </w:rPr>
        <w:t>373</w:t>
      </w:r>
      <w:r w:rsidRPr="00F34769">
        <w:rPr>
          <w:rFonts w:ascii="GHEA Grapalat" w:hAnsi="GHEA Grapalat"/>
          <w:i w:val="0"/>
          <w:lang w:val="af-ZA"/>
        </w:rPr>
        <w:t>։</w:t>
      </w:r>
    </w:p>
    <w:p w14:paraId="1E716260" w14:textId="74CE2969" w:rsidR="00CC1CD1" w:rsidRPr="007D7CDD" w:rsidRDefault="00CC1CD1" w:rsidP="00CC1CD1">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9241CE">
        <w:rPr>
          <w:rFonts w:ascii="GHEA Grapalat" w:hAnsi="GHEA Grapalat"/>
          <w:b/>
          <w:i w:val="0"/>
          <w:lang w:val="af-ZA"/>
        </w:rPr>
        <w:t>gor.muradyan@yerevan.am</w:t>
      </w:r>
      <w:r w:rsidRPr="007D7CDD">
        <w:rPr>
          <w:rFonts w:ascii="GHEA Grapalat" w:hAnsi="GHEA Grapalat"/>
          <w:b/>
          <w:i w:val="0"/>
          <w:lang w:val="af-ZA"/>
        </w:rPr>
        <w:t>։</w:t>
      </w:r>
    </w:p>
    <w:p w14:paraId="7ED7C7F3"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34CEE94D" w14:textId="77777777" w:rsidR="00CC1CD1" w:rsidRDefault="00CC1CD1" w:rsidP="00CC1CD1">
      <w:pPr>
        <w:pStyle w:val="BodyText"/>
        <w:spacing w:after="0"/>
        <w:ind w:firstLine="567"/>
        <w:jc w:val="right"/>
        <w:rPr>
          <w:rFonts w:ascii="GHEA Grapalat" w:hAnsi="GHEA Grapalat" w:cs="Sylfaen"/>
          <w:iCs/>
          <w:sz w:val="20"/>
          <w:szCs w:val="20"/>
          <w:lang w:val="af-ZA"/>
        </w:rPr>
      </w:pPr>
    </w:p>
    <w:p w14:paraId="00D8F423" w14:textId="77777777" w:rsidR="00CC1CD1" w:rsidRDefault="00CC1CD1" w:rsidP="00CC1CD1">
      <w:pPr>
        <w:pStyle w:val="BodyText"/>
        <w:spacing w:after="0"/>
        <w:ind w:firstLine="567"/>
        <w:jc w:val="right"/>
        <w:rPr>
          <w:rFonts w:ascii="GHEA Grapalat" w:hAnsi="GHEA Grapalat" w:cs="Sylfaen"/>
          <w:iCs/>
          <w:sz w:val="20"/>
          <w:szCs w:val="20"/>
          <w:lang w:val="af-ZA"/>
        </w:rPr>
      </w:pPr>
    </w:p>
    <w:p w14:paraId="1E1A88EE" w14:textId="77777777" w:rsidR="00CC1CD1" w:rsidRPr="00485525" w:rsidRDefault="00CC1CD1" w:rsidP="00CC1CD1">
      <w:pPr>
        <w:pStyle w:val="BodyText"/>
        <w:spacing w:after="0"/>
        <w:ind w:firstLine="567"/>
        <w:jc w:val="right"/>
        <w:rPr>
          <w:rFonts w:ascii="GHEA Grapalat" w:hAnsi="GHEA Grapalat" w:cs="Sylfaen"/>
          <w:iCs/>
          <w:sz w:val="20"/>
          <w:szCs w:val="20"/>
          <w:lang w:val="af-ZA"/>
        </w:rPr>
      </w:pPr>
    </w:p>
    <w:p w14:paraId="7B03DE5C" w14:textId="77777777"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rPr>
        <w:t>Հաստատված</w:t>
      </w:r>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71FF73EC"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B56F16">
        <w:rPr>
          <w:rFonts w:ascii="GHEA Grapalat" w:hAnsi="GHEA Grapalat" w:cs="Sylfaen"/>
          <w:iCs/>
          <w:sz w:val="20"/>
          <w:szCs w:val="20"/>
          <w:lang w:val="af-ZA"/>
        </w:rPr>
        <w:t>ԲՄԱՇՁԲ-</w:t>
      </w:r>
      <w:r w:rsidR="0044206F">
        <w:rPr>
          <w:rFonts w:ascii="GHEA Grapalat" w:hAnsi="GHEA Grapalat" w:cs="Sylfaen"/>
          <w:iCs/>
          <w:sz w:val="20"/>
          <w:szCs w:val="20"/>
          <w:lang w:val="af-ZA"/>
        </w:rPr>
        <w:t>25/39</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r w:rsidRPr="0007287D">
        <w:rPr>
          <w:rFonts w:ascii="GHEA Grapalat" w:hAnsi="GHEA Grapalat" w:cs="Times Armenian"/>
          <w:iCs/>
          <w:sz w:val="20"/>
          <w:szCs w:val="20"/>
          <w:lang w:val="af-ZA"/>
        </w:rPr>
        <w:t xml:space="preserve"> </w:t>
      </w:r>
    </w:p>
    <w:p w14:paraId="02613ADC" w14:textId="56B58648" w:rsidR="00CC1CD1" w:rsidRPr="0007287D" w:rsidRDefault="00F57EA6" w:rsidP="00CC1CD1">
      <w:pPr>
        <w:pStyle w:val="BodyText"/>
        <w:spacing w:after="0"/>
        <w:ind w:firstLine="567"/>
        <w:jc w:val="right"/>
        <w:rPr>
          <w:rFonts w:ascii="GHEA Grapalat" w:hAnsi="GHEA Grapalat" w:cs="Times Armenian"/>
          <w:iCs/>
          <w:sz w:val="20"/>
          <w:szCs w:val="20"/>
          <w:lang w:val="af-ZA"/>
        </w:rPr>
      </w:pPr>
      <w:r>
        <w:rPr>
          <w:rFonts w:ascii="GHEA Grapalat" w:hAnsi="GHEA Grapalat" w:cs="Sylfaen"/>
          <w:iCs/>
          <w:sz w:val="20"/>
          <w:szCs w:val="20"/>
        </w:rPr>
        <w:t>բաց</w:t>
      </w:r>
      <w:r w:rsidRPr="008D2826">
        <w:rPr>
          <w:rFonts w:ascii="GHEA Grapalat" w:hAnsi="GHEA Grapalat" w:cs="Sylfaen"/>
          <w:iCs/>
          <w:sz w:val="20"/>
          <w:szCs w:val="20"/>
          <w:lang w:val="af-ZA"/>
        </w:rPr>
        <w:t xml:space="preserve"> </w:t>
      </w:r>
      <w:r>
        <w:rPr>
          <w:rFonts w:ascii="GHEA Grapalat" w:hAnsi="GHEA Grapalat" w:cs="Sylfaen"/>
          <w:iCs/>
          <w:sz w:val="20"/>
          <w:szCs w:val="20"/>
        </w:rPr>
        <w:t>մրցույթ</w:t>
      </w:r>
      <w:r w:rsidR="00CC1CD1" w:rsidRPr="0007287D">
        <w:rPr>
          <w:rFonts w:ascii="GHEA Grapalat" w:hAnsi="GHEA Grapalat" w:cs="Times Armenian"/>
          <w:iCs/>
          <w:sz w:val="20"/>
          <w:szCs w:val="20"/>
          <w:lang w:val="af-ZA"/>
        </w:rPr>
        <w:t xml:space="preserve">ի գնահատող </w:t>
      </w:r>
      <w:r w:rsidR="00CC1CD1" w:rsidRPr="0007287D">
        <w:rPr>
          <w:rFonts w:ascii="GHEA Grapalat" w:hAnsi="GHEA Grapalat" w:cs="Sylfaen"/>
          <w:iCs/>
          <w:sz w:val="20"/>
          <w:szCs w:val="20"/>
        </w:rPr>
        <w:t>հանձնաժողովի</w:t>
      </w:r>
    </w:p>
    <w:p w14:paraId="671BA98A" w14:textId="2CBD9846"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20</w:t>
      </w:r>
      <w:r w:rsidRPr="0007287D">
        <w:rPr>
          <w:rFonts w:ascii="GHEA Grapalat" w:hAnsi="GHEA Grapalat" w:cs="Sylfaen"/>
          <w:iCs/>
          <w:sz w:val="20"/>
          <w:szCs w:val="20"/>
          <w:lang w:val="hy-AM"/>
        </w:rPr>
        <w:t>2</w:t>
      </w:r>
      <w:r w:rsidR="0051449A">
        <w:rPr>
          <w:rFonts w:ascii="GHEA Grapalat" w:hAnsi="GHEA Grapalat" w:cs="Sylfaen"/>
          <w:iCs/>
          <w:sz w:val="20"/>
          <w:szCs w:val="20"/>
          <w:lang w:val="hy-AM"/>
        </w:rPr>
        <w:t>5</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FE3FF8">
        <w:rPr>
          <w:rFonts w:ascii="GHEA Grapalat" w:hAnsi="GHEA Grapalat" w:cs="Times Armenian"/>
          <w:iCs/>
          <w:sz w:val="20"/>
          <w:szCs w:val="20"/>
          <w:lang w:val="hy-AM"/>
        </w:rPr>
        <w:t xml:space="preserve">օգոստոսի </w:t>
      </w:r>
      <w:r w:rsidR="00550CFA">
        <w:rPr>
          <w:rFonts w:ascii="GHEA Grapalat" w:hAnsi="GHEA Grapalat" w:cs="Times Armenian"/>
          <w:iCs/>
          <w:sz w:val="20"/>
          <w:szCs w:val="20"/>
          <w:lang w:val="hy-AM"/>
        </w:rPr>
        <w:t>14</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r w:rsidRPr="0007287D">
        <w:rPr>
          <w:rFonts w:ascii="GHEA Grapalat" w:hAnsi="GHEA Grapalat" w:cs="Sylfaen"/>
          <w:iCs/>
          <w:sz w:val="20"/>
          <w:szCs w:val="20"/>
        </w:rPr>
        <w:t>որոշմամբ</w:t>
      </w:r>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5E1F72" w:rsidRDefault="00CC1CD1" w:rsidP="00CC1CD1">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E2C2BBE" w14:textId="77777777" w:rsidR="00CC1CD1" w:rsidRPr="005E1F72" w:rsidRDefault="00CC1CD1" w:rsidP="00CC1CD1">
      <w:pPr>
        <w:pStyle w:val="BodyText"/>
        <w:ind w:right="-7" w:firstLine="567"/>
        <w:jc w:val="center"/>
        <w:rPr>
          <w:rFonts w:ascii="GHEA Grapalat" w:hAnsi="GHEA Grapalat"/>
          <w:lang w:val="af-ZA"/>
        </w:rPr>
      </w:pPr>
    </w:p>
    <w:p w14:paraId="4F96C8F3" w14:textId="77777777" w:rsidR="00CC1CD1" w:rsidRPr="005E1F72" w:rsidRDefault="00CC1CD1" w:rsidP="00CC1CD1">
      <w:pPr>
        <w:pStyle w:val="BodyText"/>
        <w:ind w:right="-7" w:firstLine="567"/>
        <w:jc w:val="center"/>
        <w:rPr>
          <w:rFonts w:ascii="GHEA Grapalat" w:hAnsi="GHEA Grapalat"/>
          <w:lang w:val="af-ZA"/>
        </w:rPr>
      </w:pPr>
    </w:p>
    <w:p w14:paraId="66A80391" w14:textId="77777777" w:rsidR="00CC1CD1" w:rsidRPr="005E1F72" w:rsidRDefault="00CC1CD1" w:rsidP="00CC1CD1">
      <w:pPr>
        <w:pStyle w:val="BodyText"/>
        <w:ind w:right="-7" w:firstLine="567"/>
        <w:jc w:val="center"/>
        <w:rPr>
          <w:rFonts w:ascii="GHEA Grapalat" w:hAnsi="GHEA Grapalat"/>
          <w:lang w:val="af-ZA"/>
        </w:rPr>
      </w:pPr>
    </w:p>
    <w:p w14:paraId="569DC417" w14:textId="77777777" w:rsidR="00CC1CD1" w:rsidRPr="005E1F72" w:rsidRDefault="00CC1CD1" w:rsidP="00CC1CD1">
      <w:pPr>
        <w:pStyle w:val="BodyText"/>
        <w:ind w:right="-7" w:firstLine="567"/>
        <w:jc w:val="center"/>
        <w:rPr>
          <w:rFonts w:ascii="GHEA Grapalat" w:hAnsi="GHEA Grapalat"/>
          <w:lang w:val="af-ZA"/>
        </w:rPr>
      </w:pP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17E7FCC2" w:rsidR="00CC1CD1" w:rsidRPr="005E1F72" w:rsidRDefault="00CC1CD1" w:rsidP="00CC1CD1">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9241CE" w:rsidRPr="00481F51">
        <w:rPr>
          <w:rFonts w:ascii="GHEA Grapalat" w:hAnsi="GHEA Grapalat"/>
          <w:b/>
          <w:bCs/>
          <w:i/>
          <w:sz w:val="20"/>
          <w:szCs w:val="20"/>
          <w:lang w:val="af-ZA"/>
        </w:rPr>
        <w:t>Երևան քաղաքի Արաբկիր վարչական շրջան Ազատության պողոտա (Երազ այգուց մինչև Կասկադի աստիճաններ՝ մայթով) ոռոգման համակարգի կառուցման աշխատանքների</w:t>
      </w:r>
      <w:r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sidR="00F57EA6">
        <w:rPr>
          <w:rFonts w:ascii="GHEA Grapalat" w:hAnsi="GHEA Grapalat" w:cs="Sylfaen"/>
        </w:rPr>
        <w:t>ԲԱՑ</w:t>
      </w:r>
      <w:r w:rsidR="00F57EA6" w:rsidRPr="00F57EA6">
        <w:rPr>
          <w:rFonts w:ascii="GHEA Grapalat" w:hAnsi="GHEA Grapalat" w:cs="Sylfaen"/>
          <w:lang w:val="af-ZA"/>
        </w:rPr>
        <w:t xml:space="preserve"> </w:t>
      </w:r>
      <w:r w:rsidR="00F57EA6">
        <w:rPr>
          <w:rFonts w:ascii="GHEA Grapalat" w:hAnsi="GHEA Grapalat" w:cs="Sylfaen"/>
        </w:rPr>
        <w:t>ՄՐՑՈՒՅԹ</w:t>
      </w:r>
      <w:r w:rsidRPr="005E1F72">
        <w:rPr>
          <w:rFonts w:ascii="GHEA Grapalat" w:hAnsi="GHEA Grapalat" w:cs="Sylfaen"/>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Pr="005E1F72" w:rsidRDefault="00CC1CD1"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FA9E599" w14:textId="77777777" w:rsidR="00CC1CD1" w:rsidRPr="005E1F72" w:rsidRDefault="00CC1CD1" w:rsidP="00CC1CD1">
      <w:pPr>
        <w:pStyle w:val="BodyText"/>
        <w:ind w:right="-7" w:firstLine="567"/>
        <w:jc w:val="center"/>
        <w:rPr>
          <w:rFonts w:ascii="GHEA Grapalat" w:hAnsi="GHEA Grapalat"/>
          <w:lang w:val="af-ZA"/>
        </w:rPr>
      </w:pPr>
    </w:p>
    <w:p w14:paraId="03D9CF84" w14:textId="08D99B99" w:rsidR="00CC1CD1" w:rsidRPr="005E1F72" w:rsidRDefault="00CC1CD1" w:rsidP="00CC1CD1">
      <w:pPr>
        <w:jc w:val="both"/>
        <w:rPr>
          <w:rFonts w:ascii="GHEA Grapalat" w:hAnsi="GHEA Grapalat" w:cs="Sylfaen"/>
          <w:i/>
          <w:sz w:val="22"/>
          <w:szCs w:val="22"/>
          <w:lang w:val="af-ZA"/>
        </w:rPr>
      </w:pPr>
      <w:r w:rsidRPr="005E1F72">
        <w:rPr>
          <w:rFonts w:ascii="GHEA Grapalat" w:hAnsi="GHEA Grapalat" w:cs="Sylfaen"/>
          <w:i/>
          <w:sz w:val="22"/>
          <w:szCs w:val="22"/>
        </w:rPr>
        <w:lastRenderedPageBreak/>
        <w:t>Հարգելի</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մասնակից</w:t>
      </w:r>
      <w:r w:rsidRPr="005E1F72">
        <w:rPr>
          <w:rFonts w:ascii="GHEA Grapalat" w:hAnsi="GHEA Grapalat" w:cs="Sylfaen"/>
          <w:i/>
          <w:sz w:val="22"/>
          <w:szCs w:val="22"/>
          <w:lang w:val="af-ZA"/>
        </w:rPr>
        <w:t xml:space="preserve"> </w:t>
      </w:r>
      <w:r w:rsidRPr="005E1F72">
        <w:rPr>
          <w:rFonts w:ascii="GHEA Grapalat" w:hAnsi="GHEA Grapalat" w:cs="Sylfaen"/>
          <w:i/>
          <w:sz w:val="22"/>
          <w:szCs w:val="22"/>
        </w:rPr>
        <w:t>նախքան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հայտ</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կազմելը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ներկայացնելը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խնդրում</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ենք</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մանրամասնորեն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ուսումնասիրել</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սույն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հրավերը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քանի</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որ</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հրավերին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չհամապատասխանող</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հայտերը</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ենթակա</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են</w:t>
      </w:r>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մերժման</w:t>
      </w:r>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rPr>
        <w:t>Եթե</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Դուք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չեք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սակայն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ցանկություն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ունեք</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մասնակցել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սույն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ընթացակարգին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ապա</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ներկայացնելու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անհրաժեշտ</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ինքնագրանցվել</w:t>
      </w:r>
      <w:r w:rsidRPr="002A4619">
        <w:rPr>
          <w:rFonts w:ascii="GHEA Grapalat" w:hAnsi="GHEA Grapalat" w:cs="Sylfaen"/>
          <w:i/>
          <w:sz w:val="22"/>
          <w:szCs w:val="22"/>
          <w:lang w:val="af-ZA"/>
        </w:rPr>
        <w:t xml:space="preserve"> Armeps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hyperlink r:id="rId10" w:history="1">
        <w:r w:rsidRPr="002A4619">
          <w:rPr>
            <w:rFonts w:ascii="GHEA Grapalat" w:hAnsi="GHEA Grapalat" w:cs="Sylfaen"/>
            <w:i/>
            <w:sz w:val="22"/>
            <w:szCs w:val="22"/>
            <w:lang w:val="af-ZA"/>
          </w:rPr>
          <w:t>www.armeps.am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գրանցվելու</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պայմանները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սահմանված</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w:t>
      </w:r>
      <w:r w:rsidRPr="002A4619">
        <w:rPr>
          <w:rFonts w:ascii="GHEA Grapalat" w:hAnsi="GHEA Grapalat" w:cs="Sylfaen"/>
          <w:i/>
          <w:sz w:val="22"/>
          <w:szCs w:val="22"/>
          <w:lang w:val="af-ZA"/>
        </w:rPr>
        <w:t xml:space="preserve"> </w:t>
      </w:r>
      <w:hyperlink r:id="rId11"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հասցեով</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գործող</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պաշտոնական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տեղեկագրի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Օրենսդրություն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բաժնի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ձեռնարկներ</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ենթաբաժնում</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տեղադրված</w:t>
      </w:r>
      <w:r w:rsidRPr="002A4619">
        <w:rPr>
          <w:rFonts w:ascii="GHEA Grapalat" w:hAnsi="GHEA Grapalat" w:cs="Sylfaen"/>
          <w:i/>
          <w:sz w:val="22"/>
          <w:szCs w:val="22"/>
          <w:lang w:val="af-ZA"/>
        </w:rPr>
        <w:t xml:space="preserve">  </w:t>
      </w:r>
      <w:hyperlink r:id="rId12" w:history="1">
        <w:r w:rsidRPr="002A4619">
          <w:rPr>
            <w:rFonts w:ascii="GHEA Grapalat" w:hAnsi="GHEA Grapalat" w:cs="Sylfaen"/>
            <w:i/>
            <w:sz w:val="22"/>
            <w:szCs w:val="22"/>
            <w:lang w:val="af-ZA"/>
          </w:rPr>
          <w:t xml:space="preserve">Armeps </w:t>
        </w:r>
        <w:r w:rsidRPr="00A61D46">
          <w:rPr>
            <w:rFonts w:ascii="GHEA Grapalat" w:hAnsi="GHEA Grapalat" w:cs="Sylfaen"/>
            <w:i/>
            <w:sz w:val="22"/>
            <w:szCs w:val="22"/>
          </w:rPr>
          <w:t>էլեկտրոնային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գնումների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օգտագործողի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Տնտեսական</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օպերատորի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rPr>
        <w:t>Ուղեցույցը</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հասանելի</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հետևյալ</w:t>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հղումով՝</w:t>
      </w:r>
      <w:r w:rsidRPr="002A4619">
        <w:rPr>
          <w:rFonts w:ascii="GHEA Grapalat" w:hAnsi="GHEA Grapalat" w:cs="Sylfaen"/>
          <w:i/>
          <w:sz w:val="22"/>
          <w:szCs w:val="22"/>
          <w:lang w:val="af-ZA"/>
        </w:rPr>
        <w:t xml:space="preserve"> </w:t>
      </w:r>
      <w:hyperlink r:id="rId13"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rPr>
        <w:t>Միաժամանակ</w:t>
      </w:r>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hyperlink r:id="rId14" w:history="1">
        <w:r w:rsidRPr="0010316E">
          <w:rPr>
            <w:rStyle w:val="Hyperlink"/>
            <w:rFonts w:ascii="GHEA Grapalat" w:hAnsi="GHEA Grapalat" w:cs="Sylfaen"/>
            <w:i/>
            <w:sz w:val="22"/>
            <w:szCs w:val="22"/>
            <w:lang w:val="af-ZA"/>
          </w:rPr>
          <w:t>www.procurement.am</w:t>
        </w:r>
      </w:hyperlink>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5"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6"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3"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գրանցվելը</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ինչպես</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նաև</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հայտ</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ներկայացնելն</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անվճար</w:t>
      </w:r>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3"/>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r w:rsidRPr="005E1F72">
        <w:rPr>
          <w:rFonts w:ascii="GHEA Grapalat" w:hAnsi="GHEA Grapalat" w:cs="Sylfaen"/>
          <w:b/>
          <w:sz w:val="20"/>
          <w:szCs w:val="20"/>
        </w:rPr>
        <w:t>ԲՈՎԱՆԴԱԿՈւԹՅՈւՆ</w:t>
      </w:r>
    </w:p>
    <w:p w14:paraId="14110A0A" w14:textId="77777777" w:rsidR="00CC1CD1" w:rsidRPr="005E1F72" w:rsidRDefault="00CC1CD1" w:rsidP="00CC1CD1">
      <w:pPr>
        <w:ind w:firstLine="567"/>
        <w:jc w:val="center"/>
        <w:rPr>
          <w:rFonts w:ascii="GHEA Grapalat" w:hAnsi="GHEA Grapalat"/>
          <w:i/>
          <w:sz w:val="20"/>
          <w:lang w:val="af-ZA"/>
        </w:rPr>
      </w:pPr>
    </w:p>
    <w:p w14:paraId="6CBADB8D" w14:textId="6BDBD2E8" w:rsidR="00CC1CD1" w:rsidRPr="009241CE" w:rsidRDefault="00CC1CD1" w:rsidP="00CC1CD1">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9241CE">
        <w:rPr>
          <w:rFonts w:ascii="GHEA Grapalat" w:hAnsi="GHEA Grapalat"/>
          <w:b/>
          <w:sz w:val="20"/>
          <w:lang w:val="af-ZA"/>
        </w:rPr>
        <w:t xml:space="preserve"> </w:t>
      </w:r>
      <w:r w:rsidR="009241CE" w:rsidRPr="009241CE">
        <w:rPr>
          <w:rFonts w:ascii="GHEA Grapalat" w:hAnsi="GHEA Grapalat"/>
          <w:b/>
          <w:sz w:val="20"/>
          <w:lang w:val="af-ZA"/>
        </w:rPr>
        <w:t>Երևան քաղաքի Արաբկիր վարչական շրջան Ազատության պողոտա (Երազ այգուց մինչև Կասկադի աստիճաններ՝ մայթով) ոռոգման համակարգի կառուցման աշխատանքների</w:t>
      </w:r>
      <w:r w:rsidRPr="009241CE">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sidR="00F57EA6">
        <w:rPr>
          <w:rFonts w:ascii="GHEA Grapalat" w:hAnsi="GHEA Grapalat"/>
          <w:b/>
          <w:sz w:val="20"/>
          <w:lang w:val="af-ZA"/>
        </w:rPr>
        <w:t>ԲԱՑ ՄՐՑՈՒՅԹ</w:t>
      </w:r>
      <w:r w:rsidRPr="005E1F72">
        <w:rPr>
          <w:rFonts w:ascii="GHEA Grapalat" w:hAnsi="GHEA Grapalat"/>
          <w:b/>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Sylfaen"/>
          <w:sz w:val="20"/>
        </w:rPr>
        <w:t>առարկայի</w:t>
      </w:r>
      <w:r w:rsidRPr="00972668">
        <w:rPr>
          <w:rFonts w:ascii="GHEA Grapalat" w:hAnsi="GHEA Grapalat"/>
          <w:sz w:val="20"/>
          <w:lang w:val="af-ZA"/>
        </w:rPr>
        <w:t xml:space="preserve"> </w:t>
      </w:r>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մասնակցության</w:t>
      </w:r>
      <w:r w:rsidRPr="00972668">
        <w:rPr>
          <w:rFonts w:ascii="GHEA Grapalat" w:hAnsi="GHEA Grapalat" w:cs="Times Armenian"/>
          <w:sz w:val="20"/>
          <w:lang w:val="af-ZA"/>
        </w:rPr>
        <w:t xml:space="preserve"> </w:t>
      </w:r>
      <w:r w:rsidRPr="00972668">
        <w:rPr>
          <w:rFonts w:ascii="GHEA Grapalat" w:hAnsi="GHEA Grapalat" w:cs="Sylfaen"/>
          <w:sz w:val="20"/>
        </w:rPr>
        <w:t>իրավունքի</w:t>
      </w:r>
      <w:r w:rsidRPr="00972668">
        <w:rPr>
          <w:rFonts w:ascii="GHEA Grapalat" w:hAnsi="GHEA Grapalat" w:cs="Times Armenian"/>
          <w:sz w:val="20"/>
          <w:lang w:val="af-ZA"/>
        </w:rPr>
        <w:t xml:space="preserve"> </w:t>
      </w:r>
      <w:r w:rsidRPr="00972668">
        <w:rPr>
          <w:rFonts w:ascii="GHEA Grapalat" w:hAnsi="GHEA Grapalat" w:cs="Sylfaen"/>
          <w:sz w:val="20"/>
        </w:rPr>
        <w:t>պահանջները</w:t>
      </w:r>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r>
        <w:rPr>
          <w:rFonts w:ascii="GHEA Grapalat" w:hAnsi="GHEA Grapalat" w:cs="Sylfaen"/>
          <w:sz w:val="20"/>
        </w:rPr>
        <w:t>դրանց</w:t>
      </w:r>
      <w:r w:rsidRPr="00E2073B">
        <w:rPr>
          <w:rFonts w:ascii="GHEA Grapalat" w:hAnsi="GHEA Grapalat" w:cs="Sylfaen"/>
          <w:sz w:val="20"/>
          <w:lang w:val="af-ZA"/>
        </w:rPr>
        <w:t xml:space="preserve"> </w:t>
      </w:r>
      <w:r>
        <w:rPr>
          <w:rFonts w:ascii="GHEA Grapalat" w:hAnsi="GHEA Grapalat" w:cs="Sylfaen"/>
          <w:sz w:val="20"/>
        </w:rPr>
        <w:t>գնահատման</w:t>
      </w:r>
      <w:r w:rsidRPr="00E2073B">
        <w:rPr>
          <w:rFonts w:ascii="GHEA Grapalat" w:hAnsi="GHEA Grapalat" w:cs="Sylfaen"/>
          <w:sz w:val="20"/>
          <w:lang w:val="af-ZA"/>
        </w:rPr>
        <w:t xml:space="preserve"> </w:t>
      </w:r>
      <w:r>
        <w:rPr>
          <w:rFonts w:ascii="GHEA Grapalat" w:hAnsi="GHEA Grapalat" w:cs="Sylfaen"/>
          <w:sz w:val="20"/>
        </w:rPr>
        <w:t>կարգը</w:t>
      </w:r>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r w:rsidRPr="00972668">
        <w:rPr>
          <w:rFonts w:ascii="GHEA Grapalat" w:hAnsi="GHEA Grapalat" w:cs="Sylfaen"/>
          <w:sz w:val="20"/>
        </w:rPr>
        <w:t>որակավորման</w:t>
      </w:r>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r w:rsidRPr="00972668">
        <w:rPr>
          <w:rFonts w:ascii="GHEA Grapalat" w:hAnsi="GHEA Grapalat" w:cs="Sylfaen"/>
          <w:sz w:val="20"/>
        </w:rPr>
        <w:t>Հրավերի</w:t>
      </w:r>
      <w:r w:rsidRPr="00972668">
        <w:rPr>
          <w:rFonts w:ascii="GHEA Grapalat" w:hAnsi="GHEA Grapalat" w:cs="Times Armenian"/>
          <w:sz w:val="20"/>
          <w:lang w:val="af-ZA"/>
        </w:rPr>
        <w:t xml:space="preserve"> </w:t>
      </w:r>
      <w:r w:rsidRPr="00972668">
        <w:rPr>
          <w:rFonts w:ascii="GHEA Grapalat" w:hAnsi="GHEA Grapalat" w:cs="Sylfaen"/>
          <w:sz w:val="20"/>
        </w:rPr>
        <w:t>պարզաբանումը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հրավերում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r w:rsidRPr="00972668">
        <w:rPr>
          <w:rFonts w:ascii="GHEA Grapalat" w:hAnsi="GHEA Grapalat" w:cs="Sylfaen"/>
          <w:sz w:val="20"/>
        </w:rPr>
        <w:t>Հայտը</w:t>
      </w:r>
      <w:r w:rsidRPr="00972668">
        <w:rPr>
          <w:rFonts w:ascii="GHEA Grapalat" w:hAnsi="GHEA Grapalat" w:cs="Times Armenian"/>
          <w:sz w:val="20"/>
          <w:lang w:val="af-ZA"/>
        </w:rPr>
        <w:t xml:space="preserve"> </w:t>
      </w:r>
      <w:r w:rsidRPr="00972668">
        <w:rPr>
          <w:rFonts w:ascii="GHEA Grapalat" w:hAnsi="GHEA Grapalat" w:cs="Sylfaen"/>
          <w:sz w:val="20"/>
        </w:rPr>
        <w:t>ներկայացնելու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նային</w:t>
      </w:r>
      <w:r w:rsidRPr="00972668">
        <w:rPr>
          <w:rFonts w:ascii="GHEA Grapalat" w:hAnsi="GHEA Grapalat" w:cs="Times Armenian"/>
          <w:sz w:val="20"/>
          <w:lang w:val="af-ZA"/>
        </w:rPr>
        <w:t xml:space="preserve"> </w:t>
      </w:r>
      <w:r w:rsidRPr="00972668">
        <w:rPr>
          <w:rFonts w:ascii="GHEA Grapalat" w:hAnsi="GHEA Grapalat" w:cs="Sylfaen"/>
          <w:sz w:val="20"/>
        </w:rPr>
        <w:t>առաջարկը</w:t>
      </w:r>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ործողության</w:t>
      </w:r>
      <w:r w:rsidRPr="00972668">
        <w:rPr>
          <w:rFonts w:ascii="GHEA Grapalat" w:hAnsi="GHEA Grapalat" w:cs="Times Armenian"/>
          <w:sz w:val="20"/>
          <w:lang w:val="af-ZA"/>
        </w:rPr>
        <w:t xml:space="preserve"> </w:t>
      </w:r>
      <w:r w:rsidRPr="00972668">
        <w:rPr>
          <w:rFonts w:ascii="GHEA Grapalat" w:hAnsi="GHEA Grapalat" w:cs="Sylfaen"/>
          <w:sz w:val="20"/>
        </w:rPr>
        <w:t>ժամկետը</w:t>
      </w:r>
      <w:r w:rsidRPr="00972668">
        <w:rPr>
          <w:rFonts w:ascii="GHEA Grapalat" w:hAnsi="GHEA Grapalat" w:cs="Times Armenian"/>
          <w:sz w:val="20"/>
          <w:lang w:val="af-ZA"/>
        </w:rPr>
        <w:t xml:space="preserve">, </w:t>
      </w:r>
      <w:r w:rsidRPr="00972668">
        <w:rPr>
          <w:rFonts w:ascii="GHEA Grapalat" w:hAnsi="GHEA Grapalat" w:cs="Sylfaen"/>
          <w:sz w:val="20"/>
        </w:rPr>
        <w:t>հայտերում</w:t>
      </w:r>
      <w:r w:rsidRPr="00972668">
        <w:rPr>
          <w:rFonts w:ascii="GHEA Grapalat" w:hAnsi="GHEA Grapalat" w:cs="Times Armenian"/>
          <w:sz w:val="20"/>
          <w:lang w:val="af-ZA"/>
        </w:rPr>
        <w:t xml:space="preserve"> </w:t>
      </w:r>
      <w:r w:rsidRPr="00972668">
        <w:rPr>
          <w:rFonts w:ascii="GHEA Grapalat" w:hAnsi="GHEA Grapalat" w:cs="Sylfaen"/>
          <w:sz w:val="20"/>
        </w:rPr>
        <w:t>փոփոխություն</w:t>
      </w:r>
      <w:r w:rsidRPr="00972668">
        <w:rPr>
          <w:rFonts w:ascii="GHEA Grapalat" w:hAnsi="GHEA Grapalat" w:cs="Times Armenian"/>
          <w:sz w:val="20"/>
          <w:lang w:val="af-ZA"/>
        </w:rPr>
        <w:t xml:space="preserve"> </w:t>
      </w:r>
      <w:r w:rsidRPr="00972668">
        <w:rPr>
          <w:rFonts w:ascii="GHEA Grapalat" w:hAnsi="GHEA Grapalat" w:cs="Sylfaen"/>
          <w:sz w:val="20"/>
        </w:rPr>
        <w:t>կատարելու</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դրանք</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վերցնելու</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r w:rsidRPr="00972668">
        <w:rPr>
          <w:rFonts w:ascii="GHEA Grapalat" w:hAnsi="GHEA Grapalat" w:cs="Sylfaen"/>
          <w:sz w:val="20"/>
        </w:rPr>
        <w:t>Հայտի</w:t>
      </w:r>
      <w:r w:rsidRPr="00972668">
        <w:rPr>
          <w:rFonts w:ascii="GHEA Grapalat" w:hAnsi="GHEA Grapalat" w:cs="Times Armenian"/>
          <w:sz w:val="20"/>
          <w:lang w:val="af-ZA"/>
        </w:rPr>
        <w:t xml:space="preserve"> </w:t>
      </w:r>
      <w:r w:rsidRPr="00972668">
        <w:rPr>
          <w:rFonts w:ascii="GHEA Grapalat" w:hAnsi="GHEA Grapalat" w:cs="Sylfaen"/>
          <w:sz w:val="20"/>
        </w:rPr>
        <w:t>ապահովումը</w:t>
      </w:r>
      <w:r w:rsidRPr="00972668">
        <w:rPr>
          <w:rStyle w:val="FootnoteReference"/>
          <w:rFonts w:ascii="GHEA Grapalat" w:hAnsi="GHEA Grapalat" w:cs="Sylfaen"/>
          <w:sz w:val="20"/>
        </w:rPr>
        <w:footnoteReference w:id="2"/>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r w:rsidRPr="00972668">
        <w:rPr>
          <w:rFonts w:ascii="GHEA Grapalat" w:hAnsi="GHEA Grapalat" w:cs="Sylfaen"/>
          <w:sz w:val="20"/>
        </w:rPr>
        <w:t>այտերի</w:t>
      </w:r>
      <w:r w:rsidRPr="00972668">
        <w:rPr>
          <w:rFonts w:ascii="GHEA Grapalat" w:hAnsi="GHEA Grapalat" w:cs="Sylfaen"/>
          <w:sz w:val="20"/>
          <w:lang w:val="af-ZA"/>
        </w:rPr>
        <w:t xml:space="preserve"> </w:t>
      </w:r>
      <w:r w:rsidRPr="00972668">
        <w:rPr>
          <w:rFonts w:ascii="GHEA Grapalat" w:hAnsi="GHEA Grapalat" w:cs="Sylfaen"/>
          <w:sz w:val="20"/>
        </w:rPr>
        <w:t>բացումը</w:t>
      </w:r>
      <w:r w:rsidRPr="00972668">
        <w:rPr>
          <w:rFonts w:ascii="GHEA Grapalat" w:hAnsi="GHEA Grapalat" w:cs="Sylfaen"/>
          <w:sz w:val="20"/>
          <w:lang w:val="af-ZA"/>
        </w:rPr>
        <w:t xml:space="preserve">, </w:t>
      </w:r>
      <w:r w:rsidRPr="00972668">
        <w:rPr>
          <w:rFonts w:ascii="GHEA Grapalat" w:hAnsi="GHEA Grapalat" w:cs="Sylfaen"/>
          <w:sz w:val="20"/>
        </w:rPr>
        <w:t>գնահատումը</w:t>
      </w:r>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r w:rsidRPr="00972668">
        <w:rPr>
          <w:rFonts w:ascii="GHEA Grapalat" w:hAnsi="GHEA Grapalat" w:cs="Sylfaen"/>
          <w:sz w:val="20"/>
        </w:rPr>
        <w:t>արդյունքների</w:t>
      </w:r>
      <w:r w:rsidRPr="00972668">
        <w:rPr>
          <w:rFonts w:ascii="GHEA Grapalat" w:hAnsi="GHEA Grapalat" w:cs="Sylfaen"/>
          <w:sz w:val="20"/>
          <w:lang w:val="af-ZA"/>
        </w:rPr>
        <w:t xml:space="preserve"> </w:t>
      </w:r>
      <w:r w:rsidRPr="00972668">
        <w:rPr>
          <w:rFonts w:ascii="GHEA Grapalat" w:hAnsi="GHEA Grapalat" w:cs="Sylfaen"/>
          <w:sz w:val="20"/>
        </w:rPr>
        <w:t>ամփոփումը</w:t>
      </w:r>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r w:rsidRPr="00972668">
        <w:rPr>
          <w:rFonts w:ascii="GHEA Grapalat" w:hAnsi="GHEA Grapalat" w:cs="Times Armenian"/>
          <w:sz w:val="20"/>
          <w:lang w:val="af-ZA"/>
        </w:rPr>
        <w:t xml:space="preserve"> </w:t>
      </w:r>
      <w:r w:rsidRPr="00972668">
        <w:rPr>
          <w:rFonts w:ascii="GHEA Grapalat" w:hAnsi="GHEA Grapalat" w:cs="Sylfaen"/>
          <w:sz w:val="20"/>
        </w:rPr>
        <w:t>կնքումը</w:t>
      </w:r>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r w:rsidRPr="00972668">
        <w:rPr>
          <w:rFonts w:ascii="GHEA Grapalat" w:hAnsi="GHEA Grapalat" w:cs="Times Armenian"/>
          <w:sz w:val="20"/>
          <w:lang w:val="af-ZA"/>
        </w:rPr>
        <w:t xml:space="preserve"> </w:t>
      </w:r>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 xml:space="preserve"> </w:t>
      </w:r>
      <w:r w:rsidRPr="00972668">
        <w:rPr>
          <w:rFonts w:ascii="GHEA Grapalat" w:hAnsi="GHEA Grapalat" w:cs="Sylfaen"/>
          <w:sz w:val="20"/>
        </w:rPr>
        <w:t>չկայացած</w:t>
      </w:r>
      <w:r w:rsidRPr="00972668">
        <w:rPr>
          <w:rFonts w:ascii="GHEA Grapalat" w:hAnsi="GHEA Grapalat" w:cs="Times Armenian"/>
          <w:sz w:val="20"/>
          <w:lang w:val="af-ZA"/>
        </w:rPr>
        <w:t xml:space="preserve"> </w:t>
      </w:r>
      <w:r w:rsidRPr="00972668">
        <w:rPr>
          <w:rFonts w:ascii="GHEA Grapalat" w:hAnsi="GHEA Grapalat" w:cs="Sylfaen"/>
          <w:sz w:val="20"/>
        </w:rPr>
        <w:t>հայտարարելը</w:t>
      </w:r>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r w:rsidRPr="00972668">
        <w:rPr>
          <w:rFonts w:ascii="GHEA Grapalat" w:hAnsi="GHEA Grapalat" w:cs="Sylfaen"/>
          <w:sz w:val="20"/>
        </w:rPr>
        <w:t>Գնման</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ործընթացի</w:t>
      </w:r>
      <w:r w:rsidRPr="00972668">
        <w:rPr>
          <w:rFonts w:ascii="GHEA Grapalat" w:hAnsi="GHEA Grapalat" w:cs="Times Armenian"/>
          <w:sz w:val="20"/>
          <w:lang w:val="af-ZA"/>
        </w:rPr>
        <w:t xml:space="preserve"> </w:t>
      </w:r>
      <w:r w:rsidRPr="00972668">
        <w:rPr>
          <w:rFonts w:ascii="GHEA Grapalat" w:hAnsi="GHEA Grapalat" w:cs="Sylfaen"/>
          <w:sz w:val="20"/>
        </w:rPr>
        <w:t>հետ</w:t>
      </w:r>
      <w:r w:rsidRPr="00972668">
        <w:rPr>
          <w:rFonts w:ascii="GHEA Grapalat" w:hAnsi="GHEA Grapalat" w:cs="Times Armenian"/>
          <w:sz w:val="20"/>
          <w:lang w:val="af-ZA"/>
        </w:rPr>
        <w:t xml:space="preserve"> </w:t>
      </w:r>
      <w:r w:rsidRPr="00972668">
        <w:rPr>
          <w:rFonts w:ascii="GHEA Grapalat" w:hAnsi="GHEA Grapalat" w:cs="Sylfaen"/>
          <w:sz w:val="20"/>
        </w:rPr>
        <w:t>կապված</w:t>
      </w:r>
      <w:r w:rsidRPr="00972668">
        <w:rPr>
          <w:rFonts w:ascii="GHEA Grapalat" w:hAnsi="GHEA Grapalat" w:cs="Times Armenian"/>
          <w:sz w:val="20"/>
          <w:lang w:val="af-ZA"/>
        </w:rPr>
        <w:t xml:space="preserve"> </w:t>
      </w:r>
      <w:r w:rsidRPr="00972668">
        <w:rPr>
          <w:rFonts w:ascii="GHEA Grapalat" w:hAnsi="GHEA Grapalat" w:cs="Times Armenian"/>
          <w:sz w:val="20"/>
        </w:rPr>
        <w:t>գ</w:t>
      </w:r>
      <w:r w:rsidRPr="00972668">
        <w:rPr>
          <w:rFonts w:ascii="GHEA Grapalat" w:hAnsi="GHEA Grapalat" w:cs="Sylfaen"/>
          <w:sz w:val="20"/>
        </w:rPr>
        <w:t>ործողությունները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կամ</w:t>
      </w:r>
      <w:r w:rsidRPr="00972668">
        <w:rPr>
          <w:rFonts w:ascii="GHEA Grapalat" w:hAnsi="GHEA Grapalat" w:cs="Times Armenian"/>
          <w:sz w:val="20"/>
          <w:lang w:val="af-ZA"/>
        </w:rPr>
        <w:t xml:space="preserve">) </w:t>
      </w:r>
      <w:r w:rsidRPr="00972668">
        <w:rPr>
          <w:rFonts w:ascii="GHEA Grapalat" w:hAnsi="GHEA Grapalat" w:cs="Sylfaen"/>
          <w:sz w:val="20"/>
        </w:rPr>
        <w:t>ընդունված</w:t>
      </w:r>
      <w:r w:rsidRPr="00972668">
        <w:rPr>
          <w:rFonts w:ascii="GHEA Grapalat" w:hAnsi="GHEA Grapalat" w:cs="Times Armenian"/>
          <w:sz w:val="20"/>
          <w:lang w:val="af-ZA"/>
        </w:rPr>
        <w:t xml:space="preserve"> </w:t>
      </w:r>
      <w:r w:rsidRPr="00972668">
        <w:rPr>
          <w:rFonts w:ascii="GHEA Grapalat" w:hAnsi="GHEA Grapalat" w:cs="Sylfaen"/>
          <w:sz w:val="20"/>
        </w:rPr>
        <w:t>որոշումները</w:t>
      </w:r>
      <w:r w:rsidRPr="00972668">
        <w:rPr>
          <w:rFonts w:ascii="GHEA Grapalat" w:hAnsi="GHEA Grapalat" w:cs="Times Armenian"/>
          <w:sz w:val="20"/>
          <w:lang w:val="af-ZA"/>
        </w:rPr>
        <w:t xml:space="preserve"> </w:t>
      </w:r>
      <w:r w:rsidRPr="00972668">
        <w:rPr>
          <w:rFonts w:ascii="GHEA Grapalat" w:hAnsi="GHEA Grapalat" w:cs="Sylfaen"/>
          <w:sz w:val="20"/>
        </w:rPr>
        <w:t>բողոքարկելու</w:t>
      </w:r>
      <w:r w:rsidRPr="00972668">
        <w:rPr>
          <w:rFonts w:ascii="GHEA Grapalat" w:hAnsi="GHEA Grapalat" w:cs="Times Armenian"/>
          <w:sz w:val="20"/>
          <w:lang w:val="af-ZA"/>
        </w:rPr>
        <w:t xml:space="preserve"> </w:t>
      </w:r>
      <w:r w:rsidRPr="00972668">
        <w:rPr>
          <w:rFonts w:ascii="GHEA Grapalat" w:hAnsi="GHEA Grapalat" w:cs="Sylfaen"/>
          <w:sz w:val="20"/>
        </w:rPr>
        <w:t>մասնակցի</w:t>
      </w:r>
      <w:r w:rsidRPr="00972668">
        <w:rPr>
          <w:rFonts w:ascii="GHEA Grapalat" w:hAnsi="GHEA Grapalat" w:cs="Times Armenian"/>
          <w:sz w:val="20"/>
          <w:lang w:val="af-ZA"/>
        </w:rPr>
        <w:t xml:space="preserve"> </w:t>
      </w:r>
      <w:r w:rsidRPr="00972668">
        <w:rPr>
          <w:rFonts w:ascii="GHEA Grapalat" w:hAnsi="GHEA Grapalat" w:cs="Sylfaen"/>
          <w:sz w:val="20"/>
        </w:rPr>
        <w:t>իրավունքը</w:t>
      </w:r>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09E9848D" w:rsidR="00CC1CD1" w:rsidRPr="00972668" w:rsidRDefault="00CC1CD1" w:rsidP="00CC1CD1">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F57EA6">
        <w:rPr>
          <w:rFonts w:ascii="GHEA Grapalat" w:hAnsi="GHEA Grapalat" w:cs="Sylfaen"/>
          <w:b/>
          <w:sz w:val="20"/>
        </w:rPr>
        <w:t>ԲԱՑ</w:t>
      </w:r>
      <w:r w:rsidR="00F57EA6" w:rsidRPr="008D2826">
        <w:rPr>
          <w:rFonts w:ascii="GHEA Grapalat" w:hAnsi="GHEA Grapalat" w:cs="Sylfaen"/>
          <w:b/>
          <w:sz w:val="20"/>
          <w:lang w:val="af-ZA"/>
        </w:rPr>
        <w:t xml:space="preserve"> </w:t>
      </w:r>
      <w:r w:rsidR="00F57EA6">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r w:rsidRPr="00972668">
        <w:rPr>
          <w:rFonts w:ascii="GHEA Grapalat" w:hAnsi="GHEA Grapalat" w:cs="Sylfaen"/>
          <w:sz w:val="20"/>
        </w:rPr>
        <w:t>Ընդհանուր</w:t>
      </w:r>
      <w:r w:rsidRPr="00972668">
        <w:rPr>
          <w:rFonts w:ascii="GHEA Grapalat" w:hAnsi="GHEA Grapalat" w:cs="Times Armenian"/>
          <w:sz w:val="20"/>
          <w:lang w:val="af-ZA"/>
        </w:rPr>
        <w:t xml:space="preserve">  </w:t>
      </w:r>
      <w:r w:rsidRPr="00972668">
        <w:rPr>
          <w:rFonts w:ascii="GHEA Grapalat" w:hAnsi="GHEA Grapalat" w:cs="Sylfaen"/>
          <w:sz w:val="20"/>
        </w:rPr>
        <w:t>դրույթներ</w:t>
      </w:r>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r w:rsidRPr="00972668">
        <w:rPr>
          <w:rFonts w:ascii="GHEA Grapalat" w:hAnsi="GHEA Grapalat" w:cs="Times Armenian"/>
          <w:sz w:val="20"/>
          <w:lang w:val="af-ZA"/>
        </w:rPr>
        <w:t xml:space="preserve"> </w:t>
      </w:r>
      <w:r w:rsidRPr="00972668">
        <w:rPr>
          <w:rFonts w:ascii="GHEA Grapalat" w:hAnsi="GHEA Grapalat" w:cs="Sylfaen"/>
          <w:sz w:val="20"/>
        </w:rPr>
        <w:t>հայտը</w:t>
      </w:r>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r w:rsidRPr="00334B2F">
        <w:rPr>
          <w:rFonts w:ascii="GHEA Grapalat" w:hAnsi="GHEA Grapalat" w:cs="Sylfaen"/>
          <w:sz w:val="20"/>
        </w:rPr>
        <w:t>Հավելվածներ</w:t>
      </w:r>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tab/>
      </w:r>
    </w:p>
    <w:p w14:paraId="733C0DA2" w14:textId="0D5F9BAA"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տրամադրվում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լրումն</w:t>
      </w:r>
      <w:r w:rsidRPr="005E1F72">
        <w:rPr>
          <w:rFonts w:ascii="GHEA Grapalat" w:hAnsi="GHEA Grapalat"/>
          <w:sz w:val="20"/>
          <w:lang w:val="af-ZA"/>
        </w:rPr>
        <w:t xml:space="preserve"> </w:t>
      </w:r>
      <w:r>
        <w:rPr>
          <w:rFonts w:ascii="GHEA Grapalat" w:hAnsi="GHEA Grapalat" w:cs="Times Armenian"/>
          <w:sz w:val="20"/>
          <w:lang w:val="af-ZA"/>
        </w:rPr>
        <w:t>ԵՔ-</w:t>
      </w:r>
      <w:r w:rsidR="00B56F16">
        <w:rPr>
          <w:rFonts w:ascii="GHEA Grapalat" w:hAnsi="GHEA Grapalat" w:cs="Times Armenian"/>
          <w:sz w:val="20"/>
          <w:lang w:val="af-ZA"/>
        </w:rPr>
        <w:t>ԲՄԱՇՁԲ-</w:t>
      </w:r>
      <w:r w:rsidR="0044206F">
        <w:rPr>
          <w:rFonts w:ascii="GHEA Grapalat" w:hAnsi="GHEA Grapalat" w:cs="Times Armenian"/>
          <w:sz w:val="20"/>
          <w:lang w:val="af-ZA"/>
        </w:rPr>
        <w:t>25/39</w:t>
      </w:r>
      <w:r w:rsidRPr="005E1F72">
        <w:rPr>
          <w:rFonts w:ascii="GHEA Grapalat" w:hAnsi="GHEA Grapalat" w:cs="Times Armenian"/>
          <w:sz w:val="20"/>
          <w:lang w:val="af-ZA"/>
        </w:rPr>
        <w:t xml:space="preserve"> </w:t>
      </w:r>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r w:rsidRPr="005E1F72">
        <w:rPr>
          <w:rFonts w:ascii="GHEA Grapalat" w:hAnsi="GHEA Grapalat"/>
          <w:sz w:val="20"/>
          <w:lang w:val="af-ZA"/>
        </w:rPr>
        <w:t xml:space="preserve"> </w:t>
      </w:r>
      <w:r w:rsidRPr="005E1F72">
        <w:rPr>
          <w:rFonts w:ascii="GHEA Grapalat" w:hAnsi="GHEA Grapalat" w:cs="Sylfaen"/>
          <w:sz w:val="20"/>
        </w:rPr>
        <w:t>անցկացվող</w:t>
      </w:r>
      <w:r w:rsidRPr="005E1F72">
        <w:rPr>
          <w:rFonts w:ascii="GHEA Grapalat" w:hAnsi="GHEA Grapalat" w:cs="Times Armenian"/>
          <w:sz w:val="20"/>
          <w:lang w:val="af-ZA"/>
        </w:rPr>
        <w:t xml:space="preserve"> </w:t>
      </w:r>
      <w:r w:rsidR="00F57EA6">
        <w:rPr>
          <w:rFonts w:ascii="GHEA Grapalat" w:hAnsi="GHEA Grapalat" w:cs="Sylfaen"/>
          <w:sz w:val="20"/>
        </w:rPr>
        <w:t>բաց</w:t>
      </w:r>
      <w:r w:rsidR="00F57EA6" w:rsidRPr="00F57EA6">
        <w:rPr>
          <w:rFonts w:ascii="GHEA Grapalat" w:hAnsi="GHEA Grapalat" w:cs="Sylfaen"/>
          <w:sz w:val="20"/>
          <w:lang w:val="af-ZA"/>
        </w:rPr>
        <w:t xml:space="preserve"> </w:t>
      </w:r>
      <w:r w:rsidR="00F57EA6">
        <w:rPr>
          <w:rFonts w:ascii="GHEA Grapalat" w:hAnsi="GHEA Grapalat" w:cs="Sylfaen"/>
          <w:sz w:val="20"/>
        </w:rPr>
        <w:t>մրցույթ</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այսուհետև</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Sylfaen"/>
          <w:sz w:val="20"/>
        </w:rPr>
        <w:t>հայտարարության</w:t>
      </w:r>
      <w:r w:rsidRPr="005E1F72">
        <w:rPr>
          <w:rFonts w:ascii="GHEA Grapalat" w:hAnsi="GHEA Grapalat" w:cs="Times Armenian"/>
          <w:sz w:val="20"/>
          <w:lang w:val="af-ZA"/>
        </w:rPr>
        <w:t>։</w:t>
      </w:r>
    </w:p>
    <w:p w14:paraId="61E40526"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հրավերը</w:t>
      </w:r>
      <w:r w:rsidRPr="005E1F72">
        <w:rPr>
          <w:rFonts w:ascii="GHEA Grapalat" w:hAnsi="GHEA Grapalat" w:cs="Times Armenian"/>
          <w:sz w:val="20"/>
          <w:lang w:val="af-ZA"/>
        </w:rPr>
        <w:t xml:space="preserve"> </w:t>
      </w:r>
      <w:r w:rsidRPr="005E1F72">
        <w:rPr>
          <w:rFonts w:ascii="GHEA Grapalat" w:hAnsi="GHEA Grapalat" w:cs="Sylfaen"/>
          <w:sz w:val="20"/>
        </w:rPr>
        <w:t>կազմվել</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օրենսդրության</w:t>
      </w:r>
      <w:r w:rsidRPr="005E1F72">
        <w:rPr>
          <w:rFonts w:ascii="GHEA Grapalat" w:hAnsi="GHEA Grapalat" w:cs="Times Armenian"/>
          <w:sz w:val="20"/>
          <w:lang w:val="af-ZA"/>
        </w:rPr>
        <w:t xml:space="preserve">, </w:t>
      </w:r>
      <w:r w:rsidRPr="005E1F72">
        <w:rPr>
          <w:rFonts w:ascii="GHEA Grapalat" w:hAnsi="GHEA Grapalat" w:cs="Sylfaen"/>
          <w:sz w:val="20"/>
        </w:rPr>
        <w:t>այդ</w:t>
      </w:r>
      <w:r w:rsidRPr="005E1F72">
        <w:rPr>
          <w:rFonts w:ascii="GHEA Grapalat" w:hAnsi="GHEA Grapalat" w:cs="Times Armenian"/>
          <w:sz w:val="20"/>
          <w:lang w:val="af-ZA"/>
        </w:rPr>
        <w:t xml:space="preserve"> </w:t>
      </w:r>
      <w:r w:rsidRPr="005E1F72">
        <w:rPr>
          <w:rFonts w:ascii="GHEA Grapalat" w:hAnsi="GHEA Grapalat" w:cs="Sylfaen"/>
          <w:sz w:val="20"/>
        </w:rPr>
        <w:t>թվում</w:t>
      </w:r>
      <w:r w:rsidRPr="005E1F72">
        <w:rPr>
          <w:rFonts w:ascii="GHEA Grapalat" w:hAnsi="GHEA Grapalat" w:cs="Times Armenian"/>
          <w:sz w:val="20"/>
          <w:lang w:val="af-ZA"/>
        </w:rPr>
        <w:t>`</w:t>
      </w:r>
      <w:r w:rsidRPr="005E1F72">
        <w:rPr>
          <w:rFonts w:ascii="GHEA Grapalat" w:hAnsi="GHEA Grapalat"/>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օրենքի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Օրենք</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r w:rsidRPr="005E1F72">
        <w:rPr>
          <w:rFonts w:ascii="GHEA Grapalat" w:hAnsi="GHEA Grapalat" w:cs="Sylfaen"/>
          <w:sz w:val="20"/>
        </w:rPr>
        <w:t>կառավարության</w:t>
      </w:r>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r w:rsidRPr="005E1F72">
        <w:rPr>
          <w:rFonts w:ascii="GHEA Grapalat" w:hAnsi="GHEA Grapalat" w:cs="Sylfaen"/>
          <w:sz w:val="20"/>
        </w:rPr>
        <w:t>որոշմամբ</w:t>
      </w:r>
      <w:r w:rsidRPr="005E1F72">
        <w:rPr>
          <w:rFonts w:ascii="GHEA Grapalat" w:hAnsi="GHEA Grapalat" w:cs="Times Armenian"/>
          <w:sz w:val="20"/>
          <w:lang w:val="af-ZA"/>
        </w:rPr>
        <w:t xml:space="preserve"> </w:t>
      </w:r>
      <w:r w:rsidRPr="005E1F72">
        <w:rPr>
          <w:rFonts w:ascii="GHEA Grapalat" w:hAnsi="GHEA Grapalat" w:cs="Sylfaen"/>
          <w:sz w:val="20"/>
        </w:rPr>
        <w:t>հաստատված</w:t>
      </w:r>
      <w:r w:rsidRPr="005E1F72">
        <w:rPr>
          <w:rFonts w:ascii="GHEA Grapalat" w:hAnsi="GHEA Grapalat" w:cs="Times Armenian"/>
          <w:sz w:val="20"/>
          <w:lang w:val="af-ZA"/>
        </w:rPr>
        <w:t xml:space="preserve"> «</w:t>
      </w:r>
      <w:r w:rsidRPr="005E1F72">
        <w:rPr>
          <w:rFonts w:ascii="GHEA Grapalat" w:hAnsi="GHEA Grapalat" w:cs="Sylfae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ործընթացի</w:t>
      </w:r>
      <w:r w:rsidRPr="005E1F72">
        <w:rPr>
          <w:rFonts w:ascii="GHEA Grapalat" w:hAnsi="GHEA Grapalat" w:cs="Times Armenian"/>
          <w:sz w:val="20"/>
          <w:lang w:val="af-ZA"/>
        </w:rPr>
        <w:t xml:space="preserve"> </w:t>
      </w:r>
      <w:r w:rsidRPr="005E1F72">
        <w:rPr>
          <w:rFonts w:ascii="GHEA Grapalat" w:hAnsi="GHEA Grapalat" w:cs="Sylfaen"/>
          <w:sz w:val="20"/>
        </w:rPr>
        <w:t>կազմակերպման</w:t>
      </w:r>
      <w:r w:rsidRPr="005E1F72">
        <w:rPr>
          <w:rFonts w:ascii="GHEA Grapalat" w:hAnsi="GHEA Grapalat"/>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r w:rsidRPr="005E1F72">
        <w:rPr>
          <w:rFonts w:ascii="GHEA Grapalat" w:hAnsi="GHEA Grapalat" w:cs="Times Armenian"/>
          <w:sz w:val="20"/>
        </w:rPr>
        <w:t>կառավարության</w:t>
      </w:r>
      <w:r w:rsidRPr="005E1F72">
        <w:rPr>
          <w:rFonts w:ascii="GHEA Grapalat" w:hAnsi="GHEA Grapalat" w:cs="Times Armenian"/>
          <w:sz w:val="20"/>
          <w:lang w:val="af-ZA"/>
        </w:rPr>
        <w:t xml:space="preserve"> 2017 </w:t>
      </w:r>
      <w:r w:rsidRPr="005E1F72">
        <w:rPr>
          <w:rFonts w:ascii="GHEA Grapalat" w:hAnsi="GHEA Grapalat" w:cs="Times Armenian"/>
          <w:sz w:val="20"/>
        </w:rPr>
        <w:t>թվականի</w:t>
      </w:r>
      <w:r w:rsidRPr="005E1F72">
        <w:rPr>
          <w:rFonts w:ascii="GHEA Grapalat" w:hAnsi="GHEA Grapalat" w:cs="Times Armenian"/>
          <w:sz w:val="20"/>
          <w:lang w:val="af-ZA"/>
        </w:rPr>
        <w:t xml:space="preserve"> </w:t>
      </w:r>
      <w:r w:rsidRPr="005E1F72">
        <w:rPr>
          <w:rFonts w:ascii="GHEA Grapalat" w:hAnsi="GHEA Grapalat" w:cs="Times Armenian"/>
          <w:sz w:val="20"/>
        </w:rPr>
        <w:t>ապրիլի</w:t>
      </w:r>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r w:rsidRPr="005E1F72">
        <w:rPr>
          <w:rFonts w:ascii="GHEA Grapalat" w:hAnsi="GHEA Grapalat" w:cs="Times Armenian"/>
          <w:sz w:val="20"/>
        </w:rPr>
        <w:t>որոշմամբ</w:t>
      </w:r>
      <w:r w:rsidRPr="005E1F72">
        <w:rPr>
          <w:rFonts w:ascii="GHEA Grapalat" w:hAnsi="GHEA Grapalat" w:cs="Times Armenian"/>
          <w:sz w:val="20"/>
          <w:lang w:val="af-ZA"/>
        </w:rPr>
        <w:t xml:space="preserve"> </w:t>
      </w:r>
      <w:r w:rsidRPr="005E1F72">
        <w:rPr>
          <w:rFonts w:ascii="GHEA Grapalat" w:hAnsi="GHEA Grapalat" w:cs="Times Armenian"/>
          <w:sz w:val="20"/>
        </w:rPr>
        <w:t>հաստատված</w:t>
      </w:r>
      <w:r w:rsidRPr="005E1F72">
        <w:rPr>
          <w:rFonts w:ascii="GHEA Grapalat" w:hAnsi="GHEA Grapalat" w:cs="Times Armenian"/>
          <w:sz w:val="20"/>
          <w:lang w:val="af-ZA"/>
        </w:rPr>
        <w:t xml:space="preserve"> «Է</w:t>
      </w:r>
      <w:r w:rsidRPr="005E1F72">
        <w:rPr>
          <w:rFonts w:ascii="GHEA Grapalat" w:hAnsi="GHEA Grapalat" w:cs="Times Armenian"/>
          <w:sz w:val="20"/>
        </w:rPr>
        <w:t>լեկտրոնային</w:t>
      </w:r>
      <w:r w:rsidRPr="005E1F72">
        <w:rPr>
          <w:rFonts w:ascii="GHEA Grapalat" w:hAnsi="GHEA Grapalat" w:cs="Times Armenian"/>
          <w:sz w:val="20"/>
          <w:lang w:val="af-ZA"/>
        </w:rPr>
        <w:t xml:space="preserve">  </w:t>
      </w:r>
      <w:r w:rsidRPr="005E1F72">
        <w:rPr>
          <w:rFonts w:ascii="GHEA Grapalat" w:hAnsi="GHEA Grapalat" w:cs="Times Armenian"/>
          <w:sz w:val="20"/>
        </w:rPr>
        <w:t>ձևով</w:t>
      </w:r>
      <w:r w:rsidRPr="005E1F72">
        <w:rPr>
          <w:rFonts w:ascii="GHEA Grapalat" w:hAnsi="GHEA Grapalat" w:cs="Times Armenian"/>
          <w:sz w:val="20"/>
          <w:lang w:val="af-ZA"/>
        </w:rPr>
        <w:t xml:space="preserve"> </w:t>
      </w:r>
      <w:r w:rsidRPr="005E1F72">
        <w:rPr>
          <w:rFonts w:ascii="GHEA Grapalat" w:hAnsi="GHEA Grapalat" w:cs="Times Armenian"/>
          <w:sz w:val="20"/>
        </w:rPr>
        <w:t>գնումների</w:t>
      </w:r>
      <w:r w:rsidRPr="005E1F72">
        <w:rPr>
          <w:rFonts w:ascii="GHEA Grapalat" w:hAnsi="GHEA Grapalat" w:cs="Times Armenian"/>
          <w:sz w:val="20"/>
          <w:lang w:val="af-ZA"/>
        </w:rPr>
        <w:t xml:space="preserve"> </w:t>
      </w:r>
      <w:r w:rsidRPr="005E1F72">
        <w:rPr>
          <w:rFonts w:ascii="GHEA Grapalat" w:hAnsi="GHEA Grapalat" w:cs="Times Armenian"/>
          <w:sz w:val="20"/>
        </w:rPr>
        <w:t>կատարման</w:t>
      </w:r>
      <w:r w:rsidRPr="005E1F72">
        <w:rPr>
          <w:rFonts w:ascii="GHEA Grapalat" w:hAnsi="GHEA Grapalat" w:cs="Times Armenian"/>
          <w:sz w:val="20"/>
          <w:lang w:val="af-ZA"/>
        </w:rPr>
        <w:t xml:space="preserve">» </w:t>
      </w:r>
      <w:r w:rsidRPr="005E1F72">
        <w:rPr>
          <w:rFonts w:ascii="GHEA Grapalat" w:hAnsi="GHEA Grapalat" w:cs="Times Armenian"/>
          <w:sz w:val="20"/>
        </w:rPr>
        <w:t>կարգի</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այլ</w:t>
      </w:r>
      <w:r w:rsidRPr="005E1F72">
        <w:rPr>
          <w:rFonts w:ascii="GHEA Grapalat" w:hAnsi="GHEA Grapalat" w:cs="Times Armenian"/>
          <w:sz w:val="20"/>
          <w:lang w:val="af-ZA"/>
        </w:rPr>
        <w:t xml:space="preserve"> </w:t>
      </w:r>
      <w:r w:rsidRPr="005E1F72">
        <w:rPr>
          <w:rFonts w:ascii="GHEA Grapalat" w:hAnsi="GHEA Grapalat" w:cs="Sylfaen"/>
          <w:sz w:val="20"/>
        </w:rPr>
        <w:t>իրավական</w:t>
      </w:r>
      <w:r w:rsidRPr="005E1F72">
        <w:rPr>
          <w:rFonts w:ascii="GHEA Grapalat" w:hAnsi="GHEA Grapalat" w:cs="Times Armenian"/>
          <w:sz w:val="20"/>
          <w:lang w:val="af-ZA"/>
        </w:rPr>
        <w:t xml:space="preserve"> </w:t>
      </w:r>
      <w:r w:rsidRPr="005E1F72">
        <w:rPr>
          <w:rFonts w:ascii="GHEA Grapalat" w:hAnsi="GHEA Grapalat" w:cs="Sylfaen"/>
          <w:sz w:val="20"/>
        </w:rPr>
        <w:t>ակտերի</w:t>
      </w:r>
      <w:r w:rsidRPr="005E1F72">
        <w:rPr>
          <w:rFonts w:ascii="GHEA Grapalat" w:hAnsi="GHEA Grapalat" w:cs="Times Armenian"/>
          <w:sz w:val="20"/>
          <w:lang w:val="af-ZA"/>
        </w:rPr>
        <w:t xml:space="preserve"> </w:t>
      </w:r>
      <w:r w:rsidRPr="005E1F72">
        <w:rPr>
          <w:rFonts w:ascii="GHEA Grapalat" w:hAnsi="GHEA Grapalat" w:cs="Sylfaen"/>
          <w:sz w:val="20"/>
        </w:rPr>
        <w:t>պահանջներին</w:t>
      </w:r>
      <w:r w:rsidRPr="005E1F72">
        <w:rPr>
          <w:rFonts w:ascii="GHEA Grapalat" w:hAnsi="GHEA Grapalat" w:cs="Times Armenian"/>
          <w:sz w:val="20"/>
          <w:lang w:val="af-ZA"/>
        </w:rPr>
        <w:t xml:space="preserve"> </w:t>
      </w:r>
      <w:r w:rsidRPr="005E1F72">
        <w:rPr>
          <w:rFonts w:ascii="GHEA Grapalat" w:hAnsi="GHEA Grapalat" w:cs="Sylfaen"/>
          <w:sz w:val="20"/>
        </w:rPr>
        <w:t>համապատասխան</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նպատակ</w:t>
      </w:r>
      <w:r w:rsidRPr="005E1F72">
        <w:rPr>
          <w:rFonts w:ascii="GHEA Grapalat" w:hAnsi="GHEA Grapalat" w:cs="Times Armenian"/>
          <w:sz w:val="20"/>
          <w:lang w:val="af-ZA"/>
        </w:rPr>
        <w:t xml:space="preserve"> </w:t>
      </w:r>
      <w:r w:rsidRPr="005E1F72">
        <w:rPr>
          <w:rFonts w:ascii="GHEA Grapalat" w:hAnsi="GHEA Grapalat" w:cs="Sylfaen"/>
          <w:sz w:val="20"/>
        </w:rPr>
        <w:t>ունի</w:t>
      </w:r>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պատվիրատու</w:t>
      </w:r>
      <w:r w:rsidRPr="005E1F72">
        <w:rPr>
          <w:rFonts w:ascii="GHEA Grapalat" w:hAnsi="GHEA Grapalat" w:cs="Times Armenian"/>
          <w:sz w:val="20"/>
          <w:lang w:val="af-ZA"/>
        </w:rPr>
        <w:t xml:space="preserve">) </w:t>
      </w:r>
      <w:r w:rsidRPr="005E1F72">
        <w:rPr>
          <w:rFonts w:ascii="GHEA Grapalat" w:hAnsi="GHEA Grapalat" w:cs="Sylfaen"/>
          <w:sz w:val="20"/>
        </w:rPr>
        <w:t>կողմից</w:t>
      </w:r>
      <w:r w:rsidRPr="005E1F72">
        <w:rPr>
          <w:rFonts w:ascii="GHEA Grapalat" w:hAnsi="GHEA Grapalat" w:cs="Times Armenian"/>
          <w:sz w:val="20"/>
          <w:lang w:val="af-ZA"/>
        </w:rPr>
        <w:t xml:space="preserve"> </w:t>
      </w:r>
      <w:r w:rsidRPr="005E1F72">
        <w:rPr>
          <w:rFonts w:ascii="GHEA Grapalat" w:hAnsi="GHEA Grapalat" w:cs="Sylfaen"/>
          <w:sz w:val="20"/>
        </w:rPr>
        <w:t>հայտարարված</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r w:rsidRPr="005E1F72">
        <w:rPr>
          <w:rFonts w:ascii="GHEA Grapalat" w:hAnsi="GHEA Grapalat" w:cs="Sylfaen"/>
          <w:sz w:val="20"/>
          <w:lang w:val="af-ZA"/>
        </w:rPr>
        <w:t xml:space="preserve"> </w:t>
      </w:r>
      <w:r w:rsidRPr="005E1F72">
        <w:rPr>
          <w:rFonts w:ascii="GHEA Grapalat" w:hAnsi="GHEA Grapalat" w:cs="Sylfaen"/>
          <w:sz w:val="20"/>
        </w:rPr>
        <w:t>մասնակցելու</w:t>
      </w:r>
      <w:r w:rsidRPr="005E1F72">
        <w:rPr>
          <w:rFonts w:ascii="GHEA Grapalat" w:hAnsi="GHEA Grapalat" w:cs="Times Armenian"/>
          <w:sz w:val="20"/>
          <w:lang w:val="af-ZA"/>
        </w:rPr>
        <w:t xml:space="preserve"> </w:t>
      </w:r>
      <w:r w:rsidRPr="005E1F72">
        <w:rPr>
          <w:rFonts w:ascii="GHEA Grapalat" w:hAnsi="GHEA Grapalat" w:cs="Sylfaen"/>
          <w:sz w:val="20"/>
        </w:rPr>
        <w:t>մտադրություն</w:t>
      </w:r>
      <w:r w:rsidRPr="005E1F72">
        <w:rPr>
          <w:rFonts w:ascii="GHEA Grapalat" w:hAnsi="GHEA Grapalat" w:cs="Times Armenian"/>
          <w:sz w:val="20"/>
          <w:lang w:val="af-ZA"/>
        </w:rPr>
        <w:t xml:space="preserve"> </w:t>
      </w:r>
      <w:r w:rsidRPr="005E1F72">
        <w:rPr>
          <w:rFonts w:ascii="GHEA Grapalat" w:hAnsi="GHEA Grapalat" w:cs="Sylfaen"/>
          <w:sz w:val="20"/>
        </w:rPr>
        <w:t>ունեցող</w:t>
      </w:r>
      <w:r w:rsidRPr="005E1F72">
        <w:rPr>
          <w:rFonts w:ascii="GHEA Grapalat" w:hAnsi="GHEA Grapalat" w:cs="Times Armenian"/>
          <w:sz w:val="20"/>
          <w:lang w:val="af-ZA"/>
        </w:rPr>
        <w:t xml:space="preserve"> </w:t>
      </w:r>
      <w:r w:rsidRPr="005E1F72">
        <w:rPr>
          <w:rFonts w:ascii="GHEA Grapalat" w:hAnsi="GHEA Grapalat" w:cs="Sylfaen"/>
          <w:sz w:val="20"/>
        </w:rPr>
        <w:t>անձանց</w:t>
      </w:r>
      <w:r w:rsidRPr="005E1F72">
        <w:rPr>
          <w:rFonts w:ascii="GHEA Grapalat" w:hAnsi="GHEA Grapalat" w:cs="Times Armenian"/>
          <w:sz w:val="20"/>
          <w:lang w:val="af-ZA"/>
        </w:rPr>
        <w:t xml:space="preserve"> (</w:t>
      </w:r>
      <w:r w:rsidRPr="005E1F72">
        <w:rPr>
          <w:rFonts w:ascii="GHEA Grapalat" w:hAnsi="GHEA Grapalat" w:cs="Sylfaen"/>
          <w:sz w:val="20"/>
        </w:rPr>
        <w:t>այսուհետ</w:t>
      </w:r>
      <w:r w:rsidRPr="005E1F72">
        <w:rPr>
          <w:rFonts w:ascii="GHEA Grapalat" w:hAnsi="GHEA Grapalat" w:cs="Times Armenian"/>
          <w:sz w:val="20"/>
          <w:lang w:val="af-ZA"/>
        </w:rPr>
        <w:t xml:space="preserve">`  </w:t>
      </w:r>
      <w:r w:rsidRPr="005E1F72">
        <w:rPr>
          <w:rFonts w:ascii="GHEA Grapalat" w:hAnsi="GHEA Grapalat" w:cs="Sylfaen"/>
          <w:sz w:val="20"/>
        </w:rPr>
        <w:t>մասնակից</w:t>
      </w:r>
      <w:r w:rsidRPr="005E1F72">
        <w:rPr>
          <w:rFonts w:ascii="GHEA Grapalat" w:hAnsi="GHEA Grapalat" w:cs="Times Armenian"/>
          <w:sz w:val="20"/>
          <w:lang w:val="af-ZA"/>
        </w:rPr>
        <w:t xml:space="preserve">) </w:t>
      </w:r>
      <w:r w:rsidRPr="005E1F72">
        <w:rPr>
          <w:rFonts w:ascii="GHEA Grapalat" w:hAnsi="GHEA Grapalat" w:cs="Sylfaen"/>
          <w:sz w:val="20"/>
        </w:rPr>
        <w:t>տեղեկացնելու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պայմանների</w:t>
      </w:r>
      <w:r w:rsidRPr="005E1F72">
        <w:rPr>
          <w:rFonts w:ascii="GHEA Grapalat" w:hAnsi="GHEA Grapalat" w:cs="Times Armenian"/>
          <w:sz w:val="20"/>
          <w:lang w:val="af-ZA"/>
        </w:rPr>
        <w:t xml:space="preserve">` </w:t>
      </w:r>
      <w:r w:rsidRPr="005E1F72">
        <w:rPr>
          <w:rFonts w:ascii="GHEA Grapalat" w:hAnsi="GHEA Grapalat" w:cs="Times Armenian"/>
          <w:sz w:val="20"/>
        </w:rPr>
        <w:t>գ</w:t>
      </w:r>
      <w:r w:rsidRPr="005E1F72">
        <w:rPr>
          <w:rFonts w:ascii="GHEA Grapalat" w:hAnsi="GHEA Grapalat" w:cs="Sylfaen"/>
          <w:sz w:val="20"/>
        </w:rPr>
        <w:t>նման</w:t>
      </w:r>
      <w:r w:rsidRPr="005E1F72">
        <w:rPr>
          <w:rFonts w:ascii="GHEA Grapalat" w:hAnsi="GHEA Grapalat" w:cs="Times Armenian"/>
          <w:sz w:val="20"/>
          <w:lang w:val="af-ZA"/>
        </w:rPr>
        <w:t xml:space="preserve"> </w:t>
      </w:r>
      <w:r w:rsidRPr="005E1F72">
        <w:rPr>
          <w:rFonts w:ascii="GHEA Grapalat" w:hAnsi="GHEA Grapalat" w:cs="Sylfaen"/>
          <w:sz w:val="20"/>
        </w:rPr>
        <w:t>առարկայի</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անցկացման</w:t>
      </w:r>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r w:rsidRPr="005E1F72">
        <w:rPr>
          <w:rFonts w:ascii="GHEA Grapalat" w:hAnsi="GHEA Grapalat" w:cs="Sylfaen"/>
          <w:sz w:val="20"/>
        </w:rPr>
        <w:t>որոշելու</w:t>
      </w:r>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r w:rsidRPr="005E1F72">
        <w:rPr>
          <w:rFonts w:ascii="GHEA Grapalat" w:hAnsi="GHEA Grapalat" w:cs="Sylfaen"/>
          <w:sz w:val="20"/>
        </w:rPr>
        <w:t>նրա</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r w:rsidRPr="005E1F72">
        <w:rPr>
          <w:rFonts w:ascii="GHEA Grapalat" w:hAnsi="GHEA Grapalat" w:cs="Times Armenian"/>
          <w:sz w:val="20"/>
          <w:lang w:val="af-ZA"/>
        </w:rPr>
        <w:t xml:space="preserve"> </w:t>
      </w:r>
      <w:r w:rsidRPr="005E1F72">
        <w:rPr>
          <w:rFonts w:ascii="GHEA Grapalat" w:hAnsi="GHEA Grapalat" w:cs="Sylfaen"/>
          <w:sz w:val="20"/>
        </w:rPr>
        <w:t>կնքելու</w:t>
      </w:r>
      <w:r w:rsidRPr="005E1F72">
        <w:rPr>
          <w:rFonts w:ascii="GHEA Grapalat" w:hAnsi="GHEA Grapalat" w:cs="Times Armenian"/>
          <w:sz w:val="20"/>
          <w:lang w:val="af-ZA"/>
        </w:rPr>
        <w:t xml:space="preserve"> </w:t>
      </w:r>
      <w:r w:rsidRPr="005E1F72">
        <w:rPr>
          <w:rFonts w:ascii="GHEA Grapalat" w:hAnsi="GHEA Grapalat" w:cs="Sylfaen"/>
          <w:sz w:val="20"/>
        </w:rPr>
        <w:t>մասին</w:t>
      </w:r>
      <w:r w:rsidRPr="005E1F72">
        <w:rPr>
          <w:rFonts w:ascii="GHEA Grapalat" w:hAnsi="GHEA Grapalat" w:cs="Times Armenian"/>
          <w:sz w:val="20"/>
          <w:lang w:val="af-ZA"/>
        </w:rPr>
        <w:t xml:space="preserve">, </w:t>
      </w:r>
      <w:r w:rsidRPr="005E1F72">
        <w:rPr>
          <w:rFonts w:ascii="GHEA Grapalat" w:hAnsi="GHEA Grapalat" w:cs="Sylfaen"/>
          <w:sz w:val="20"/>
        </w:rPr>
        <w:t>ինչպես</w:t>
      </w:r>
      <w:r w:rsidRPr="005E1F72">
        <w:rPr>
          <w:rFonts w:ascii="GHEA Grapalat" w:hAnsi="GHEA Grapalat" w:cs="Times Armenian"/>
          <w:sz w:val="20"/>
          <w:lang w:val="af-ZA"/>
        </w:rPr>
        <w:t xml:space="preserve"> </w:t>
      </w:r>
      <w:r w:rsidRPr="005E1F72">
        <w:rPr>
          <w:rFonts w:ascii="GHEA Grapalat" w:hAnsi="GHEA Grapalat" w:cs="Sylfaen"/>
          <w:sz w:val="20"/>
        </w:rPr>
        <w:t>նաև</w:t>
      </w:r>
      <w:r w:rsidRPr="005E1F72">
        <w:rPr>
          <w:rFonts w:ascii="GHEA Grapalat" w:hAnsi="GHEA Grapalat" w:cs="Times Armenian"/>
          <w:sz w:val="20"/>
          <w:lang w:val="af-ZA"/>
        </w:rPr>
        <w:t xml:space="preserve"> </w:t>
      </w:r>
      <w:r w:rsidRPr="005E1F72">
        <w:rPr>
          <w:rFonts w:ascii="GHEA Grapalat" w:hAnsi="GHEA Grapalat" w:cs="Sylfaen"/>
          <w:sz w:val="20"/>
        </w:rPr>
        <w:t>օժանդակելու</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հայտը</w:t>
      </w:r>
      <w:r w:rsidRPr="005E1F72">
        <w:rPr>
          <w:rFonts w:ascii="GHEA Grapalat" w:hAnsi="GHEA Grapalat" w:cs="Times Armenian"/>
          <w:sz w:val="20"/>
          <w:lang w:val="af-ZA"/>
        </w:rPr>
        <w:t xml:space="preserve"> </w:t>
      </w:r>
      <w:r w:rsidRPr="005E1F72">
        <w:rPr>
          <w:rFonts w:ascii="GHEA Grapalat" w:hAnsi="GHEA Grapalat" w:cs="Sylfaen"/>
          <w:sz w:val="20"/>
        </w:rPr>
        <w:t>պատրաստելիս</w:t>
      </w:r>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r w:rsidRPr="005E1F72">
        <w:rPr>
          <w:rFonts w:ascii="GHEA Grapalat" w:hAnsi="GHEA Grapalat" w:cs="Sylfaen"/>
          <w:sz w:val="20"/>
        </w:rPr>
        <w:t>կարող</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ներկայացնել</w:t>
      </w:r>
      <w:r w:rsidRPr="005E1F72">
        <w:rPr>
          <w:rFonts w:ascii="GHEA Grapalat" w:hAnsi="GHEA Grapalat" w:cs="Times Armenian"/>
          <w:sz w:val="20"/>
          <w:lang w:val="af-ZA"/>
        </w:rPr>
        <w:t xml:space="preserve"> համակարգում </w:t>
      </w:r>
      <w:r w:rsidRPr="005E1F72">
        <w:rPr>
          <w:rFonts w:ascii="GHEA Grapalat" w:hAnsi="GHEA Grapalat" w:cs="Sylfaen"/>
          <w:sz w:val="20"/>
        </w:rPr>
        <w:t>գրանցված</w:t>
      </w:r>
      <w:r w:rsidRPr="005E1F72">
        <w:rPr>
          <w:rFonts w:ascii="GHEA Grapalat" w:hAnsi="GHEA Grapalat" w:cs="Sylfaen"/>
          <w:sz w:val="20"/>
          <w:lang w:val="af-ZA"/>
        </w:rPr>
        <w:t xml:space="preserve"> </w:t>
      </w:r>
      <w:r w:rsidRPr="005E1F72">
        <w:rPr>
          <w:rFonts w:ascii="GHEA Grapalat" w:hAnsi="GHEA Grapalat" w:cs="Sylfaen"/>
          <w:sz w:val="20"/>
        </w:rPr>
        <w:t>բոլոր</w:t>
      </w:r>
      <w:r w:rsidRPr="005E1F72">
        <w:rPr>
          <w:rFonts w:ascii="GHEA Grapalat" w:hAnsi="GHEA Grapalat" w:cs="Sylfaen"/>
          <w:sz w:val="20"/>
          <w:lang w:val="af-ZA"/>
        </w:rPr>
        <w:t xml:space="preserve"> </w:t>
      </w:r>
      <w:r w:rsidRPr="005E1F72">
        <w:rPr>
          <w:rFonts w:ascii="GHEA Grapalat" w:hAnsi="GHEA Grapalat" w:cs="Sylfaen"/>
          <w:sz w:val="20"/>
        </w:rPr>
        <w:t>անձիք</w:t>
      </w:r>
      <w:r w:rsidRPr="005E1F72">
        <w:rPr>
          <w:rFonts w:ascii="GHEA Grapalat" w:hAnsi="GHEA Grapalat" w:cs="Times Armenian"/>
          <w:sz w:val="20"/>
          <w:lang w:val="af-ZA"/>
        </w:rPr>
        <w:t xml:space="preserve">, </w:t>
      </w:r>
      <w:r w:rsidRPr="005E1F72">
        <w:rPr>
          <w:rFonts w:ascii="GHEA Grapalat" w:hAnsi="GHEA Grapalat" w:cs="Sylfaen"/>
          <w:sz w:val="20"/>
        </w:rPr>
        <w:t>անկախ</w:t>
      </w:r>
      <w:r w:rsidRPr="005E1F72">
        <w:rPr>
          <w:rFonts w:ascii="GHEA Grapalat" w:hAnsi="GHEA Grapalat" w:cs="Times Armenian"/>
          <w:sz w:val="20"/>
          <w:lang w:val="af-ZA"/>
        </w:rPr>
        <w:t xml:space="preserve"> </w:t>
      </w:r>
      <w:r w:rsidRPr="005E1F72">
        <w:rPr>
          <w:rFonts w:ascii="GHEA Grapalat" w:hAnsi="GHEA Grapalat" w:cs="Sylfaen"/>
          <w:sz w:val="20"/>
        </w:rPr>
        <w:t>նրանց</w:t>
      </w:r>
      <w:r w:rsidRPr="005E1F72">
        <w:rPr>
          <w:rFonts w:ascii="GHEA Grapalat" w:hAnsi="GHEA Grapalat" w:cs="Times Armenian"/>
          <w:sz w:val="20"/>
          <w:lang w:val="af-ZA"/>
        </w:rPr>
        <w:t xml:space="preserve">` </w:t>
      </w:r>
      <w:r w:rsidRPr="005E1F72">
        <w:rPr>
          <w:rFonts w:ascii="GHEA Grapalat" w:hAnsi="GHEA Grapalat" w:cs="Sylfaen"/>
          <w:sz w:val="20"/>
        </w:rPr>
        <w:t>օտարերկրյա</w:t>
      </w:r>
      <w:r w:rsidRPr="005E1F72">
        <w:rPr>
          <w:rFonts w:ascii="GHEA Grapalat" w:hAnsi="GHEA Grapalat" w:cs="Times Armenian"/>
          <w:sz w:val="20"/>
          <w:lang w:val="af-ZA"/>
        </w:rPr>
        <w:t xml:space="preserve"> </w:t>
      </w:r>
      <w:r w:rsidRPr="005E1F72">
        <w:rPr>
          <w:rFonts w:ascii="GHEA Grapalat" w:hAnsi="GHEA Grapalat" w:cs="Sylfaen"/>
          <w:sz w:val="20"/>
        </w:rPr>
        <w:t>ֆիզիկական</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կազմակերպություն</w:t>
      </w:r>
      <w:r w:rsidRPr="005E1F72">
        <w:rPr>
          <w:rFonts w:ascii="GHEA Grapalat" w:hAnsi="GHEA Grapalat" w:cs="Times Armenian"/>
          <w:sz w:val="20"/>
          <w:lang w:val="af-ZA"/>
        </w:rPr>
        <w:t xml:space="preserve">, </w:t>
      </w:r>
      <w:r w:rsidRPr="005E1F72">
        <w:rPr>
          <w:rFonts w:ascii="GHEA Grapalat" w:hAnsi="GHEA Grapalat" w:cs="Sylfaen"/>
          <w:sz w:val="20"/>
        </w:rPr>
        <w:t>քաղաքացիություն</w:t>
      </w:r>
      <w:r w:rsidRPr="005E1F72">
        <w:rPr>
          <w:rFonts w:ascii="GHEA Grapalat" w:hAnsi="GHEA Grapalat" w:cs="Times Armenian"/>
          <w:sz w:val="20"/>
          <w:lang w:val="af-ZA"/>
        </w:rPr>
        <w:t xml:space="preserve"> </w:t>
      </w:r>
      <w:r w:rsidRPr="005E1F72">
        <w:rPr>
          <w:rFonts w:ascii="GHEA Grapalat" w:hAnsi="GHEA Grapalat" w:cs="Sylfaen"/>
          <w:sz w:val="20"/>
        </w:rPr>
        <w:t>չունեցող</w:t>
      </w:r>
      <w:r w:rsidRPr="005E1F72">
        <w:rPr>
          <w:rFonts w:ascii="GHEA Grapalat" w:hAnsi="GHEA Grapalat" w:cs="Times Armenian"/>
          <w:sz w:val="20"/>
          <w:lang w:val="af-ZA"/>
        </w:rPr>
        <w:t xml:space="preserve"> </w:t>
      </w:r>
      <w:r w:rsidRPr="005E1F72">
        <w:rPr>
          <w:rFonts w:ascii="GHEA Grapalat" w:hAnsi="GHEA Grapalat" w:cs="Sylfaen"/>
          <w:sz w:val="20"/>
        </w:rPr>
        <w:t>անձ</w:t>
      </w:r>
      <w:r w:rsidRPr="005E1F72">
        <w:rPr>
          <w:rFonts w:ascii="GHEA Grapalat" w:hAnsi="GHEA Grapalat" w:cs="Times Armenian"/>
          <w:sz w:val="20"/>
          <w:lang w:val="af-ZA"/>
        </w:rPr>
        <w:t xml:space="preserve"> </w:t>
      </w:r>
      <w:r w:rsidRPr="005E1F72">
        <w:rPr>
          <w:rFonts w:ascii="GHEA Grapalat" w:hAnsi="GHEA Grapalat" w:cs="Sylfaen"/>
          <w:sz w:val="20"/>
        </w:rPr>
        <w:t>լինելու</w:t>
      </w:r>
      <w:r w:rsidRPr="005E1F72">
        <w:rPr>
          <w:rFonts w:ascii="GHEA Grapalat" w:hAnsi="GHEA Grapalat" w:cs="Times Armenian"/>
          <w:sz w:val="20"/>
          <w:lang w:val="af-ZA"/>
        </w:rPr>
        <w:t xml:space="preserve"> </w:t>
      </w:r>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r w:rsidRPr="005E1F72">
        <w:rPr>
          <w:rFonts w:ascii="GHEA Grapalat" w:hAnsi="GHEA Grapalat" w:cs="Sylfaen"/>
          <w:szCs w:val="24"/>
          <w:lang w:val="en-US"/>
        </w:rPr>
        <w:t>հասցեով</w:t>
      </w:r>
      <w:r w:rsidRPr="005E1F72">
        <w:rPr>
          <w:rFonts w:ascii="GHEA Grapalat" w:hAnsi="GHEA Grapalat" w:cs="Sylfaen"/>
          <w:szCs w:val="24"/>
        </w:rPr>
        <w:t xml:space="preserve"> </w:t>
      </w:r>
      <w:r w:rsidRPr="005E1F72">
        <w:rPr>
          <w:rFonts w:ascii="GHEA Grapalat" w:hAnsi="GHEA Grapalat" w:cs="Sylfaen"/>
          <w:szCs w:val="24"/>
          <w:lang w:val="en-US"/>
        </w:rPr>
        <w:t>գործող</w:t>
      </w:r>
      <w:r w:rsidRPr="005E1F72">
        <w:rPr>
          <w:rFonts w:ascii="GHEA Grapalat" w:hAnsi="GHEA Grapalat" w:cs="Sylfaen"/>
          <w:szCs w:val="24"/>
        </w:rPr>
        <w:t xml:space="preserve"> </w:t>
      </w:r>
      <w:r w:rsidRPr="005E1F72">
        <w:rPr>
          <w:rFonts w:ascii="GHEA Grapalat" w:hAnsi="GHEA Grapalat" w:cs="Sylfaen"/>
          <w:szCs w:val="24"/>
          <w:lang w:val="en-US"/>
        </w:rPr>
        <w:t>ինտերնետային</w:t>
      </w:r>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en-US"/>
        </w:rPr>
        <w:t>Նշված</w:t>
      </w:r>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en-US"/>
        </w:rPr>
        <w:t>անձը</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r w:rsidRPr="005E1F72">
        <w:rPr>
          <w:rFonts w:ascii="GHEA Grapalat" w:hAnsi="GHEA Grapalat" w:cs="Sylfaen"/>
          <w:szCs w:val="24"/>
          <w:lang w:val="en-US"/>
        </w:rPr>
        <w:t>մասնակից</w:t>
      </w:r>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հարաբերությունների</w:t>
      </w:r>
      <w:r w:rsidRPr="005E1F72">
        <w:rPr>
          <w:rFonts w:ascii="GHEA Grapalat" w:hAnsi="GHEA Grapalat" w:cs="Times Armenian"/>
          <w:sz w:val="20"/>
          <w:lang w:val="af-ZA"/>
        </w:rPr>
        <w:t xml:space="preserve"> </w:t>
      </w:r>
      <w:r w:rsidRPr="005E1F72">
        <w:rPr>
          <w:rFonts w:ascii="GHEA Grapalat" w:hAnsi="GHEA Grapalat" w:cs="Sylfaen"/>
          <w:sz w:val="20"/>
        </w:rPr>
        <w:t>նկատմամբ</w:t>
      </w:r>
      <w:r w:rsidRPr="005E1F72">
        <w:rPr>
          <w:rFonts w:ascii="GHEA Grapalat" w:hAnsi="GHEA Grapalat" w:cs="Times Armenian"/>
          <w:sz w:val="20"/>
          <w:lang w:val="af-ZA"/>
        </w:rPr>
        <w:t xml:space="preserve"> </w:t>
      </w:r>
      <w:r w:rsidRPr="005E1F72">
        <w:rPr>
          <w:rFonts w:ascii="GHEA Grapalat" w:hAnsi="GHEA Grapalat" w:cs="Sylfaen"/>
          <w:sz w:val="20"/>
        </w:rPr>
        <w:t>կիրառվում</w:t>
      </w:r>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իրավունքը</w:t>
      </w:r>
      <w:r w:rsidRPr="005E1F72">
        <w:rPr>
          <w:rFonts w:ascii="GHEA Grapalat" w:hAnsi="GHEA Grapalat" w:cs="Times Armenian"/>
          <w:sz w:val="20"/>
          <w:lang w:val="af-ZA"/>
        </w:rPr>
        <w:t xml:space="preserve">։ </w:t>
      </w:r>
      <w:r w:rsidRPr="005E1F72">
        <w:rPr>
          <w:rFonts w:ascii="GHEA Grapalat" w:hAnsi="GHEA Grapalat" w:cs="Sylfaen"/>
          <w:sz w:val="20"/>
        </w:rPr>
        <w:t>Սույն</w:t>
      </w:r>
      <w:r w:rsidRPr="005E1F72">
        <w:rPr>
          <w:rFonts w:ascii="GHEA Grapalat" w:hAnsi="GHEA Grapalat" w:cs="Times Armenian"/>
          <w:sz w:val="20"/>
          <w:lang w:val="af-ZA"/>
        </w:rPr>
        <w:t xml:space="preserve"> </w:t>
      </w:r>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r w:rsidRPr="005E1F72">
        <w:rPr>
          <w:rFonts w:ascii="GHEA Grapalat" w:hAnsi="GHEA Grapalat" w:cs="Times Armenian"/>
          <w:sz w:val="20"/>
          <w:lang w:val="af-ZA"/>
        </w:rPr>
        <w:t xml:space="preserve"> </w:t>
      </w:r>
      <w:r w:rsidRPr="005E1F72">
        <w:rPr>
          <w:rFonts w:ascii="GHEA Grapalat" w:hAnsi="GHEA Grapalat" w:cs="Sylfaen"/>
          <w:sz w:val="20"/>
        </w:rPr>
        <w:t>հետ</w:t>
      </w:r>
      <w:r w:rsidRPr="005E1F72">
        <w:rPr>
          <w:rFonts w:ascii="GHEA Grapalat" w:hAnsi="GHEA Grapalat" w:cs="Times Armenian"/>
          <w:sz w:val="20"/>
          <w:lang w:val="af-ZA"/>
        </w:rPr>
        <w:t xml:space="preserve"> </w:t>
      </w:r>
      <w:r w:rsidRPr="005E1F72">
        <w:rPr>
          <w:rFonts w:ascii="GHEA Grapalat" w:hAnsi="GHEA Grapalat" w:cs="Sylfaen"/>
          <w:sz w:val="20"/>
        </w:rPr>
        <w:t>կապված</w:t>
      </w:r>
      <w:r w:rsidRPr="005E1F72">
        <w:rPr>
          <w:rFonts w:ascii="GHEA Grapalat" w:hAnsi="GHEA Grapalat" w:cs="Times Armenian"/>
          <w:sz w:val="20"/>
          <w:lang w:val="af-ZA"/>
        </w:rPr>
        <w:t xml:space="preserve"> </w:t>
      </w:r>
      <w:r w:rsidRPr="005E1F72">
        <w:rPr>
          <w:rFonts w:ascii="GHEA Grapalat" w:hAnsi="GHEA Grapalat" w:cs="Sylfaen"/>
          <w:sz w:val="20"/>
        </w:rPr>
        <w:t>վեճերը</w:t>
      </w:r>
      <w:r w:rsidRPr="005E1F72">
        <w:rPr>
          <w:rFonts w:ascii="GHEA Grapalat" w:hAnsi="GHEA Grapalat" w:cs="Times Armenian"/>
          <w:sz w:val="20"/>
          <w:lang w:val="af-ZA"/>
        </w:rPr>
        <w:t xml:space="preserve"> </w:t>
      </w:r>
      <w:r w:rsidRPr="005E1F72">
        <w:rPr>
          <w:rFonts w:ascii="GHEA Grapalat" w:hAnsi="GHEA Grapalat" w:cs="Sylfaen"/>
          <w:sz w:val="20"/>
        </w:rPr>
        <w:t>ենթակա</w:t>
      </w:r>
      <w:r w:rsidRPr="005E1F72">
        <w:rPr>
          <w:rFonts w:ascii="GHEA Grapalat" w:hAnsi="GHEA Grapalat" w:cs="Times Armenian"/>
          <w:sz w:val="20"/>
          <w:lang w:val="af-ZA"/>
        </w:rPr>
        <w:t xml:space="preserve"> </w:t>
      </w:r>
      <w:r w:rsidRPr="005E1F72">
        <w:rPr>
          <w:rFonts w:ascii="GHEA Grapalat" w:hAnsi="GHEA Grapalat" w:cs="Sylfaen"/>
          <w:sz w:val="20"/>
        </w:rPr>
        <w:t>են</w:t>
      </w:r>
      <w:r w:rsidRPr="005E1F72">
        <w:rPr>
          <w:rFonts w:ascii="GHEA Grapalat" w:hAnsi="GHEA Grapalat" w:cs="Times Armenian"/>
          <w:sz w:val="20"/>
          <w:lang w:val="af-ZA"/>
        </w:rPr>
        <w:t xml:space="preserve"> </w:t>
      </w:r>
      <w:r w:rsidRPr="005E1F72">
        <w:rPr>
          <w:rFonts w:ascii="GHEA Grapalat" w:hAnsi="GHEA Grapalat" w:cs="Sylfaen"/>
          <w:sz w:val="20"/>
        </w:rPr>
        <w:t>քննության</w:t>
      </w:r>
      <w:r w:rsidRPr="005E1F72">
        <w:rPr>
          <w:rFonts w:ascii="GHEA Grapalat" w:hAnsi="GHEA Grapalat" w:cs="Times Armenian"/>
          <w:sz w:val="20"/>
          <w:lang w:val="af-ZA"/>
        </w:rPr>
        <w:t xml:space="preserve"> </w:t>
      </w:r>
      <w:r w:rsidRPr="005E1F72">
        <w:rPr>
          <w:rFonts w:ascii="GHEA Grapalat" w:hAnsi="GHEA Grapalat" w:cs="Sylfaen"/>
          <w:sz w:val="20"/>
        </w:rPr>
        <w:t>Հայաստանի</w:t>
      </w:r>
      <w:r w:rsidRPr="005E1F72">
        <w:rPr>
          <w:rFonts w:ascii="GHEA Grapalat" w:hAnsi="GHEA Grapalat" w:cs="Times Armenian"/>
          <w:sz w:val="20"/>
          <w:lang w:val="af-ZA"/>
        </w:rPr>
        <w:t xml:space="preserve"> </w:t>
      </w:r>
      <w:r w:rsidRPr="005E1F72">
        <w:rPr>
          <w:rFonts w:ascii="GHEA Grapalat" w:hAnsi="GHEA Grapalat" w:cs="Sylfaen"/>
          <w:sz w:val="20"/>
        </w:rPr>
        <w:t>Հանրապետության</w:t>
      </w:r>
      <w:r w:rsidRPr="005E1F72">
        <w:rPr>
          <w:rFonts w:ascii="GHEA Grapalat" w:hAnsi="GHEA Grapalat" w:cs="Times Armenian"/>
          <w:sz w:val="20"/>
          <w:lang w:val="af-ZA"/>
        </w:rPr>
        <w:t xml:space="preserve"> </w:t>
      </w:r>
      <w:r w:rsidRPr="005E1F72">
        <w:rPr>
          <w:rFonts w:ascii="GHEA Grapalat" w:hAnsi="GHEA Grapalat" w:cs="Sylfaen"/>
          <w:sz w:val="20"/>
        </w:rPr>
        <w:t>դատարաններում</w:t>
      </w:r>
      <w:r w:rsidRPr="005E1F72">
        <w:rPr>
          <w:rFonts w:ascii="GHEA Grapalat" w:hAnsi="GHEA Grapalat" w:cs="Times Armenian"/>
          <w:sz w:val="20"/>
          <w:lang w:val="af-ZA"/>
        </w:rPr>
        <w:t xml:space="preserve">։ </w:t>
      </w:r>
    </w:p>
    <w:p w14:paraId="6643816C" w14:textId="37DAF8FF"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9241CE">
        <w:rPr>
          <w:rFonts w:ascii="GHEA Grapalat" w:hAnsi="GHEA Grapalat"/>
        </w:rPr>
        <w:t>gor.muradyan@yerevan.am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t>ՄԱՍ</w:t>
      </w:r>
      <w:r w:rsidRPr="005E1F72">
        <w:rPr>
          <w:rFonts w:ascii="GHEA Grapalat" w:hAnsi="GHEA Grapalat" w:cs="Times Armenian"/>
          <w:szCs w:val="22"/>
          <w:lang w:val="af-ZA"/>
        </w:rPr>
        <w:t xml:space="preserve">  I</w:t>
      </w:r>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pPr>
        <w:numPr>
          <w:ilvl w:val="0"/>
          <w:numId w:val="1"/>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59155467" w14:textId="77777777" w:rsidR="00CC1CD1" w:rsidRPr="005E1F72" w:rsidRDefault="00CC1CD1" w:rsidP="00CC1CD1">
      <w:pPr>
        <w:ind w:left="360"/>
        <w:jc w:val="center"/>
        <w:rPr>
          <w:rFonts w:ascii="GHEA Grapalat" w:hAnsi="GHEA Grapalat" w:cs="Sylfaen"/>
          <w:b/>
          <w:sz w:val="20"/>
        </w:rPr>
      </w:pPr>
    </w:p>
    <w:p w14:paraId="2253E1A4" w14:textId="38EBCB8A" w:rsidR="00CC1CD1" w:rsidRDefault="00CC1CD1">
      <w:pPr>
        <w:pStyle w:val="Heading3"/>
        <w:numPr>
          <w:ilvl w:val="1"/>
          <w:numId w:val="12"/>
        </w:numPr>
        <w:spacing w:line="240" w:lineRule="auto"/>
        <w:jc w:val="both"/>
        <w:rPr>
          <w:rFonts w:ascii="GHEA Grapalat" w:hAnsi="GHEA Grapalat" w:cs="Times Armenian"/>
          <w:i w:val="0"/>
          <w:lang w:val="af-ZA"/>
        </w:rPr>
      </w:pPr>
      <w:r w:rsidRPr="00417B96">
        <w:rPr>
          <w:rFonts w:ascii="GHEA Grapalat" w:hAnsi="GHEA Grapalat" w:cs="Sylfaen"/>
          <w:i w:val="0"/>
        </w:rPr>
        <w:t>Գնման</w:t>
      </w:r>
      <w:r w:rsidRPr="00417B96">
        <w:rPr>
          <w:rFonts w:ascii="GHEA Grapalat" w:hAnsi="GHEA Grapalat" w:cs="Sylfaen"/>
          <w:i w:val="0"/>
          <w:lang w:val="af-ZA"/>
        </w:rPr>
        <w:t xml:space="preserve"> </w:t>
      </w:r>
      <w:r w:rsidRPr="00417B96">
        <w:rPr>
          <w:rFonts w:ascii="GHEA Grapalat" w:hAnsi="GHEA Grapalat" w:cs="Sylfaen"/>
          <w:i w:val="0"/>
        </w:rPr>
        <w:t>առարկա</w:t>
      </w:r>
      <w:r w:rsidRPr="00417B96">
        <w:rPr>
          <w:rFonts w:ascii="GHEA Grapalat" w:hAnsi="GHEA Grapalat" w:cs="Sylfaen"/>
          <w:i w:val="0"/>
          <w:lang w:val="af-ZA"/>
        </w:rPr>
        <w:t xml:space="preserve"> </w:t>
      </w:r>
      <w:r w:rsidRPr="00417B96">
        <w:rPr>
          <w:rFonts w:ascii="GHEA Grapalat" w:hAnsi="GHEA Grapalat" w:cs="Sylfaen"/>
          <w:i w:val="0"/>
        </w:rPr>
        <w:t>է</w:t>
      </w:r>
      <w:r w:rsidRPr="00417B96">
        <w:rPr>
          <w:rFonts w:ascii="GHEA Grapalat" w:hAnsi="GHEA Grapalat" w:cs="Sylfaen"/>
          <w:i w:val="0"/>
          <w:lang w:val="af-ZA"/>
        </w:rPr>
        <w:t xml:space="preserve"> </w:t>
      </w:r>
      <w:r w:rsidRPr="00F30CB2">
        <w:rPr>
          <w:rFonts w:ascii="GHEA Grapalat" w:hAnsi="GHEA Grapalat" w:cs="Sylfaen"/>
          <w:i w:val="0"/>
        </w:rPr>
        <w:t>Երևանի քաղաքապետարանի</w:t>
      </w:r>
      <w:r w:rsidRPr="00417B96">
        <w:rPr>
          <w:rFonts w:ascii="GHEA Grapalat" w:hAnsi="GHEA Grapalat"/>
          <w:i w:val="0"/>
          <w:lang w:val="af-ZA"/>
        </w:rPr>
        <w:t xml:space="preserve"> </w:t>
      </w:r>
      <w:r w:rsidRPr="00417B96">
        <w:rPr>
          <w:rFonts w:ascii="GHEA Grapalat" w:hAnsi="GHEA Grapalat" w:cs="Sylfaen"/>
          <w:i w:val="0"/>
        </w:rPr>
        <w:t>կարիքների</w:t>
      </w:r>
      <w:r w:rsidRPr="00417B96">
        <w:rPr>
          <w:rFonts w:ascii="GHEA Grapalat" w:hAnsi="GHEA Grapalat" w:cs="Times Armenian"/>
          <w:i w:val="0"/>
          <w:lang w:val="af-ZA"/>
        </w:rPr>
        <w:t xml:space="preserve"> </w:t>
      </w:r>
      <w:r w:rsidRPr="00417B96">
        <w:rPr>
          <w:rFonts w:ascii="GHEA Grapalat" w:hAnsi="GHEA Grapalat" w:cs="Sylfaen"/>
          <w:i w:val="0"/>
        </w:rPr>
        <w:t>համար</w:t>
      </w:r>
      <w:r w:rsidRPr="00417B96">
        <w:rPr>
          <w:rFonts w:ascii="GHEA Grapalat" w:hAnsi="GHEA Grapalat" w:cs="Times Armenian"/>
          <w:i w:val="0"/>
          <w:lang w:val="af-ZA"/>
        </w:rPr>
        <w:t xml:space="preserve">` </w:t>
      </w:r>
      <w:r w:rsidR="009241CE" w:rsidRPr="00481F51">
        <w:rPr>
          <w:rFonts w:ascii="GHEA Grapalat" w:hAnsi="GHEA Grapalat"/>
          <w:b/>
          <w:bCs/>
          <w:i w:val="0"/>
          <w:lang w:val="af-ZA"/>
        </w:rPr>
        <w:t>Երևան քաղաքի Արաբկիր վարչական շրջան Ազատության պողոտա (Երազ այգուց մինչև Կասկադի աստիճաններ՝ մայթով) ոռոգման համակարգի կառուցման աշխատանքների</w:t>
      </w:r>
      <w:r w:rsidRPr="00417B96">
        <w:rPr>
          <w:rFonts w:ascii="GHEA Grapalat" w:hAnsi="GHEA Grapalat"/>
          <w:i w:val="0"/>
          <w:lang w:val="af-ZA"/>
        </w:rPr>
        <w:t xml:space="preserve"> </w:t>
      </w:r>
      <w:r w:rsidRPr="00417B96">
        <w:rPr>
          <w:rFonts w:ascii="GHEA Grapalat" w:hAnsi="GHEA Grapalat"/>
          <w:i w:val="0"/>
        </w:rPr>
        <w:t>ձեռքբերումը (այսուհետ` նաև աշխատանք)</w:t>
      </w:r>
      <w:r w:rsidRPr="00417B96">
        <w:rPr>
          <w:rFonts w:ascii="GHEA Grapalat" w:hAnsi="GHEA Grapalat"/>
          <w:i w:val="0"/>
          <w:lang w:val="af-ZA"/>
        </w:rPr>
        <w:t xml:space="preserve">, </w:t>
      </w:r>
      <w:r>
        <w:rPr>
          <w:rFonts w:ascii="GHEA Grapalat" w:hAnsi="GHEA Grapalat"/>
          <w:i w:val="0"/>
        </w:rPr>
        <w:t>որ</w:t>
      </w:r>
      <w:r w:rsidR="00723FC3">
        <w:rPr>
          <w:rFonts w:ascii="GHEA Grapalat" w:hAnsi="GHEA Grapalat"/>
          <w:i w:val="0"/>
          <w:lang w:val="hy-AM"/>
        </w:rPr>
        <w:t>ը</w:t>
      </w:r>
      <w:r w:rsidRPr="00417B96">
        <w:rPr>
          <w:rFonts w:ascii="GHEA Grapalat" w:hAnsi="GHEA Grapalat"/>
          <w:i w:val="0"/>
          <w:lang w:val="af-ZA"/>
        </w:rPr>
        <w:t xml:space="preserve"> </w:t>
      </w:r>
      <w:r w:rsidRPr="00417B96">
        <w:rPr>
          <w:rFonts w:ascii="GHEA Grapalat" w:hAnsi="GHEA Grapalat"/>
          <w:i w:val="0"/>
        </w:rPr>
        <w:t>խմբավորված</w:t>
      </w:r>
      <w:r w:rsidRPr="00417B96">
        <w:rPr>
          <w:rFonts w:ascii="GHEA Grapalat" w:hAnsi="GHEA Grapalat"/>
          <w:i w:val="0"/>
          <w:lang w:val="af-ZA"/>
        </w:rPr>
        <w:t xml:space="preserve">  </w:t>
      </w:r>
      <w:r w:rsidR="00723FC3">
        <w:rPr>
          <w:rFonts w:ascii="GHEA Grapalat" w:hAnsi="GHEA Grapalat"/>
          <w:i w:val="0"/>
          <w:lang w:val="hy-AM"/>
        </w:rPr>
        <w:t>է</w:t>
      </w:r>
      <w:r w:rsidRPr="00417B96">
        <w:rPr>
          <w:rFonts w:ascii="GHEA Grapalat" w:hAnsi="GHEA Grapalat"/>
          <w:i w:val="0"/>
          <w:lang w:val="af-ZA"/>
        </w:rPr>
        <w:t xml:space="preserve"> </w:t>
      </w:r>
      <w:r w:rsidR="00723FC3">
        <w:rPr>
          <w:rFonts w:ascii="GHEA Grapalat" w:hAnsi="GHEA Grapalat"/>
          <w:i w:val="0"/>
          <w:lang w:val="hy-AM"/>
        </w:rPr>
        <w:t>1</w:t>
      </w:r>
      <w:r>
        <w:rPr>
          <w:rFonts w:ascii="GHEA Grapalat" w:hAnsi="GHEA Grapalat"/>
          <w:i w:val="0"/>
          <w:lang w:val="hy-AM"/>
        </w:rPr>
        <w:t xml:space="preserve"> /</w:t>
      </w:r>
      <w:r w:rsidR="00723FC3">
        <w:rPr>
          <w:rFonts w:ascii="GHEA Grapalat" w:hAnsi="GHEA Grapalat"/>
          <w:i w:val="0"/>
          <w:lang w:val="hy-AM"/>
        </w:rPr>
        <w:t>մեկ</w:t>
      </w:r>
      <w:r>
        <w:rPr>
          <w:rFonts w:ascii="GHEA Grapalat" w:hAnsi="GHEA Grapalat"/>
          <w:i w:val="0"/>
          <w:lang w:val="hy-AM"/>
        </w:rPr>
        <w:t>/</w:t>
      </w:r>
      <w:r w:rsidRPr="00417B96">
        <w:rPr>
          <w:rFonts w:ascii="GHEA Grapalat" w:hAnsi="GHEA Grapalat"/>
          <w:i w:val="0"/>
          <w:lang w:val="af-ZA"/>
        </w:rPr>
        <w:t xml:space="preserve"> </w:t>
      </w:r>
      <w:r w:rsidRPr="00417B96">
        <w:rPr>
          <w:rFonts w:ascii="GHEA Grapalat" w:hAnsi="GHEA Grapalat" w:cs="Sylfaen"/>
          <w:i w:val="0"/>
        </w:rPr>
        <w:t>չափաբաժ</w:t>
      </w:r>
      <w:r w:rsidR="008F524F">
        <w:rPr>
          <w:rFonts w:ascii="GHEA Grapalat" w:hAnsi="GHEA Grapalat" w:cs="Sylfaen"/>
          <w:i w:val="0"/>
          <w:lang w:val="hy-AM"/>
        </w:rPr>
        <w:t>ն</w:t>
      </w:r>
      <w:r w:rsidRPr="00417B96">
        <w:rPr>
          <w:rFonts w:ascii="GHEA Grapalat" w:hAnsi="GHEA Grapalat" w:cs="Sylfaen"/>
          <w:i w:val="0"/>
        </w:rPr>
        <w:t>ում</w:t>
      </w:r>
      <w:r w:rsidRPr="00417B96">
        <w:rPr>
          <w:rFonts w:ascii="GHEA Grapalat" w:hAnsi="GHEA Grapalat" w:cs="Times Armenian"/>
          <w:i w:val="0"/>
          <w:lang w:val="af-ZA"/>
        </w:rPr>
        <w:t>`</w:t>
      </w:r>
    </w:p>
    <w:p w14:paraId="07040B7A" w14:textId="77777777" w:rsidR="00CC1CD1" w:rsidRPr="004F23E5" w:rsidRDefault="00CC1CD1" w:rsidP="00CC1CD1">
      <w:pPr>
        <w:rPr>
          <w:lang w:val="af-ZA"/>
        </w:rPr>
      </w:pPr>
    </w:p>
    <w:tbl>
      <w:tblPr>
        <w:tblW w:w="104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710"/>
        <w:gridCol w:w="7380"/>
      </w:tblGrid>
      <w:tr w:rsidR="00CC1CD1" w:rsidRPr="00417B96" w14:paraId="627943F2" w14:textId="77777777" w:rsidTr="00CF5D7E">
        <w:trPr>
          <w:trHeight w:val="420"/>
        </w:trPr>
        <w:tc>
          <w:tcPr>
            <w:tcW w:w="3037" w:type="dxa"/>
            <w:gridSpan w:val="2"/>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380" w:type="dxa"/>
            <w:vAlign w:val="center"/>
          </w:tcPr>
          <w:p w14:paraId="40A7050B" w14:textId="77777777" w:rsidR="00CC1CD1" w:rsidRPr="00417B96" w:rsidRDefault="00CC1CD1" w:rsidP="007759CD">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CC1CD1" w:rsidRPr="00A86963" w14:paraId="7694B3F0" w14:textId="77777777" w:rsidTr="00CF5D7E">
        <w:trPr>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710"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380" w:type="dxa"/>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8F255C" w:rsidRPr="000C1ED8" w14:paraId="50197FE0" w14:textId="77777777" w:rsidTr="00CF5D7E">
        <w:tc>
          <w:tcPr>
            <w:tcW w:w="1327" w:type="dxa"/>
            <w:vAlign w:val="center"/>
          </w:tcPr>
          <w:p w14:paraId="41C7FF4A" w14:textId="77777777" w:rsidR="008F255C" w:rsidRPr="000D0D93" w:rsidRDefault="008F255C" w:rsidP="008F255C">
            <w:pPr>
              <w:pStyle w:val="BodyTextIndent2"/>
              <w:spacing w:line="240" w:lineRule="auto"/>
              <w:ind w:firstLine="0"/>
              <w:jc w:val="center"/>
              <w:rPr>
                <w:rFonts w:ascii="GHEA Grapalat" w:hAnsi="GHEA Grapalat" w:cs="Sylfaen"/>
                <w:lang w:val="en-AU"/>
              </w:rPr>
            </w:pPr>
            <w:r w:rsidRPr="000D0D93">
              <w:rPr>
                <w:rFonts w:ascii="GHEA Grapalat" w:hAnsi="GHEA Grapalat" w:cs="Sylfaen"/>
                <w:lang w:val="en-AU"/>
              </w:rPr>
              <w:t>1</w:t>
            </w:r>
          </w:p>
        </w:tc>
        <w:tc>
          <w:tcPr>
            <w:tcW w:w="1710" w:type="dxa"/>
            <w:vAlign w:val="center"/>
          </w:tcPr>
          <w:p w14:paraId="30999286" w14:textId="561AD75C" w:rsidR="008F255C" w:rsidRPr="008F255C" w:rsidRDefault="009241CE" w:rsidP="008F255C">
            <w:pPr>
              <w:pStyle w:val="BodyTextIndent2"/>
              <w:spacing w:line="240" w:lineRule="auto"/>
              <w:ind w:firstLine="0"/>
              <w:jc w:val="center"/>
              <w:rPr>
                <w:rFonts w:ascii="GHEA Grapalat" w:hAnsi="GHEA Grapalat" w:cs="Sylfaen"/>
                <w:lang w:val="en-AU"/>
              </w:rPr>
            </w:pPr>
            <w:r>
              <w:rPr>
                <w:rFonts w:ascii="GHEA Grapalat" w:hAnsi="GHEA Grapalat" w:cs="Calibri"/>
                <w:color w:val="000000"/>
              </w:rPr>
              <w:t>414 847 860</w:t>
            </w:r>
          </w:p>
        </w:tc>
        <w:tc>
          <w:tcPr>
            <w:tcW w:w="7380" w:type="dxa"/>
            <w:vAlign w:val="center"/>
          </w:tcPr>
          <w:p w14:paraId="0E96F3F4" w14:textId="6738E15E" w:rsidR="008F255C" w:rsidRPr="009241CE" w:rsidRDefault="009241CE" w:rsidP="008F255C">
            <w:pPr>
              <w:pStyle w:val="BodyTextIndent2"/>
              <w:spacing w:line="240" w:lineRule="auto"/>
              <w:ind w:firstLine="0"/>
              <w:rPr>
                <w:rFonts w:ascii="GHEA Grapalat" w:hAnsi="GHEA Grapalat"/>
                <w:iCs/>
              </w:rPr>
            </w:pPr>
            <w:r w:rsidRPr="009241CE">
              <w:rPr>
                <w:rFonts w:ascii="GHEA Grapalat" w:hAnsi="GHEA Grapalat"/>
                <w:iCs/>
              </w:rPr>
              <w:t>Երևան քաղաքի Արաբկիր վարչական շրջան Ազատության պողոտա (Երազ այգուց մինչև Կասկադի աստիճաններ՝ մայթով) ոռոգման համակարգի կառուցման աշխատանքներ</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ընթացակարգին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դատական</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ճանաչվել</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սնանկ</w:t>
      </w:r>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որոնց</w:t>
      </w:r>
      <w:r w:rsidRPr="00640568">
        <w:rPr>
          <w:rFonts w:ascii="GHEA Grapalat" w:hAnsi="GHEA Grapalat"/>
          <w:sz w:val="20"/>
          <w:szCs w:val="20"/>
          <w:lang w:val="es-ES"/>
        </w:rPr>
        <w:t xml:space="preserve"> </w:t>
      </w:r>
      <w:r w:rsidRPr="00640568">
        <w:rPr>
          <w:rFonts w:ascii="GHEA Grapalat" w:hAnsi="GHEA Grapalat" w:cs="Sylfaen"/>
          <w:sz w:val="20"/>
          <w:szCs w:val="20"/>
        </w:rPr>
        <w:t>գործադիր</w:t>
      </w:r>
      <w:r w:rsidRPr="00640568">
        <w:rPr>
          <w:rFonts w:ascii="GHEA Grapalat" w:hAnsi="GHEA Grapalat"/>
          <w:sz w:val="20"/>
          <w:szCs w:val="20"/>
          <w:lang w:val="es-ES"/>
        </w:rPr>
        <w:t xml:space="preserve"> </w:t>
      </w:r>
      <w:r w:rsidRPr="00640568">
        <w:rPr>
          <w:rFonts w:ascii="GHEA Grapalat" w:hAnsi="GHEA Grapalat" w:cs="Sylfaen"/>
          <w:sz w:val="20"/>
          <w:szCs w:val="20"/>
        </w:rPr>
        <w:t>մարմնի</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ներկայացուցիչը</w:t>
      </w:r>
      <w:r w:rsidRPr="00640568">
        <w:rPr>
          <w:rFonts w:ascii="GHEA Grapalat" w:hAnsi="GHEA Grapalat"/>
          <w:sz w:val="20"/>
          <w:szCs w:val="20"/>
          <w:lang w:val="es-ES"/>
        </w:rPr>
        <w:t xml:space="preserve"> </w:t>
      </w:r>
      <w:r w:rsidRPr="00640568">
        <w:rPr>
          <w:rFonts w:ascii="GHEA Grapalat" w:hAnsi="GHEA Grapalat" w:cs="Sylfaen"/>
          <w:sz w:val="20"/>
          <w:szCs w:val="20"/>
        </w:rPr>
        <w:t>հայտը</w:t>
      </w:r>
      <w:r w:rsidRPr="00640568">
        <w:rPr>
          <w:rFonts w:ascii="GHEA Grapalat" w:hAnsi="GHEA Grapalat"/>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cs="Sylfaen"/>
          <w:sz w:val="20"/>
          <w:szCs w:val="20"/>
        </w:rPr>
        <w:t>օրվան</w:t>
      </w:r>
      <w:r w:rsidRPr="00640568">
        <w:rPr>
          <w:rFonts w:ascii="GHEA Grapalat" w:hAnsi="GHEA Grapalat"/>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r w:rsidRPr="00640568">
        <w:rPr>
          <w:rFonts w:ascii="GHEA Grapalat" w:hAnsi="GHEA Grapalat" w:cs="Sylfaen"/>
          <w:sz w:val="20"/>
          <w:szCs w:val="20"/>
        </w:rPr>
        <w:t>տարիների</w:t>
      </w:r>
      <w:r w:rsidRPr="00640568">
        <w:rPr>
          <w:rFonts w:ascii="GHEA Grapalat" w:hAnsi="GHEA Grapalat"/>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sz w:val="20"/>
          <w:szCs w:val="20"/>
          <w:lang w:val="es-ES"/>
        </w:rPr>
        <w:t xml:space="preserve"> </w:t>
      </w:r>
      <w:r w:rsidRPr="00640568">
        <w:rPr>
          <w:rFonts w:ascii="GHEA Grapalat" w:hAnsi="GHEA Grapalat" w:cs="Sylfaen"/>
          <w:sz w:val="20"/>
          <w:szCs w:val="20"/>
        </w:rPr>
        <w:t>դատապարտված</w:t>
      </w:r>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r w:rsidRPr="00640568">
        <w:rPr>
          <w:rFonts w:ascii="GHEA Grapalat" w:hAnsi="GHEA Grapalat" w:cs="Sylfaen"/>
          <w:sz w:val="20"/>
          <w:szCs w:val="20"/>
        </w:rPr>
        <w:t>եղել</w:t>
      </w:r>
      <w:r w:rsidRPr="00640568">
        <w:rPr>
          <w:rFonts w:ascii="GHEA Grapalat" w:hAnsi="GHEA Grapalat"/>
          <w:sz w:val="20"/>
          <w:szCs w:val="20"/>
          <w:lang w:val="es-ES"/>
        </w:rPr>
        <w:t xml:space="preserve"> </w:t>
      </w:r>
      <w:r w:rsidRPr="00640568">
        <w:rPr>
          <w:rFonts w:ascii="GHEA Grapalat" w:hAnsi="GHEA Grapalat"/>
          <w:sz w:val="20"/>
          <w:szCs w:val="20"/>
        </w:rPr>
        <w:t>ահաբեկչության</w:t>
      </w:r>
      <w:r w:rsidRPr="00640568">
        <w:rPr>
          <w:rFonts w:ascii="GHEA Grapalat" w:hAnsi="GHEA Grapalat"/>
          <w:sz w:val="20"/>
          <w:szCs w:val="20"/>
          <w:lang w:val="es-ES"/>
        </w:rPr>
        <w:t xml:space="preserve"> </w:t>
      </w:r>
      <w:r w:rsidRPr="00640568">
        <w:rPr>
          <w:rFonts w:ascii="GHEA Grapalat" w:hAnsi="GHEA Grapalat"/>
          <w:sz w:val="20"/>
          <w:szCs w:val="20"/>
        </w:rPr>
        <w:t>ֆինանսավորման</w:t>
      </w:r>
      <w:r w:rsidRPr="00640568">
        <w:rPr>
          <w:rFonts w:ascii="GHEA Grapalat" w:hAnsi="GHEA Grapalat"/>
          <w:sz w:val="20"/>
          <w:szCs w:val="20"/>
          <w:lang w:val="es-ES"/>
        </w:rPr>
        <w:t xml:space="preserve">, </w:t>
      </w:r>
      <w:r w:rsidRPr="00640568">
        <w:rPr>
          <w:rFonts w:ascii="GHEA Grapalat" w:hAnsi="GHEA Grapalat"/>
          <w:sz w:val="20"/>
          <w:szCs w:val="20"/>
        </w:rPr>
        <w:t>երեխայի</w:t>
      </w:r>
      <w:r w:rsidRPr="00640568">
        <w:rPr>
          <w:rFonts w:ascii="GHEA Grapalat" w:hAnsi="GHEA Grapalat"/>
          <w:sz w:val="20"/>
          <w:szCs w:val="20"/>
          <w:lang w:val="es-ES"/>
        </w:rPr>
        <w:t xml:space="preserve"> </w:t>
      </w:r>
      <w:r w:rsidRPr="00640568">
        <w:rPr>
          <w:rFonts w:ascii="GHEA Grapalat" w:hAnsi="GHEA Grapalat"/>
          <w:sz w:val="20"/>
          <w:szCs w:val="20"/>
        </w:rPr>
        <w:t>շահագործման</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մարդկային</w:t>
      </w:r>
      <w:r w:rsidRPr="00640568">
        <w:rPr>
          <w:rFonts w:ascii="GHEA Grapalat" w:hAnsi="GHEA Grapalat"/>
          <w:sz w:val="20"/>
          <w:szCs w:val="20"/>
          <w:lang w:val="es-ES"/>
        </w:rPr>
        <w:t xml:space="preserve"> </w:t>
      </w:r>
      <w:r w:rsidRPr="00640568">
        <w:rPr>
          <w:rFonts w:ascii="GHEA Grapalat" w:hAnsi="GHEA Grapalat"/>
          <w:sz w:val="20"/>
          <w:szCs w:val="20"/>
        </w:rPr>
        <w:t>թրաֆիքինգ</w:t>
      </w:r>
      <w:r w:rsidRPr="00640568">
        <w:rPr>
          <w:rFonts w:ascii="GHEA Grapalat" w:hAnsi="GHEA Grapalat"/>
          <w:sz w:val="20"/>
          <w:szCs w:val="20"/>
          <w:lang w:val="es-ES"/>
        </w:rPr>
        <w:t xml:space="preserve"> </w:t>
      </w:r>
      <w:r w:rsidRPr="00640568">
        <w:rPr>
          <w:rFonts w:ascii="GHEA Grapalat" w:hAnsi="GHEA Grapalat"/>
          <w:sz w:val="20"/>
          <w:szCs w:val="20"/>
        </w:rPr>
        <w:t>ներառող</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հանցագործության</w:t>
      </w:r>
      <w:r w:rsidRPr="00640568">
        <w:rPr>
          <w:rFonts w:ascii="GHEA Grapalat" w:hAnsi="GHEA Grapalat"/>
          <w:sz w:val="20"/>
          <w:szCs w:val="20"/>
          <w:lang w:val="es-ES"/>
        </w:rPr>
        <w:t xml:space="preserve">, </w:t>
      </w:r>
      <w:r w:rsidRPr="00640568">
        <w:rPr>
          <w:rFonts w:ascii="GHEA Grapalat" w:hAnsi="GHEA Grapalat" w:cs="Sylfaen"/>
          <w:sz w:val="20"/>
          <w:szCs w:val="20"/>
        </w:rPr>
        <w:t>հանցավոր</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համագործակցություն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ստեղծելու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կաշառք</w:t>
      </w:r>
      <w:r w:rsidRPr="00640568">
        <w:rPr>
          <w:rFonts w:ascii="GHEA Grapalat" w:hAnsi="GHEA Grapalat" w:cs="Sylfaen"/>
          <w:sz w:val="20"/>
          <w:szCs w:val="20"/>
          <w:lang w:val="es-ES"/>
        </w:rPr>
        <w:t xml:space="preserve"> </w:t>
      </w:r>
      <w:r w:rsidRPr="00640568">
        <w:rPr>
          <w:rFonts w:ascii="GHEA Grapalat" w:hAnsi="GHEA Grapalat" w:cs="Sylfaen"/>
          <w:sz w:val="20"/>
          <w:szCs w:val="20"/>
        </w:rPr>
        <w:t>ստանալու</w:t>
      </w:r>
      <w:r w:rsidRPr="00640568">
        <w:rPr>
          <w:rFonts w:ascii="GHEA Grapalat" w:hAnsi="GHEA Grapalat"/>
          <w:sz w:val="20"/>
          <w:szCs w:val="20"/>
          <w:lang w:val="es-ES"/>
        </w:rPr>
        <w:t xml:space="preserve">, </w:t>
      </w:r>
      <w:r w:rsidRPr="00640568">
        <w:rPr>
          <w:rFonts w:ascii="GHEA Grapalat" w:hAnsi="GHEA Grapalat"/>
          <w:sz w:val="20"/>
          <w:szCs w:val="20"/>
        </w:rPr>
        <w:t>կաշառք</w:t>
      </w:r>
      <w:r w:rsidRPr="00640568">
        <w:rPr>
          <w:rFonts w:ascii="GHEA Grapalat" w:hAnsi="GHEA Grapalat"/>
          <w:sz w:val="20"/>
          <w:szCs w:val="20"/>
          <w:lang w:val="es-ES"/>
        </w:rPr>
        <w:t xml:space="preserve"> </w:t>
      </w:r>
      <w:r w:rsidRPr="00640568">
        <w:rPr>
          <w:rFonts w:ascii="GHEA Grapalat" w:hAnsi="GHEA Grapalat"/>
          <w:sz w:val="20"/>
          <w:szCs w:val="20"/>
        </w:rPr>
        <w:t>տալու</w:t>
      </w:r>
      <w:r w:rsidRPr="00640568">
        <w:rPr>
          <w:rFonts w:ascii="GHEA Grapalat" w:hAnsi="GHEA Grapalat"/>
          <w:sz w:val="20"/>
          <w:szCs w:val="20"/>
          <w:lang w:val="es-ES"/>
        </w:rPr>
        <w:t xml:space="preserve"> </w:t>
      </w:r>
      <w:r w:rsidRPr="00640568">
        <w:rPr>
          <w:rFonts w:ascii="GHEA Grapalat" w:hAnsi="GHEA Grapalat"/>
          <w:sz w:val="20"/>
          <w:szCs w:val="20"/>
        </w:rPr>
        <w:t>կամ</w:t>
      </w:r>
      <w:r w:rsidRPr="00640568">
        <w:rPr>
          <w:rFonts w:ascii="GHEA Grapalat" w:hAnsi="GHEA Grapalat"/>
          <w:sz w:val="20"/>
          <w:szCs w:val="20"/>
          <w:lang w:val="es-ES"/>
        </w:rPr>
        <w:t xml:space="preserve"> </w:t>
      </w:r>
      <w:r w:rsidRPr="00640568">
        <w:rPr>
          <w:rFonts w:ascii="GHEA Grapalat" w:hAnsi="GHEA Grapalat"/>
          <w:sz w:val="20"/>
          <w:szCs w:val="20"/>
        </w:rPr>
        <w:t>կաշառքի</w:t>
      </w:r>
      <w:r w:rsidRPr="00640568">
        <w:rPr>
          <w:rFonts w:ascii="GHEA Grapalat" w:hAnsi="GHEA Grapalat"/>
          <w:sz w:val="20"/>
          <w:szCs w:val="20"/>
          <w:lang w:val="es-ES"/>
        </w:rPr>
        <w:t xml:space="preserve"> </w:t>
      </w:r>
      <w:r w:rsidRPr="00640568">
        <w:rPr>
          <w:rFonts w:ascii="GHEA Grapalat" w:hAnsi="GHEA Grapalat"/>
          <w:sz w:val="20"/>
          <w:szCs w:val="20"/>
        </w:rPr>
        <w:t>միջնորդության</w:t>
      </w:r>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r w:rsidRPr="00640568">
        <w:rPr>
          <w:rFonts w:ascii="GHEA Grapalat" w:hAnsi="GHEA Grapalat"/>
          <w:sz w:val="20"/>
          <w:szCs w:val="20"/>
        </w:rPr>
        <w:t>օրենքով</w:t>
      </w:r>
      <w:r w:rsidRPr="00640568">
        <w:rPr>
          <w:rFonts w:ascii="GHEA Grapalat" w:hAnsi="GHEA Grapalat"/>
          <w:sz w:val="20"/>
          <w:szCs w:val="20"/>
          <w:lang w:val="es-ES"/>
        </w:rPr>
        <w:t xml:space="preserve"> </w:t>
      </w:r>
      <w:r w:rsidRPr="00640568">
        <w:rPr>
          <w:rFonts w:ascii="GHEA Grapalat" w:hAnsi="GHEA Grapalat"/>
          <w:sz w:val="20"/>
          <w:szCs w:val="20"/>
        </w:rPr>
        <w:t>նախատեսված</w:t>
      </w:r>
      <w:r w:rsidRPr="00640568">
        <w:rPr>
          <w:rFonts w:ascii="GHEA Grapalat" w:hAnsi="GHEA Grapalat"/>
          <w:sz w:val="20"/>
          <w:szCs w:val="20"/>
          <w:lang w:val="es-ES"/>
        </w:rPr>
        <w:t xml:space="preserve"> </w:t>
      </w:r>
      <w:r w:rsidRPr="00640568">
        <w:rPr>
          <w:rFonts w:ascii="GHEA Grapalat" w:hAnsi="GHEA Grapalat"/>
          <w:sz w:val="20"/>
          <w:szCs w:val="20"/>
        </w:rPr>
        <w:t>տնտեսական</w:t>
      </w:r>
      <w:r w:rsidRPr="00640568">
        <w:rPr>
          <w:rFonts w:ascii="GHEA Grapalat" w:hAnsi="GHEA Grapalat"/>
          <w:sz w:val="20"/>
          <w:szCs w:val="20"/>
          <w:lang w:val="es-ES"/>
        </w:rPr>
        <w:t xml:space="preserve"> </w:t>
      </w:r>
      <w:r w:rsidRPr="00640568">
        <w:rPr>
          <w:rFonts w:ascii="GHEA Grapalat" w:hAnsi="GHEA Grapalat"/>
          <w:sz w:val="20"/>
          <w:szCs w:val="20"/>
        </w:rPr>
        <w:t>գործունեության</w:t>
      </w:r>
      <w:r w:rsidRPr="00640568">
        <w:rPr>
          <w:rFonts w:ascii="GHEA Grapalat" w:hAnsi="GHEA Grapalat"/>
          <w:sz w:val="20"/>
          <w:szCs w:val="20"/>
          <w:lang w:val="es-ES"/>
        </w:rPr>
        <w:t xml:space="preserve"> </w:t>
      </w:r>
      <w:r w:rsidRPr="00640568">
        <w:rPr>
          <w:rFonts w:ascii="GHEA Grapalat" w:hAnsi="GHEA Grapalat"/>
          <w:sz w:val="20"/>
          <w:szCs w:val="20"/>
        </w:rPr>
        <w:t>դեմ</w:t>
      </w:r>
      <w:r w:rsidRPr="00640568">
        <w:rPr>
          <w:rFonts w:ascii="GHEA Grapalat" w:hAnsi="GHEA Grapalat"/>
          <w:sz w:val="20"/>
          <w:szCs w:val="20"/>
          <w:lang w:val="es-ES"/>
        </w:rPr>
        <w:t xml:space="preserve"> </w:t>
      </w:r>
      <w:r w:rsidRPr="00640568">
        <w:rPr>
          <w:rFonts w:ascii="GHEA Grapalat" w:hAnsi="GHEA Grapalat"/>
          <w:sz w:val="20"/>
          <w:szCs w:val="20"/>
        </w:rPr>
        <w:t>ուղղված</w:t>
      </w:r>
      <w:r w:rsidRPr="00640568">
        <w:rPr>
          <w:rFonts w:ascii="GHEA Grapalat" w:hAnsi="GHEA Grapalat"/>
          <w:sz w:val="20"/>
          <w:szCs w:val="20"/>
          <w:lang w:val="es-ES"/>
        </w:rPr>
        <w:t xml:space="preserve"> </w:t>
      </w:r>
      <w:r w:rsidRPr="00640568">
        <w:rPr>
          <w:rFonts w:ascii="GHEA Grapalat" w:hAnsi="GHEA Grapalat"/>
          <w:sz w:val="20"/>
          <w:szCs w:val="20"/>
        </w:rPr>
        <w:t>հանցագործությունների</w:t>
      </w:r>
      <w:r w:rsidRPr="00640568">
        <w:rPr>
          <w:rFonts w:ascii="GHEA Grapalat" w:hAnsi="GHEA Grapalat"/>
          <w:sz w:val="20"/>
          <w:szCs w:val="20"/>
          <w:lang w:val="es-ES"/>
        </w:rPr>
        <w:t xml:space="preserve"> </w:t>
      </w:r>
      <w:r w:rsidRPr="00640568">
        <w:rPr>
          <w:rFonts w:ascii="GHEA Grapalat" w:hAnsi="GHEA Grapalat"/>
          <w:sz w:val="20"/>
          <w:szCs w:val="20"/>
        </w:rPr>
        <w:t>համար</w:t>
      </w:r>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r w:rsidRPr="00640568">
        <w:rPr>
          <w:rFonts w:ascii="GHEA Grapalat" w:hAnsi="GHEA Grapalat" w:cs="Sylfaen"/>
          <w:sz w:val="20"/>
          <w:szCs w:val="20"/>
        </w:rPr>
        <w:t>բացառությամբ</w:t>
      </w:r>
      <w:r w:rsidRPr="00640568">
        <w:rPr>
          <w:rFonts w:ascii="GHEA Grapalat" w:hAnsi="GHEA Grapalat"/>
          <w:sz w:val="20"/>
          <w:szCs w:val="20"/>
          <w:lang w:val="es-ES"/>
        </w:rPr>
        <w:t xml:space="preserve"> </w:t>
      </w:r>
      <w:r w:rsidRPr="00640568">
        <w:rPr>
          <w:rFonts w:ascii="GHEA Grapalat" w:hAnsi="GHEA Grapalat" w:cs="Sylfaen"/>
          <w:sz w:val="20"/>
          <w:szCs w:val="20"/>
        </w:rPr>
        <w:t>այն</w:t>
      </w:r>
      <w:r w:rsidRPr="00640568">
        <w:rPr>
          <w:rFonts w:ascii="GHEA Grapalat" w:hAnsi="GHEA Grapalat"/>
          <w:sz w:val="20"/>
          <w:szCs w:val="20"/>
          <w:lang w:val="es-ES"/>
        </w:rPr>
        <w:t xml:space="preserve"> </w:t>
      </w:r>
      <w:r w:rsidRPr="00640568">
        <w:rPr>
          <w:rFonts w:ascii="GHEA Grapalat" w:hAnsi="GHEA Grapalat" w:cs="Sylfaen"/>
          <w:sz w:val="20"/>
          <w:szCs w:val="20"/>
        </w:rPr>
        <w:t>դեպքերի</w:t>
      </w:r>
      <w:r w:rsidRPr="00640568">
        <w:rPr>
          <w:rFonts w:ascii="GHEA Grapalat" w:hAnsi="GHEA Grapalat"/>
          <w:sz w:val="20"/>
          <w:szCs w:val="20"/>
          <w:lang w:val="es-ES"/>
        </w:rPr>
        <w:t xml:space="preserve">, </w:t>
      </w:r>
      <w:r w:rsidRPr="00640568">
        <w:rPr>
          <w:rFonts w:ascii="GHEA Grapalat" w:hAnsi="GHEA Grapalat" w:cs="Sylfaen"/>
          <w:sz w:val="20"/>
          <w:szCs w:val="20"/>
        </w:rPr>
        <w:t>երբ</w:t>
      </w:r>
      <w:r w:rsidRPr="00640568">
        <w:rPr>
          <w:rFonts w:ascii="GHEA Grapalat" w:hAnsi="GHEA Grapalat"/>
          <w:sz w:val="20"/>
          <w:szCs w:val="20"/>
          <w:lang w:val="es-ES"/>
        </w:rPr>
        <w:t xml:space="preserve"> </w:t>
      </w:r>
      <w:r w:rsidRPr="00640568">
        <w:rPr>
          <w:rFonts w:ascii="GHEA Grapalat" w:hAnsi="GHEA Grapalat" w:cs="Sylfaen"/>
          <w:sz w:val="20"/>
          <w:szCs w:val="20"/>
        </w:rPr>
        <w:t>դատվածությունը</w:t>
      </w:r>
      <w:r w:rsidRPr="00640568">
        <w:rPr>
          <w:rFonts w:ascii="GHEA Grapalat" w:hAnsi="GHEA Grapalat"/>
          <w:sz w:val="20"/>
          <w:szCs w:val="20"/>
          <w:lang w:val="es-ES"/>
        </w:rPr>
        <w:t xml:space="preserve"> </w:t>
      </w:r>
      <w:r w:rsidRPr="00640568">
        <w:rPr>
          <w:rFonts w:ascii="GHEA Grapalat" w:hAnsi="GHEA Grapalat" w:cs="Sylfaen"/>
          <w:sz w:val="20"/>
          <w:szCs w:val="20"/>
        </w:rPr>
        <w:t>օրենքով</w:t>
      </w:r>
      <w:r w:rsidRPr="00640568">
        <w:rPr>
          <w:rFonts w:ascii="GHEA Grapalat" w:hAnsi="GHEA Grapalat"/>
          <w:sz w:val="20"/>
          <w:szCs w:val="20"/>
          <w:lang w:val="es-ES"/>
        </w:rPr>
        <w:t xml:space="preserve"> </w:t>
      </w:r>
      <w:r w:rsidRPr="00640568">
        <w:rPr>
          <w:rFonts w:ascii="GHEA Grapalat" w:hAnsi="GHEA Grapalat" w:cs="Sylfaen"/>
          <w:sz w:val="20"/>
          <w:szCs w:val="20"/>
        </w:rPr>
        <w:t>սահմանված</w:t>
      </w:r>
      <w:r w:rsidRPr="00640568">
        <w:rPr>
          <w:rFonts w:ascii="GHEA Grapalat" w:hAnsi="GHEA Grapalat"/>
          <w:sz w:val="20"/>
          <w:szCs w:val="20"/>
          <w:lang w:val="es-ES"/>
        </w:rPr>
        <w:t xml:space="preserve"> </w:t>
      </w:r>
      <w:r w:rsidRPr="00640568">
        <w:rPr>
          <w:rFonts w:ascii="GHEA Grapalat" w:hAnsi="GHEA Grapalat" w:cs="Sylfaen"/>
          <w:sz w:val="20"/>
          <w:szCs w:val="20"/>
        </w:rPr>
        <w:t>կարգով</w:t>
      </w:r>
      <w:r w:rsidRPr="00640568">
        <w:rPr>
          <w:rFonts w:ascii="GHEA Grapalat" w:hAnsi="GHEA Grapalat"/>
          <w:sz w:val="20"/>
          <w:szCs w:val="20"/>
          <w:lang w:val="es-ES"/>
        </w:rPr>
        <w:t xml:space="preserve">  </w:t>
      </w:r>
      <w:r w:rsidRPr="00640568">
        <w:rPr>
          <w:rFonts w:ascii="GHEA Grapalat" w:hAnsi="GHEA Grapalat" w:cs="Sylfaen"/>
          <w:sz w:val="20"/>
          <w:szCs w:val="20"/>
        </w:rPr>
        <w:t>մարված</w:t>
      </w:r>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r w:rsidRPr="00640568">
        <w:rPr>
          <w:rFonts w:ascii="GHEA Grapalat" w:hAnsi="GHEA Grapalat" w:cs="Sylfaen"/>
          <w:sz w:val="20"/>
          <w:szCs w:val="20"/>
        </w:rPr>
        <w:t>որոնց</w:t>
      </w:r>
      <w:r w:rsidRPr="00640568">
        <w:rPr>
          <w:rFonts w:ascii="GHEA Grapalat" w:hAnsi="GHEA Grapalat" w:cs="Sylfaen"/>
          <w:sz w:val="20"/>
          <w:szCs w:val="20"/>
          <w:lang w:val="es-ES"/>
        </w:rPr>
        <w:t xml:space="preserve"> </w:t>
      </w:r>
      <w:r w:rsidRPr="00640568">
        <w:rPr>
          <w:rFonts w:ascii="GHEA Grapalat" w:hAnsi="GHEA Grapalat" w:cs="Sylfaen"/>
          <w:sz w:val="20"/>
          <w:szCs w:val="20"/>
        </w:rPr>
        <w:t>վերաբերյալ</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ոլորտում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հակամրցակցային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գերիշխող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դիրքի</w:t>
      </w:r>
      <w:r w:rsidRPr="00640568">
        <w:rPr>
          <w:rFonts w:ascii="GHEA Grapalat" w:hAnsi="GHEA Grapalat" w:cs="Sylfaen"/>
          <w:sz w:val="20"/>
          <w:szCs w:val="20"/>
          <w:lang w:val="es-ES"/>
        </w:rPr>
        <w:t xml:space="preserve"> </w:t>
      </w:r>
      <w:r w:rsidRPr="00640568">
        <w:rPr>
          <w:rFonts w:ascii="GHEA Grapalat" w:hAnsi="GHEA Grapalat" w:cs="Sylfaen"/>
          <w:sz w:val="20"/>
          <w:szCs w:val="20"/>
        </w:rPr>
        <w:t>չարաշահման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կամ</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անբարեխիղճ</w:t>
      </w:r>
      <w:r w:rsidRPr="00640568">
        <w:rPr>
          <w:rFonts w:ascii="GHEA Grapalat" w:hAnsi="GHEA Grapalat" w:cs="Sylfaen"/>
          <w:sz w:val="20"/>
          <w:szCs w:val="20"/>
          <w:lang w:val="es-ES"/>
        </w:rPr>
        <w:t xml:space="preserve"> </w:t>
      </w:r>
      <w:r w:rsidRPr="00640568">
        <w:rPr>
          <w:rFonts w:ascii="GHEA Grapalat" w:hAnsi="GHEA Grapalat" w:cs="Sylfaen"/>
          <w:sz w:val="20"/>
          <w:szCs w:val="20"/>
        </w:rPr>
        <w:t>մրցակցության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համար</w:t>
      </w:r>
      <w:r w:rsidRPr="00640568">
        <w:rPr>
          <w:rFonts w:ascii="GHEA Grapalat" w:hAnsi="GHEA Grapalat" w:cs="Sylfaen"/>
          <w:sz w:val="20"/>
          <w:szCs w:val="20"/>
          <w:lang w:val="es-ES"/>
        </w:rPr>
        <w:t xml:space="preserve"> </w:t>
      </w:r>
      <w:r w:rsidRPr="00640568">
        <w:rPr>
          <w:rFonts w:ascii="GHEA Grapalat" w:hAnsi="GHEA Grapalat" w:cs="Sylfaen"/>
          <w:sz w:val="20"/>
          <w:szCs w:val="20"/>
        </w:rPr>
        <w:t>պատասխանատվություն</w:t>
      </w:r>
      <w:r w:rsidRPr="00640568">
        <w:rPr>
          <w:rFonts w:ascii="GHEA Grapalat" w:hAnsi="GHEA Grapalat" w:cs="Sylfaen"/>
          <w:sz w:val="20"/>
          <w:szCs w:val="20"/>
          <w:lang w:val="es-ES"/>
        </w:rPr>
        <w:t xml:space="preserve"> </w:t>
      </w:r>
      <w:r w:rsidRPr="00640568">
        <w:rPr>
          <w:rFonts w:ascii="GHEA Grapalat" w:hAnsi="GHEA Grapalat" w:cs="Sylfaen"/>
          <w:sz w:val="20"/>
          <w:szCs w:val="20"/>
        </w:rPr>
        <w:t>սահմանող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վարչական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ակտը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ներկայացվելու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նախորդող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երեք</w:t>
      </w:r>
      <w:r w:rsidRPr="00640568">
        <w:rPr>
          <w:rFonts w:ascii="GHEA Grapalat" w:hAnsi="GHEA Grapalat" w:cs="Sylfaen"/>
          <w:sz w:val="20"/>
          <w:szCs w:val="20"/>
          <w:lang w:val="es-ES"/>
        </w:rPr>
        <w:t xml:space="preserve"> </w:t>
      </w:r>
      <w:r w:rsidRPr="00640568">
        <w:rPr>
          <w:rFonts w:ascii="GHEA Grapalat" w:hAnsi="GHEA Grapalat" w:cs="Sylfaen"/>
          <w:sz w:val="20"/>
          <w:szCs w:val="20"/>
        </w:rPr>
        <w:t>տարվա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ընթացքում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դարձել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անբողոքարկելի</w:t>
      </w:r>
      <w:r w:rsidRPr="00640568">
        <w:rPr>
          <w:rFonts w:ascii="GHEA Grapalat" w:hAnsi="GHEA Grapalat" w:cs="Sylfaen"/>
          <w:sz w:val="20"/>
          <w:szCs w:val="20"/>
          <w:lang w:val="es-ES"/>
        </w:rPr>
        <w:t xml:space="preserve">, </w:t>
      </w:r>
      <w:r w:rsidRPr="00640568">
        <w:rPr>
          <w:rFonts w:ascii="GHEA Grapalat" w:hAnsi="GHEA Grapalat" w:cs="Sylfaen"/>
          <w:sz w:val="20"/>
          <w:szCs w:val="20"/>
        </w:rPr>
        <w:t>իսկ</w:t>
      </w:r>
      <w:r w:rsidRPr="00640568">
        <w:rPr>
          <w:rFonts w:ascii="GHEA Grapalat" w:hAnsi="GHEA Grapalat" w:cs="Sylfaen"/>
          <w:sz w:val="20"/>
          <w:szCs w:val="20"/>
          <w:lang w:val="es-ES"/>
        </w:rPr>
        <w:t xml:space="preserve"> </w:t>
      </w:r>
      <w:r w:rsidRPr="00640568">
        <w:rPr>
          <w:rFonts w:ascii="GHEA Grapalat" w:hAnsi="GHEA Grapalat" w:cs="Sylfaen"/>
          <w:sz w:val="20"/>
          <w:szCs w:val="20"/>
        </w:rPr>
        <w:t>բողոքարկված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լինելու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դեպքում</w:t>
      </w:r>
      <w:r w:rsidRPr="00640568">
        <w:rPr>
          <w:rFonts w:ascii="GHEA Grapalat" w:hAnsi="GHEA Grapalat" w:cs="Sylfaen"/>
          <w:sz w:val="20"/>
          <w:szCs w:val="20"/>
          <w:lang w:val="es-ES"/>
        </w:rPr>
        <w:t xml:space="preserve"> </w:t>
      </w:r>
      <w:r w:rsidRPr="00640568">
        <w:rPr>
          <w:rFonts w:ascii="GHEA Grapalat" w:hAnsi="GHEA Grapalat" w:cs="Sylfaen"/>
          <w:sz w:val="20"/>
          <w:szCs w:val="20"/>
        </w:rPr>
        <w:t>թողնվել</w:t>
      </w:r>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r w:rsidRPr="00640568">
        <w:rPr>
          <w:rFonts w:ascii="GHEA Grapalat" w:hAnsi="GHEA Grapalat" w:cs="Sylfaen"/>
          <w:sz w:val="20"/>
          <w:szCs w:val="20"/>
        </w:rPr>
        <w:t>անփոփոխ</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r w:rsidRPr="00640568">
        <w:rPr>
          <w:rFonts w:ascii="GHEA Grapalat" w:hAnsi="GHEA Grapalat" w:cs="Sylfaen"/>
          <w:sz w:val="20"/>
          <w:szCs w:val="20"/>
        </w:rPr>
        <w:t>որոնք</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հայտը</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ներկայացնելու</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օրվա</w:t>
      </w:r>
      <w:r w:rsidRPr="00640568">
        <w:rPr>
          <w:rFonts w:ascii="GHEA Grapalat" w:hAnsi="GHEA Grapalat" w:cs="Sylfaen"/>
          <w:sz w:val="20"/>
          <w:szCs w:val="20"/>
          <w:lang w:val="es-ES"/>
        </w:rPr>
        <w:t xml:space="preserve"> </w:t>
      </w:r>
      <w:r w:rsidRPr="00640568">
        <w:rPr>
          <w:rFonts w:ascii="GHEA Grapalat" w:hAnsi="GHEA Grapalat" w:cs="Sylfaen"/>
          <w:sz w:val="20"/>
          <w:szCs w:val="20"/>
        </w:rPr>
        <w:t>դրությամբ</w:t>
      </w:r>
      <w:r w:rsidRPr="00640568">
        <w:rPr>
          <w:rFonts w:ascii="GHEA Grapalat" w:hAnsi="GHEA Grapalat" w:cs="Sylfaen"/>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են</w:t>
      </w:r>
      <w:r w:rsidRPr="00640568">
        <w:rPr>
          <w:rFonts w:ascii="GHEA Grapalat" w:hAnsi="GHEA Grapalat" w:cs="Sylfaen"/>
          <w:sz w:val="20"/>
          <w:szCs w:val="20"/>
          <w:lang w:val="es-ES"/>
        </w:rPr>
        <w:t xml:space="preserve"> </w:t>
      </w:r>
      <w:r w:rsidRPr="00640568">
        <w:rPr>
          <w:rFonts w:ascii="GHEA Grapalat" w:hAnsi="GHEA Grapalat" w:cs="Sylfaen"/>
          <w:sz w:val="20"/>
          <w:szCs w:val="20"/>
        </w:rPr>
        <w:t>Եվրասիական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տնտեսական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միությանն</w:t>
      </w:r>
      <w:r w:rsidRPr="00640568">
        <w:rPr>
          <w:rFonts w:ascii="GHEA Grapalat" w:hAnsi="GHEA Grapalat" w:cs="Sylfaen"/>
          <w:sz w:val="20"/>
          <w:szCs w:val="20"/>
          <w:lang w:val="es-ES"/>
        </w:rPr>
        <w:t xml:space="preserve"> </w:t>
      </w:r>
      <w:r w:rsidRPr="00640568">
        <w:rPr>
          <w:rFonts w:ascii="GHEA Grapalat" w:hAnsi="GHEA Grapalat" w:cs="Sylfaen"/>
          <w:sz w:val="20"/>
          <w:szCs w:val="20"/>
        </w:rPr>
        <w:t>անդամակցող</w:t>
      </w:r>
      <w:r w:rsidRPr="00640568">
        <w:rPr>
          <w:rFonts w:ascii="GHEA Grapalat" w:hAnsi="GHEA Grapalat" w:cs="Sylfaen"/>
          <w:sz w:val="20"/>
          <w:szCs w:val="20"/>
          <w:lang w:val="es-ES"/>
        </w:rPr>
        <w:t xml:space="preserve"> </w:t>
      </w:r>
      <w:r w:rsidRPr="00640568">
        <w:rPr>
          <w:rFonts w:ascii="GHEA Grapalat" w:hAnsi="GHEA Grapalat" w:cs="Sylfaen"/>
          <w:sz w:val="20"/>
          <w:szCs w:val="20"/>
        </w:rPr>
        <w:t>երկրների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մասին</w:t>
      </w:r>
      <w:r w:rsidRPr="00640568">
        <w:rPr>
          <w:rFonts w:ascii="GHEA Grapalat" w:hAnsi="GHEA Grapalat" w:cs="Sylfaen"/>
          <w:sz w:val="20"/>
          <w:szCs w:val="20"/>
          <w:lang w:val="es-ES"/>
        </w:rPr>
        <w:t xml:space="preserve"> </w:t>
      </w:r>
      <w:r w:rsidRPr="00640568">
        <w:rPr>
          <w:rFonts w:ascii="GHEA Grapalat" w:hAnsi="GHEA Grapalat" w:cs="Sylfaen"/>
          <w:sz w:val="20"/>
          <w:szCs w:val="20"/>
        </w:rPr>
        <w:t>օրենսդրության</w:t>
      </w:r>
      <w:r w:rsidRPr="00640568">
        <w:rPr>
          <w:rFonts w:ascii="GHEA Grapalat" w:hAnsi="GHEA Grapalat" w:cs="Sylfaen"/>
          <w:sz w:val="20"/>
          <w:szCs w:val="20"/>
          <w:lang w:val="es-ES"/>
        </w:rPr>
        <w:t xml:space="preserve"> </w:t>
      </w:r>
      <w:r w:rsidRPr="00640568">
        <w:rPr>
          <w:rFonts w:ascii="GHEA Grapalat" w:hAnsi="GHEA Grapalat" w:cs="Sylfaen"/>
          <w:sz w:val="20"/>
          <w:szCs w:val="20"/>
        </w:rPr>
        <w:t>համաձայն</w:t>
      </w:r>
      <w:r w:rsidRPr="00640568">
        <w:rPr>
          <w:rFonts w:ascii="GHEA Grapalat" w:hAnsi="GHEA Grapalat" w:cs="Sylfaen"/>
          <w:sz w:val="20"/>
          <w:szCs w:val="20"/>
          <w:lang w:val="es-ES"/>
        </w:rPr>
        <w:t xml:space="preserve"> </w:t>
      </w:r>
      <w:r w:rsidRPr="00640568">
        <w:rPr>
          <w:rFonts w:ascii="GHEA Grapalat" w:hAnsi="GHEA Grapalat" w:cs="Sylfaen"/>
          <w:sz w:val="20"/>
          <w:szCs w:val="20"/>
        </w:rPr>
        <w:t>հրապարակված</w:t>
      </w:r>
      <w:r w:rsidRPr="00640568">
        <w:rPr>
          <w:rFonts w:ascii="GHEA Grapalat" w:hAnsi="GHEA Grapalat" w:cs="Sylfaen"/>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cs="Sylfaen"/>
          <w:sz w:val="20"/>
          <w:szCs w:val="20"/>
          <w:lang w:val="es-ES"/>
        </w:rPr>
        <w:t xml:space="preserve">. </w:t>
      </w:r>
    </w:p>
    <w:p w14:paraId="409E37F1" w14:textId="77777777" w:rsidR="00CC1CD1"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r w:rsidRPr="00640568">
        <w:rPr>
          <w:rFonts w:ascii="GHEA Grapalat" w:hAnsi="GHEA Grapalat"/>
          <w:sz w:val="20"/>
          <w:szCs w:val="20"/>
        </w:rPr>
        <w:t>որոնք</w:t>
      </w:r>
      <w:r w:rsidRPr="00640568">
        <w:rPr>
          <w:rFonts w:ascii="GHEA Grapalat" w:hAnsi="GHEA Grapalat"/>
          <w:sz w:val="20"/>
          <w:szCs w:val="20"/>
          <w:lang w:val="es-ES"/>
        </w:rPr>
        <w:t xml:space="preserve"> </w:t>
      </w:r>
      <w:r w:rsidRPr="00640568">
        <w:rPr>
          <w:rFonts w:ascii="GHEA Grapalat" w:hAnsi="GHEA Grapalat"/>
          <w:sz w:val="20"/>
          <w:szCs w:val="20"/>
        </w:rPr>
        <w:t>հայտը</w:t>
      </w:r>
      <w:r w:rsidRPr="00640568">
        <w:rPr>
          <w:rFonts w:ascii="GHEA Grapalat" w:hAnsi="GHEA Grapalat"/>
          <w:sz w:val="20"/>
          <w:szCs w:val="20"/>
          <w:lang w:val="es-ES"/>
        </w:rPr>
        <w:t xml:space="preserve"> </w:t>
      </w:r>
      <w:r w:rsidRPr="00640568">
        <w:rPr>
          <w:rFonts w:ascii="GHEA Grapalat" w:hAnsi="GHEA Grapalat"/>
          <w:sz w:val="20"/>
          <w:szCs w:val="20"/>
        </w:rPr>
        <w:t>ներկայացնելու</w:t>
      </w:r>
      <w:r w:rsidRPr="00640568">
        <w:rPr>
          <w:rFonts w:ascii="GHEA Grapalat" w:hAnsi="GHEA Grapalat"/>
          <w:sz w:val="20"/>
          <w:szCs w:val="20"/>
          <w:lang w:val="es-ES"/>
        </w:rPr>
        <w:t xml:space="preserve"> </w:t>
      </w:r>
      <w:r w:rsidRPr="00640568">
        <w:rPr>
          <w:rFonts w:ascii="GHEA Grapalat" w:hAnsi="GHEA Grapalat"/>
          <w:sz w:val="20"/>
          <w:szCs w:val="20"/>
        </w:rPr>
        <w:t>օրվա</w:t>
      </w:r>
      <w:r w:rsidRPr="00640568">
        <w:rPr>
          <w:rFonts w:ascii="GHEA Grapalat" w:hAnsi="GHEA Grapalat"/>
          <w:sz w:val="20"/>
          <w:szCs w:val="20"/>
          <w:lang w:val="es-ES"/>
        </w:rPr>
        <w:t xml:space="preserve"> </w:t>
      </w:r>
      <w:r w:rsidRPr="00640568">
        <w:rPr>
          <w:rFonts w:ascii="GHEA Grapalat" w:hAnsi="GHEA Grapalat"/>
          <w:sz w:val="20"/>
          <w:szCs w:val="20"/>
        </w:rPr>
        <w:t>դրությամբ</w:t>
      </w:r>
      <w:r w:rsidRPr="00640568">
        <w:rPr>
          <w:rFonts w:ascii="GHEA Grapalat" w:hAnsi="GHEA Grapalat"/>
          <w:sz w:val="20"/>
          <w:szCs w:val="20"/>
          <w:lang w:val="es-ES"/>
        </w:rPr>
        <w:t xml:space="preserve"> </w:t>
      </w:r>
      <w:r w:rsidRPr="00640568">
        <w:rPr>
          <w:rFonts w:ascii="GHEA Grapalat" w:hAnsi="GHEA Grapalat" w:cs="Sylfaen"/>
          <w:sz w:val="20"/>
          <w:szCs w:val="20"/>
        </w:rPr>
        <w:t>ներառված</w:t>
      </w:r>
      <w:r w:rsidRPr="00640568">
        <w:rPr>
          <w:rFonts w:ascii="GHEA Grapalat" w:hAnsi="GHEA Grapalat"/>
          <w:sz w:val="20"/>
          <w:szCs w:val="20"/>
          <w:lang w:val="es-ES"/>
        </w:rPr>
        <w:t xml:space="preserve"> </w:t>
      </w:r>
      <w:r w:rsidRPr="00640568">
        <w:rPr>
          <w:rFonts w:ascii="GHEA Grapalat" w:hAnsi="GHEA Grapalat" w:cs="Sylfaen"/>
          <w:sz w:val="20"/>
          <w:szCs w:val="20"/>
        </w:rPr>
        <w:t>են</w:t>
      </w:r>
      <w:r w:rsidRPr="00640568">
        <w:rPr>
          <w:rFonts w:ascii="GHEA Grapalat" w:hAnsi="GHEA Grapalat"/>
          <w:sz w:val="20"/>
          <w:szCs w:val="20"/>
          <w:lang w:val="es-ES"/>
        </w:rPr>
        <w:t xml:space="preserve"> </w:t>
      </w:r>
      <w:r w:rsidRPr="00640568">
        <w:rPr>
          <w:rFonts w:ascii="GHEA Grapalat" w:hAnsi="GHEA Grapalat" w:cs="Sylfaen"/>
          <w:sz w:val="20"/>
          <w:szCs w:val="20"/>
        </w:rPr>
        <w:t>գնումների</w:t>
      </w:r>
      <w:r w:rsidRPr="00640568">
        <w:rPr>
          <w:rFonts w:ascii="GHEA Grapalat" w:hAnsi="GHEA Grapalat" w:cs="Sylfaen"/>
          <w:sz w:val="20"/>
          <w:szCs w:val="20"/>
          <w:lang w:val="es-ES"/>
        </w:rPr>
        <w:t xml:space="preserve"> </w:t>
      </w:r>
      <w:r w:rsidRPr="00640568">
        <w:rPr>
          <w:rFonts w:ascii="GHEA Grapalat" w:hAnsi="GHEA Grapalat" w:cs="Sylfaen"/>
          <w:sz w:val="20"/>
          <w:szCs w:val="20"/>
        </w:rPr>
        <w:t>գործընթացին</w:t>
      </w:r>
      <w:r w:rsidRPr="00640568">
        <w:rPr>
          <w:rFonts w:ascii="GHEA Grapalat" w:hAnsi="GHEA Grapalat"/>
          <w:sz w:val="20"/>
          <w:szCs w:val="20"/>
          <w:lang w:val="es-ES"/>
        </w:rPr>
        <w:t xml:space="preserve"> </w:t>
      </w:r>
      <w:r w:rsidRPr="00640568">
        <w:rPr>
          <w:rFonts w:ascii="GHEA Grapalat" w:hAnsi="GHEA Grapalat" w:cs="Sylfaen"/>
          <w:sz w:val="20"/>
          <w:szCs w:val="20"/>
        </w:rPr>
        <w:t>մասնակցելու</w:t>
      </w:r>
      <w:r w:rsidRPr="00640568">
        <w:rPr>
          <w:rFonts w:ascii="GHEA Grapalat" w:hAnsi="GHEA Grapalat"/>
          <w:sz w:val="20"/>
          <w:szCs w:val="20"/>
          <w:lang w:val="es-ES"/>
        </w:rPr>
        <w:t xml:space="preserve"> </w:t>
      </w:r>
      <w:r w:rsidRPr="00640568">
        <w:rPr>
          <w:rFonts w:ascii="GHEA Grapalat" w:hAnsi="GHEA Grapalat" w:cs="Sylfaen"/>
          <w:sz w:val="20"/>
          <w:szCs w:val="20"/>
        </w:rPr>
        <w:t>իրավունք</w:t>
      </w:r>
      <w:r w:rsidRPr="00640568">
        <w:rPr>
          <w:rFonts w:ascii="GHEA Grapalat" w:hAnsi="GHEA Grapalat"/>
          <w:sz w:val="20"/>
          <w:szCs w:val="20"/>
          <w:lang w:val="es-ES"/>
        </w:rPr>
        <w:t xml:space="preserve"> </w:t>
      </w:r>
      <w:r w:rsidRPr="00640568">
        <w:rPr>
          <w:rFonts w:ascii="GHEA Grapalat" w:hAnsi="GHEA Grapalat" w:cs="Sylfaen"/>
          <w:sz w:val="20"/>
          <w:szCs w:val="20"/>
        </w:rPr>
        <w:t>չունեցող</w:t>
      </w:r>
      <w:r w:rsidRPr="00640568">
        <w:rPr>
          <w:rFonts w:ascii="GHEA Grapalat" w:hAnsi="GHEA Grapalat"/>
          <w:sz w:val="20"/>
          <w:szCs w:val="20"/>
          <w:lang w:val="es-ES"/>
        </w:rPr>
        <w:t xml:space="preserve"> </w:t>
      </w:r>
      <w:r w:rsidRPr="00640568">
        <w:rPr>
          <w:rFonts w:ascii="GHEA Grapalat" w:hAnsi="GHEA Grapalat" w:cs="Sylfaen"/>
          <w:sz w:val="20"/>
          <w:szCs w:val="20"/>
        </w:rPr>
        <w:t>մասնակիցների</w:t>
      </w:r>
      <w:r w:rsidRPr="00640568">
        <w:rPr>
          <w:rFonts w:ascii="GHEA Grapalat" w:hAnsi="GHEA Grapalat"/>
          <w:sz w:val="20"/>
          <w:szCs w:val="20"/>
          <w:lang w:val="es-ES"/>
        </w:rPr>
        <w:t xml:space="preserve"> </w:t>
      </w:r>
      <w:r w:rsidRPr="00640568">
        <w:rPr>
          <w:rFonts w:ascii="GHEA Grapalat" w:hAnsi="GHEA Grapalat" w:cs="Sylfaen"/>
          <w:sz w:val="20"/>
          <w:szCs w:val="20"/>
        </w:rPr>
        <w:t>ցուցակում</w:t>
      </w:r>
      <w:r w:rsidRPr="00640568">
        <w:rPr>
          <w:rFonts w:ascii="GHEA Grapalat" w:hAnsi="GHEA Grapalat"/>
          <w:sz w:val="20"/>
          <w:szCs w:val="20"/>
          <w:lang w:val="es-ES"/>
        </w:rPr>
        <w:t>:</w:t>
      </w:r>
    </w:p>
    <w:p w14:paraId="1367E7B0" w14:textId="77777777" w:rsidR="00F222DF" w:rsidRPr="003F79B5" w:rsidRDefault="00F222DF" w:rsidP="00F222DF">
      <w:pPr>
        <w:ind w:firstLine="567"/>
        <w:jc w:val="both"/>
        <w:rPr>
          <w:rFonts w:ascii="GHEA Grapalat" w:hAnsi="GHEA Grapalat"/>
          <w:sz w:val="20"/>
          <w:szCs w:val="20"/>
          <w:lang w:val="es-ES"/>
        </w:rPr>
      </w:pPr>
      <w:r>
        <w:rPr>
          <w:rFonts w:ascii="GHEA Grapalat" w:hAnsi="GHEA Grapalat"/>
          <w:sz w:val="20"/>
          <w:szCs w:val="20"/>
          <w:lang w:val="es-ES"/>
        </w:rPr>
        <w:t xml:space="preserve">    </w:t>
      </w:r>
      <w:bookmarkStart w:id="4"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4"/>
    <w:p w14:paraId="10D4EF65" w14:textId="77777777" w:rsidR="00CC1CD1" w:rsidRPr="00640568"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r w:rsidRPr="00640568">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59625C3" w14:textId="77777777" w:rsidR="00CC1CD1" w:rsidRPr="00640568" w:rsidRDefault="00CC1CD1">
      <w:pPr>
        <w:pStyle w:val="ListParagraph"/>
        <w:numPr>
          <w:ilvl w:val="0"/>
          <w:numId w:val="10"/>
        </w:numPr>
        <w:shd w:val="clear" w:color="auto" w:fill="FFFFFF"/>
        <w:ind w:left="0" w:firstLine="720"/>
        <w:jc w:val="both"/>
        <w:rPr>
          <w:rFonts w:ascii="GHEA Grapalat" w:hAnsi="GHEA Grapalat" w:cs="Arial"/>
          <w:sz w:val="20"/>
          <w:lang w:val="es-ES" w:eastAsia="en-US"/>
        </w:rPr>
      </w:pPr>
      <w:r w:rsidRPr="00640568">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C338F70" w14:textId="77777777" w:rsidR="00CC1CD1" w:rsidRPr="00640568" w:rsidRDefault="00CC1CD1">
      <w:pPr>
        <w:pStyle w:val="ListParagraph"/>
        <w:numPr>
          <w:ilvl w:val="0"/>
          <w:numId w:val="10"/>
        </w:numPr>
        <w:shd w:val="clear" w:color="auto" w:fill="FFFFFF"/>
        <w:ind w:left="0" w:firstLine="720"/>
        <w:jc w:val="both"/>
        <w:rPr>
          <w:rFonts w:ascii="GHEA Grapalat" w:hAnsi="GHEA Grapalat" w:cs="Arial"/>
          <w:sz w:val="20"/>
          <w:lang w:val="es-ES"/>
        </w:rPr>
      </w:pPr>
      <w:r w:rsidRPr="00640568">
        <w:rPr>
          <w:rFonts w:ascii="GHEA Grapalat" w:hAnsi="GHEA Grapalat" w:cs="Arial"/>
          <w:sz w:val="20"/>
          <w:lang w:val="es-ES" w:eastAsia="en-US"/>
        </w:rPr>
        <w:t>որպես ընտրված մասնակից հրաժարվել կամ զրկվել է պայմանագիր կնքելու իրավունքից:</w:t>
      </w:r>
    </w:p>
    <w:p w14:paraId="22531F07" w14:textId="77777777" w:rsidR="002703A7" w:rsidRPr="002703A7" w:rsidRDefault="002703A7" w:rsidP="002703A7">
      <w:pPr>
        <w:ind w:firstLine="567"/>
        <w:jc w:val="both"/>
        <w:rPr>
          <w:rFonts w:ascii="GHEA Grapalat" w:hAnsi="GHEA Grapalat"/>
          <w:sz w:val="20"/>
          <w:szCs w:val="20"/>
          <w:lang w:val="es-ES"/>
        </w:rPr>
      </w:pPr>
      <w:r w:rsidRPr="002703A7">
        <w:rPr>
          <w:rFonts w:ascii="GHEA Grapalat" w:hAnsi="GHEA Grapalat"/>
          <w:sz w:val="20"/>
          <w:szCs w:val="20"/>
          <w:lang w:val="es-ES"/>
        </w:rPr>
        <w:t xml:space="preserve">7) որոնք </w:t>
      </w:r>
      <w:r w:rsidRPr="002703A7">
        <w:rPr>
          <w:rFonts w:ascii="GHEA Grapalat" w:hAnsi="GHEA Grapalat" w:cs="Calibri"/>
          <w:color w:val="000000"/>
          <w:lang w:val="hy-AM"/>
        </w:rPr>
        <w:t xml:space="preserve">ՀՀ </w:t>
      </w:r>
      <w:r w:rsidRPr="002703A7">
        <w:rPr>
          <w:rFonts w:ascii="GHEA Grapalat" w:hAnsi="GHEA Grapalat" w:cs="Sylfaen"/>
          <w:sz w:val="20"/>
          <w:szCs w:val="20"/>
        </w:rPr>
        <w:t>կառավարության</w:t>
      </w:r>
      <w:r w:rsidRPr="002703A7">
        <w:rPr>
          <w:rFonts w:ascii="GHEA Grapalat" w:hAnsi="GHEA Grapalat" w:cs="Sylfaen"/>
          <w:sz w:val="20"/>
          <w:szCs w:val="20"/>
          <w:lang w:val="es-ES"/>
        </w:rPr>
        <w:t xml:space="preserve"> 20.06.2025</w:t>
      </w:r>
      <w:r w:rsidRPr="002703A7">
        <w:rPr>
          <w:rFonts w:ascii="GHEA Grapalat" w:hAnsi="GHEA Grapalat" w:cs="Sylfaen"/>
          <w:sz w:val="20"/>
          <w:szCs w:val="20"/>
        </w:rPr>
        <w:t>թ</w:t>
      </w:r>
      <w:r w:rsidRPr="002703A7">
        <w:rPr>
          <w:rFonts w:ascii="GHEA Grapalat" w:hAnsi="GHEA Grapalat" w:cs="Sylfaen"/>
          <w:sz w:val="20"/>
          <w:szCs w:val="20"/>
          <w:lang w:val="es-ES"/>
        </w:rPr>
        <w:t>. N 817-</w:t>
      </w:r>
      <w:r w:rsidRPr="002703A7">
        <w:rPr>
          <w:rFonts w:ascii="GHEA Grapalat" w:hAnsi="GHEA Grapalat" w:cs="Sylfaen"/>
          <w:sz w:val="20"/>
          <w:szCs w:val="20"/>
        </w:rPr>
        <w:t>Ա</w:t>
      </w:r>
      <w:r w:rsidRPr="002703A7">
        <w:rPr>
          <w:rFonts w:ascii="GHEA Grapalat" w:hAnsi="GHEA Grapalat" w:cs="Sylfaen"/>
          <w:sz w:val="20"/>
          <w:szCs w:val="20"/>
          <w:lang w:val="es-ES"/>
        </w:rPr>
        <w:t xml:space="preserve"> </w:t>
      </w:r>
      <w:r w:rsidRPr="002703A7">
        <w:rPr>
          <w:rFonts w:ascii="GHEA Grapalat" w:hAnsi="GHEA Grapalat" w:cs="Sylfaen"/>
          <w:sz w:val="20"/>
          <w:szCs w:val="20"/>
        </w:rPr>
        <w:t>որոշման</w:t>
      </w:r>
      <w:r w:rsidRPr="002703A7">
        <w:rPr>
          <w:rFonts w:ascii="GHEA Grapalat" w:hAnsi="GHEA Grapalat" w:cs="Sylfaen"/>
          <w:sz w:val="20"/>
          <w:szCs w:val="20"/>
          <w:lang w:val="es-ES"/>
        </w:rPr>
        <w:t xml:space="preserve"> 1-</w:t>
      </w:r>
      <w:r w:rsidRPr="002703A7">
        <w:rPr>
          <w:rFonts w:ascii="GHEA Grapalat" w:hAnsi="GHEA Grapalat" w:cs="Sylfaen"/>
          <w:sz w:val="20"/>
          <w:szCs w:val="20"/>
        </w:rPr>
        <w:t>ին</w:t>
      </w:r>
      <w:r w:rsidRPr="002703A7">
        <w:rPr>
          <w:rFonts w:ascii="GHEA Grapalat" w:hAnsi="GHEA Grapalat" w:cs="Sylfaen"/>
          <w:sz w:val="20"/>
          <w:szCs w:val="20"/>
          <w:lang w:val="es-ES"/>
        </w:rPr>
        <w:t xml:space="preserve"> </w:t>
      </w:r>
      <w:r w:rsidRPr="002703A7">
        <w:rPr>
          <w:rFonts w:ascii="GHEA Grapalat" w:hAnsi="GHEA Grapalat" w:cs="Sylfaen"/>
          <w:sz w:val="20"/>
          <w:szCs w:val="20"/>
        </w:rPr>
        <w:t>կետի</w:t>
      </w:r>
      <w:r w:rsidRPr="002703A7">
        <w:rPr>
          <w:rFonts w:ascii="GHEA Grapalat" w:hAnsi="GHEA Grapalat" w:cs="Sylfaen"/>
          <w:sz w:val="20"/>
          <w:szCs w:val="20"/>
          <w:lang w:val="es-ES"/>
        </w:rPr>
        <w:t xml:space="preserve"> 2-</w:t>
      </w:r>
      <w:r w:rsidRPr="002703A7">
        <w:rPr>
          <w:rFonts w:ascii="GHEA Grapalat" w:hAnsi="GHEA Grapalat" w:cs="Sylfaen"/>
          <w:sz w:val="20"/>
          <w:szCs w:val="20"/>
        </w:rPr>
        <w:t>րդ</w:t>
      </w:r>
      <w:r w:rsidRPr="002703A7">
        <w:rPr>
          <w:rFonts w:ascii="GHEA Grapalat" w:hAnsi="GHEA Grapalat" w:cs="Sylfaen"/>
          <w:sz w:val="20"/>
          <w:szCs w:val="20"/>
          <w:lang w:val="es-ES"/>
        </w:rPr>
        <w:t xml:space="preserve"> </w:t>
      </w:r>
      <w:r w:rsidRPr="002703A7">
        <w:rPr>
          <w:rFonts w:ascii="GHEA Grapalat" w:hAnsi="GHEA Grapalat" w:cs="Sylfaen"/>
          <w:sz w:val="20"/>
          <w:szCs w:val="20"/>
        </w:rPr>
        <w:t>ենթակետի</w:t>
      </w:r>
      <w:r w:rsidRPr="002703A7">
        <w:rPr>
          <w:rFonts w:ascii="GHEA Grapalat" w:hAnsi="GHEA Grapalat" w:cs="Sylfaen"/>
          <w:sz w:val="20"/>
          <w:szCs w:val="20"/>
          <w:lang w:val="es-ES"/>
        </w:rPr>
        <w:t xml:space="preserve"> </w:t>
      </w:r>
      <w:r w:rsidRPr="002703A7">
        <w:rPr>
          <w:rFonts w:ascii="GHEA Grapalat" w:hAnsi="GHEA Grapalat"/>
          <w:u w:val="single"/>
          <w:lang w:val="es-ES"/>
        </w:rPr>
        <w:t>«</w:t>
      </w:r>
      <w:r w:rsidRPr="002703A7">
        <w:rPr>
          <w:rFonts w:ascii="GHEA Grapalat" w:hAnsi="GHEA Grapalat" w:cs="Sylfaen"/>
          <w:sz w:val="20"/>
          <w:szCs w:val="20"/>
        </w:rPr>
        <w:t>զ</w:t>
      </w:r>
      <w:r w:rsidRPr="002703A7">
        <w:rPr>
          <w:rFonts w:ascii="GHEA Grapalat" w:hAnsi="GHEA Grapalat"/>
          <w:lang w:val="af-ZA"/>
        </w:rPr>
        <w:t>»</w:t>
      </w:r>
      <w:r w:rsidRPr="002703A7">
        <w:rPr>
          <w:rFonts w:ascii="GHEA Grapalat" w:hAnsi="GHEA Grapalat" w:cs="Sylfaen"/>
          <w:sz w:val="20"/>
          <w:szCs w:val="20"/>
          <w:lang w:val="es-ES"/>
        </w:rPr>
        <w:t xml:space="preserve"> </w:t>
      </w:r>
      <w:r w:rsidRPr="002703A7">
        <w:rPr>
          <w:rFonts w:ascii="GHEA Grapalat" w:hAnsi="GHEA Grapalat" w:cs="Sylfaen"/>
          <w:sz w:val="20"/>
          <w:szCs w:val="20"/>
        </w:rPr>
        <w:t>պարբերության</w:t>
      </w:r>
      <w:r w:rsidRPr="002703A7">
        <w:rPr>
          <w:rFonts w:ascii="GHEA Grapalat" w:hAnsi="GHEA Grapalat" w:cs="Sylfaen"/>
          <w:sz w:val="20"/>
          <w:szCs w:val="20"/>
          <w:lang w:val="es-ES"/>
        </w:rPr>
        <w:t xml:space="preserve"> հիման վրա՝ գնման գործընթացներին չմասնակցելու պարտավորագրերի հիմքով,</w:t>
      </w:r>
      <w:r w:rsidRPr="002703A7">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2703A7">
        <w:rPr>
          <w:rFonts w:ascii="GHEA Grapalat" w:hAnsi="GHEA Grapalat" w:cs="Sylfaen"/>
          <w:sz w:val="20"/>
          <w:szCs w:val="20"/>
          <w:lang w:val="es-ES"/>
        </w:rPr>
        <w:t>:</w:t>
      </w:r>
      <w:r w:rsidRPr="002703A7">
        <w:rPr>
          <w:rFonts w:ascii="GHEA Grapalat" w:hAnsi="GHEA Grapalat"/>
          <w:sz w:val="20"/>
          <w:szCs w:val="20"/>
          <w:lang w:val="es-ES"/>
        </w:rPr>
        <w:t xml:space="preserve"> </w:t>
      </w:r>
    </w:p>
    <w:p w14:paraId="6112C794" w14:textId="77777777" w:rsidR="00CC1CD1" w:rsidRPr="00640568" w:rsidRDefault="00CC1CD1" w:rsidP="00CC1CD1">
      <w:pPr>
        <w:ind w:firstLine="567"/>
        <w:jc w:val="both"/>
        <w:rPr>
          <w:rFonts w:ascii="GHEA Grapalat" w:hAnsi="GHEA Grapalat" w:cs="Sylfaen"/>
          <w:sz w:val="20"/>
          <w:lang w:val="es-ES"/>
        </w:rPr>
      </w:pPr>
    </w:p>
    <w:p w14:paraId="287F5767" w14:textId="1FB6B7D2" w:rsidR="00CC1CD1" w:rsidRPr="00296EE5" w:rsidRDefault="00F222DF" w:rsidP="00CC1CD1">
      <w:pPr>
        <w:ind w:firstLine="567"/>
        <w:jc w:val="both"/>
        <w:rPr>
          <w:rFonts w:ascii="GHEA Grapalat" w:hAnsi="GHEA Grapalat" w:cs="Sylfaen"/>
          <w:sz w:val="20"/>
          <w:lang w:val="es-ES"/>
        </w:rPr>
      </w:pPr>
      <w:r>
        <w:rPr>
          <w:rFonts w:ascii="GHEA Grapalat" w:hAnsi="GHEA Grapalat" w:cs="Sylfaen"/>
          <w:sz w:val="20"/>
          <w:lang w:val="es-ES"/>
        </w:rPr>
        <w:t xml:space="preserve">  </w:t>
      </w:r>
      <w:r w:rsidR="00CC1CD1" w:rsidRPr="00640568">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00CC1CD1" w:rsidRPr="00640568">
        <w:rPr>
          <w:rFonts w:ascii="GHEA Grapalat" w:hAnsi="GHEA Grapalat" w:cs="Arial"/>
          <w:sz w:val="20"/>
          <w:lang w:val="es-ES"/>
        </w:rPr>
        <w:t xml:space="preserve"> </w:t>
      </w:r>
      <w:r w:rsidR="00CC1CD1" w:rsidRPr="00640568">
        <w:rPr>
          <w:rFonts w:ascii="GHEA Grapalat" w:hAnsi="GHEA Grapalat" w:cs="Sylfaen"/>
          <w:sz w:val="20"/>
          <w:lang w:val="es-ES"/>
        </w:rPr>
        <w:t>հրավերի</w:t>
      </w:r>
      <w:r w:rsidR="00CC1CD1" w:rsidRPr="00640568">
        <w:rPr>
          <w:rFonts w:ascii="GHEA Grapalat" w:hAnsi="GHEA Grapalat" w:cs="Arial"/>
          <w:sz w:val="20"/>
          <w:lang w:val="es-ES"/>
        </w:rPr>
        <w:t xml:space="preserve"> 2-րդ </w:t>
      </w:r>
      <w:r w:rsidR="00CC1CD1" w:rsidRPr="00640568">
        <w:rPr>
          <w:rFonts w:ascii="GHEA Grapalat" w:hAnsi="GHEA Grapalat" w:cs="Sylfaen"/>
          <w:sz w:val="20"/>
          <w:lang w:val="es-ES"/>
        </w:rPr>
        <w:t>մասի</w:t>
      </w:r>
      <w:r w:rsidR="00CC1CD1" w:rsidRPr="00640568">
        <w:rPr>
          <w:rFonts w:ascii="GHEA Grapalat" w:hAnsi="GHEA Grapalat" w:cs="Arial"/>
          <w:sz w:val="20"/>
          <w:lang w:val="es-ES"/>
        </w:rPr>
        <w:t xml:space="preserve"> 2.</w:t>
      </w:r>
      <w:r w:rsidR="00CC1CD1" w:rsidRPr="00640568">
        <w:rPr>
          <w:rFonts w:ascii="GHEA Grapalat" w:hAnsi="GHEA Grapalat" w:cs="Arial"/>
          <w:sz w:val="20"/>
          <w:lang w:val="hy-AM"/>
        </w:rPr>
        <w:t>1</w:t>
      </w:r>
      <w:r w:rsidR="00CC1CD1" w:rsidRPr="00640568">
        <w:rPr>
          <w:rFonts w:ascii="GHEA Grapalat" w:hAnsi="GHEA Grapalat" w:cs="Arial"/>
          <w:sz w:val="20"/>
          <w:lang w:val="es-ES"/>
        </w:rPr>
        <w:t xml:space="preserve"> </w:t>
      </w:r>
      <w:r w:rsidR="00CC1CD1" w:rsidRPr="00640568">
        <w:rPr>
          <w:rFonts w:ascii="GHEA Grapalat" w:hAnsi="GHEA Grapalat" w:cs="Sylfaen"/>
          <w:sz w:val="20"/>
          <w:lang w:val="es-ES"/>
        </w:rPr>
        <w:t>կետով</w:t>
      </w:r>
      <w:r w:rsidR="00CC1CD1" w:rsidRPr="00640568">
        <w:rPr>
          <w:rFonts w:ascii="GHEA Grapalat" w:hAnsi="GHEA Grapalat" w:cs="Arial"/>
          <w:sz w:val="20"/>
          <w:lang w:val="es-ES"/>
        </w:rPr>
        <w:t xml:space="preserve"> </w:t>
      </w:r>
      <w:r w:rsidR="00CC1CD1" w:rsidRPr="00640568">
        <w:rPr>
          <w:rFonts w:ascii="GHEA Grapalat" w:hAnsi="GHEA Grapalat" w:cs="Sylfaen"/>
          <w:sz w:val="20"/>
          <w:lang w:val="es-ES"/>
        </w:rPr>
        <w:t>նախատեսված</w:t>
      </w:r>
      <w:r w:rsidR="00CC1CD1" w:rsidRPr="00640568">
        <w:rPr>
          <w:rFonts w:ascii="GHEA Grapalat" w:hAnsi="GHEA Grapalat" w:cs="Arial"/>
          <w:sz w:val="20"/>
          <w:lang w:val="es-ES"/>
        </w:rPr>
        <w:t xml:space="preserve"> </w:t>
      </w:r>
      <w:r w:rsidR="00CC1CD1" w:rsidRPr="00640568">
        <w:rPr>
          <w:rFonts w:ascii="GHEA Grapalat" w:hAnsi="GHEA Grapalat" w:cs="Sylfaen"/>
          <w:sz w:val="20"/>
          <w:lang w:val="es-ES"/>
        </w:rPr>
        <w:t>գրավոր</w:t>
      </w:r>
      <w:r w:rsidR="00CC1CD1" w:rsidRPr="00640568">
        <w:rPr>
          <w:rFonts w:ascii="GHEA Grapalat" w:hAnsi="GHEA Grapalat" w:cs="Arial"/>
          <w:sz w:val="20"/>
          <w:lang w:val="es-ES"/>
        </w:rPr>
        <w:t xml:space="preserve"> </w:t>
      </w:r>
      <w:r w:rsidR="00CC1CD1" w:rsidRPr="00640568">
        <w:rPr>
          <w:rFonts w:ascii="GHEA Grapalat" w:hAnsi="GHEA Grapalat" w:cs="Sylfaen"/>
          <w:sz w:val="20"/>
          <w:lang w:val="es-ES"/>
        </w:rPr>
        <w:t xml:space="preserve">հայտարարություն: </w:t>
      </w:r>
      <w:r w:rsidR="00CC1CD1" w:rsidRPr="00640568">
        <w:rPr>
          <w:rFonts w:ascii="GHEA Grapalat" w:hAnsi="GHEA Grapalat" w:cs="Sylfaen"/>
          <w:sz w:val="20"/>
        </w:rPr>
        <w:t>Բացի</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սույն</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կետով</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նախատեսված</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հայտարարությունից</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մասնակցության</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իրավունքի</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գնահատման</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համար</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մասնակցից</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այդ</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թվում</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ընտրված</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մասնակցից</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այլ</w:t>
      </w:r>
      <w:r w:rsidR="00CC1CD1" w:rsidRPr="00640568">
        <w:rPr>
          <w:rFonts w:ascii="GHEA Grapalat" w:hAnsi="GHEA Grapalat" w:cs="Sylfaen"/>
          <w:sz w:val="20"/>
          <w:lang w:val="es-ES"/>
        </w:rPr>
        <w:t xml:space="preserve"> </w:t>
      </w:r>
      <w:r w:rsidR="00CC1CD1" w:rsidRPr="00640568">
        <w:rPr>
          <w:rFonts w:ascii="GHEA Grapalat" w:hAnsi="GHEA Grapalat" w:cs="Sylfaen"/>
          <w:sz w:val="20"/>
        </w:rPr>
        <w:t>փաստաթղթեր</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կամ</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հիմնավորումներ</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չեն</w:t>
      </w:r>
      <w:r w:rsidR="00CC1CD1" w:rsidRPr="00640568">
        <w:rPr>
          <w:rFonts w:ascii="GHEA Grapalat" w:hAnsi="GHEA Grapalat" w:cs="Sylfaen"/>
          <w:sz w:val="20"/>
          <w:lang w:val="es-ES"/>
        </w:rPr>
        <w:t xml:space="preserve"> </w:t>
      </w:r>
      <w:r w:rsidR="00CC1CD1" w:rsidRPr="00640568">
        <w:rPr>
          <w:rFonts w:ascii="GHEA Grapalat" w:hAnsi="GHEA Grapalat" w:cs="Sylfaen"/>
          <w:sz w:val="20"/>
        </w:rPr>
        <w:t>կարող</w:t>
      </w:r>
      <w:r w:rsidR="00CC1CD1" w:rsidRPr="005E1F72">
        <w:rPr>
          <w:rFonts w:ascii="GHEA Grapalat" w:hAnsi="GHEA Grapalat" w:cs="Sylfaen"/>
          <w:sz w:val="20"/>
          <w:lang w:val="es-ES"/>
        </w:rPr>
        <w:t xml:space="preserve"> </w:t>
      </w:r>
      <w:r w:rsidR="00CC1CD1" w:rsidRPr="005E1F72">
        <w:rPr>
          <w:rFonts w:ascii="GHEA Grapalat" w:hAnsi="GHEA Grapalat" w:cs="Sylfaen"/>
          <w:sz w:val="20"/>
        </w:rPr>
        <w:t>պահանջվել</w:t>
      </w:r>
      <w:r w:rsidR="00CC1CD1" w:rsidRPr="005E1F72">
        <w:rPr>
          <w:rFonts w:ascii="GHEA Grapalat" w:hAnsi="GHEA Grapalat" w:cs="Sylfaen"/>
          <w:sz w:val="20"/>
          <w:lang w:val="es-ES"/>
        </w:rPr>
        <w:t>:</w:t>
      </w:r>
      <w:r w:rsidR="00CC1CD1" w:rsidRPr="005E1F72">
        <w:rPr>
          <w:rFonts w:ascii="GHEA Grapalat" w:hAnsi="GHEA Grapalat" w:cs="Tahoma"/>
          <w:sz w:val="20"/>
          <w:lang w:val="hy-AM"/>
        </w:rPr>
        <w:t xml:space="preserve"> </w:t>
      </w:r>
      <w:r w:rsidR="00CC1CD1" w:rsidRPr="005E1F72">
        <w:rPr>
          <w:rFonts w:ascii="GHEA Grapalat" w:hAnsi="GHEA Grapalat" w:cs="Tahoma"/>
          <w:sz w:val="20"/>
        </w:rPr>
        <w:t>Մասնակցի</w:t>
      </w:r>
      <w:r w:rsidR="00CC1CD1" w:rsidRPr="005E1F72">
        <w:rPr>
          <w:rFonts w:ascii="GHEA Grapalat" w:hAnsi="GHEA Grapalat" w:cs="Tahoma"/>
          <w:sz w:val="20"/>
          <w:lang w:val="es-ES"/>
        </w:rPr>
        <w:t xml:space="preserve"> </w:t>
      </w:r>
      <w:r w:rsidR="00CC1CD1" w:rsidRPr="005E1F72">
        <w:rPr>
          <w:rFonts w:ascii="GHEA Grapalat" w:hAnsi="GHEA Grapalat" w:cs="Tahoma"/>
          <w:sz w:val="20"/>
        </w:rPr>
        <w:t>հայտարարության</w:t>
      </w:r>
      <w:r w:rsidR="00CC1CD1" w:rsidRPr="005E1F72">
        <w:rPr>
          <w:rFonts w:ascii="GHEA Grapalat" w:hAnsi="GHEA Grapalat" w:cs="Tahoma"/>
          <w:sz w:val="20"/>
          <w:lang w:val="es-ES"/>
        </w:rPr>
        <w:t xml:space="preserve"> </w:t>
      </w:r>
      <w:r w:rsidR="00CC1CD1" w:rsidRPr="005E1F72">
        <w:rPr>
          <w:rFonts w:ascii="GHEA Grapalat" w:hAnsi="GHEA Grapalat" w:cs="Tahoma"/>
          <w:sz w:val="20"/>
        </w:rPr>
        <w:t>իսկությունը</w:t>
      </w:r>
      <w:r w:rsidR="00CC1CD1" w:rsidRPr="005E1F72">
        <w:rPr>
          <w:rFonts w:ascii="GHEA Grapalat" w:hAnsi="GHEA Grapalat" w:cs="Tahoma"/>
          <w:sz w:val="20"/>
          <w:lang w:val="es-ES"/>
        </w:rPr>
        <w:t xml:space="preserve"> </w:t>
      </w:r>
      <w:r w:rsidR="00CC1CD1" w:rsidRPr="005E1F72">
        <w:rPr>
          <w:rFonts w:ascii="GHEA Grapalat" w:hAnsi="GHEA Grapalat" w:cs="Tahoma"/>
          <w:sz w:val="20"/>
        </w:rPr>
        <w:t>գնահատող</w:t>
      </w:r>
      <w:r w:rsidR="00CC1CD1" w:rsidRPr="005E1F72">
        <w:rPr>
          <w:rFonts w:ascii="GHEA Grapalat" w:hAnsi="GHEA Grapalat" w:cs="Tahoma"/>
          <w:sz w:val="20"/>
          <w:lang w:val="es-ES"/>
        </w:rPr>
        <w:t xml:space="preserve"> </w:t>
      </w:r>
      <w:r w:rsidR="00CC1CD1" w:rsidRPr="005E1F72">
        <w:rPr>
          <w:rFonts w:ascii="GHEA Grapalat" w:hAnsi="GHEA Grapalat" w:cs="Tahoma"/>
          <w:sz w:val="20"/>
        </w:rPr>
        <w:t>հանձնաժողովը</w:t>
      </w:r>
      <w:r w:rsidR="00CC1CD1" w:rsidRPr="005E1F72">
        <w:rPr>
          <w:rFonts w:ascii="GHEA Grapalat" w:hAnsi="GHEA Grapalat" w:cs="Tahoma"/>
          <w:sz w:val="20"/>
          <w:lang w:val="es-ES"/>
        </w:rPr>
        <w:t xml:space="preserve"> (</w:t>
      </w:r>
      <w:r w:rsidR="00CC1CD1" w:rsidRPr="005E1F72">
        <w:rPr>
          <w:rFonts w:ascii="GHEA Grapalat" w:hAnsi="GHEA Grapalat" w:cs="Tahoma"/>
          <w:sz w:val="20"/>
        </w:rPr>
        <w:t>այսուհետ</w:t>
      </w:r>
      <w:r w:rsidR="00CC1CD1" w:rsidRPr="005E1F72">
        <w:rPr>
          <w:rFonts w:ascii="GHEA Grapalat" w:hAnsi="GHEA Grapalat" w:cs="Tahoma"/>
          <w:sz w:val="20"/>
          <w:lang w:val="es-ES"/>
        </w:rPr>
        <w:t xml:space="preserve">` </w:t>
      </w:r>
      <w:r w:rsidR="00CC1CD1" w:rsidRPr="005E1F72">
        <w:rPr>
          <w:rFonts w:ascii="GHEA Grapalat" w:hAnsi="GHEA Grapalat" w:cs="Tahoma"/>
          <w:sz w:val="20"/>
        </w:rPr>
        <w:t>հանձնաժողով</w:t>
      </w:r>
      <w:r w:rsidR="00CC1CD1" w:rsidRPr="005E1F72">
        <w:rPr>
          <w:rFonts w:ascii="GHEA Grapalat" w:hAnsi="GHEA Grapalat" w:cs="Tahoma"/>
          <w:sz w:val="20"/>
          <w:lang w:val="es-ES"/>
        </w:rPr>
        <w:t xml:space="preserve">) </w:t>
      </w:r>
      <w:r w:rsidR="00CC1CD1" w:rsidRPr="005E1F72">
        <w:rPr>
          <w:rFonts w:ascii="GHEA Grapalat" w:hAnsi="GHEA Grapalat" w:cs="Tahoma"/>
          <w:sz w:val="20"/>
        </w:rPr>
        <w:t>գնահատում</w:t>
      </w:r>
      <w:r w:rsidR="00CC1CD1" w:rsidRPr="005E1F72">
        <w:rPr>
          <w:rFonts w:ascii="GHEA Grapalat" w:hAnsi="GHEA Grapalat" w:cs="Tahoma"/>
          <w:sz w:val="20"/>
          <w:lang w:val="es-ES"/>
        </w:rPr>
        <w:t xml:space="preserve"> </w:t>
      </w:r>
      <w:r w:rsidR="00CC1CD1" w:rsidRPr="005E1F72">
        <w:rPr>
          <w:rFonts w:ascii="GHEA Grapalat" w:hAnsi="GHEA Grapalat" w:cs="Tahoma"/>
          <w:sz w:val="20"/>
        </w:rPr>
        <w:t>է</w:t>
      </w:r>
      <w:r w:rsidR="00CC1CD1" w:rsidRPr="005E1F72">
        <w:rPr>
          <w:rFonts w:ascii="GHEA Grapalat" w:hAnsi="GHEA Grapalat" w:cs="Tahoma"/>
          <w:sz w:val="20"/>
          <w:lang w:val="es-ES"/>
        </w:rPr>
        <w:t xml:space="preserve"> </w:t>
      </w:r>
      <w:r w:rsidR="00CC1CD1" w:rsidRPr="005E1F72">
        <w:rPr>
          <w:rFonts w:ascii="GHEA Grapalat" w:hAnsi="GHEA Grapalat" w:cs="Tahoma"/>
          <w:sz w:val="20"/>
        </w:rPr>
        <w:t>սույն</w:t>
      </w:r>
      <w:r w:rsidR="00CC1CD1" w:rsidRPr="005E1F72">
        <w:rPr>
          <w:rFonts w:ascii="GHEA Grapalat" w:hAnsi="GHEA Grapalat" w:cs="Tahoma"/>
          <w:sz w:val="20"/>
          <w:lang w:val="es-ES"/>
        </w:rPr>
        <w:t xml:space="preserve"> </w:t>
      </w:r>
      <w:r w:rsidR="00CC1CD1" w:rsidRPr="004E515C">
        <w:rPr>
          <w:rFonts w:ascii="GHEA Grapalat" w:hAnsi="GHEA Grapalat" w:cs="Tahoma"/>
          <w:sz w:val="20"/>
        </w:rPr>
        <w:t>հրավերով</w:t>
      </w:r>
      <w:r w:rsidR="00CC1CD1" w:rsidRPr="005C6B8D">
        <w:rPr>
          <w:rFonts w:ascii="GHEA Grapalat" w:hAnsi="GHEA Grapalat" w:cs="Tahoma"/>
          <w:sz w:val="20"/>
          <w:lang w:val="es-ES"/>
        </w:rPr>
        <w:t xml:space="preserve"> </w:t>
      </w:r>
      <w:r w:rsidR="00CC1CD1" w:rsidRPr="005C6B8D">
        <w:rPr>
          <w:rFonts w:ascii="GHEA Grapalat" w:hAnsi="GHEA Grapalat" w:cs="Tahoma"/>
          <w:sz w:val="20"/>
        </w:rPr>
        <w:t>սահմանված</w:t>
      </w:r>
      <w:r w:rsidR="00CC1CD1" w:rsidRPr="000E5F1F">
        <w:rPr>
          <w:rFonts w:ascii="GHEA Grapalat" w:hAnsi="GHEA Grapalat" w:cs="Tahoma"/>
          <w:sz w:val="20"/>
          <w:lang w:val="es-ES"/>
        </w:rPr>
        <w:t xml:space="preserve"> </w:t>
      </w:r>
      <w:r w:rsidR="00CC1CD1" w:rsidRPr="00403A28">
        <w:rPr>
          <w:rFonts w:ascii="GHEA Grapalat" w:hAnsi="GHEA Grapalat" w:cs="Tahoma"/>
          <w:sz w:val="20"/>
        </w:rPr>
        <w:t>պայմաններով</w:t>
      </w:r>
      <w:r w:rsidR="00CC1CD1" w:rsidRPr="00296EE5">
        <w:rPr>
          <w:rFonts w:ascii="GHEA Grapalat" w:hAnsi="GHEA Grapalat" w:cs="Tahoma"/>
          <w:sz w:val="20"/>
          <w:lang w:val="es-ES"/>
        </w:rPr>
        <w:t>:</w:t>
      </w:r>
    </w:p>
    <w:p w14:paraId="6E650767" w14:textId="77777777" w:rsidR="00717464" w:rsidRPr="00717464" w:rsidRDefault="00717464" w:rsidP="00717464">
      <w:pPr>
        <w:ind w:firstLine="720"/>
        <w:jc w:val="both"/>
        <w:rPr>
          <w:rFonts w:ascii="GHEA Grapalat" w:hAnsi="GHEA Grapalat" w:cs="Sylfaen"/>
          <w:sz w:val="20"/>
          <w:szCs w:val="20"/>
          <w:lang w:val="es-ES"/>
        </w:rPr>
      </w:pPr>
      <w:bookmarkStart w:id="5" w:name="_Hlk203403259"/>
      <w:r w:rsidRPr="00717464">
        <w:rPr>
          <w:rFonts w:ascii="GHEA Grapalat" w:hAnsi="GHEA Grapalat" w:cs="Tahoma"/>
          <w:sz w:val="20"/>
          <w:szCs w:val="20"/>
          <w:lang w:val="es-ES"/>
        </w:rPr>
        <w:t>2.3</w:t>
      </w:r>
      <w:r w:rsidRPr="00717464">
        <w:rPr>
          <w:rFonts w:ascii="GHEA Grapalat" w:hAnsi="GHEA Grapalat" w:cs="Tahoma"/>
          <w:sz w:val="20"/>
          <w:szCs w:val="20"/>
          <w:lang w:val="hy-AM"/>
        </w:rPr>
        <w:t xml:space="preserve"> </w:t>
      </w:r>
      <w:bookmarkStart w:id="6" w:name="_Hlk201942661"/>
      <w:r w:rsidRPr="00717464">
        <w:rPr>
          <w:rFonts w:ascii="GHEA Grapalat" w:hAnsi="GHEA Grapalat" w:cs="Sylfaen"/>
          <w:sz w:val="20"/>
          <w:szCs w:val="20"/>
        </w:rPr>
        <w:t>Մասնակիցի՝</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Օ</w:t>
      </w:r>
      <w:r w:rsidRPr="00717464">
        <w:rPr>
          <w:rFonts w:ascii="GHEA Grapalat" w:hAnsi="GHEA Grapalat" w:cs="Sylfaen"/>
          <w:sz w:val="20"/>
          <w:szCs w:val="20"/>
        </w:rPr>
        <w:t>րենքի</w:t>
      </w:r>
      <w:r w:rsidRPr="00717464">
        <w:rPr>
          <w:rFonts w:ascii="GHEA Grapalat" w:hAnsi="GHEA Grapalat" w:cs="Sylfaen"/>
          <w:sz w:val="20"/>
          <w:szCs w:val="20"/>
          <w:lang w:val="es-ES"/>
        </w:rPr>
        <w:t xml:space="preserve"> 6-</w:t>
      </w:r>
      <w:r w:rsidRPr="00717464">
        <w:rPr>
          <w:rFonts w:ascii="GHEA Grapalat" w:hAnsi="GHEA Grapalat" w:cs="Sylfaen"/>
          <w:sz w:val="20"/>
          <w:szCs w:val="20"/>
        </w:rPr>
        <w:t>րդ</w:t>
      </w:r>
      <w:r w:rsidRPr="00717464">
        <w:rPr>
          <w:rFonts w:ascii="GHEA Grapalat" w:hAnsi="GHEA Grapalat" w:cs="Sylfaen"/>
          <w:sz w:val="20"/>
          <w:szCs w:val="20"/>
          <w:lang w:val="es-ES"/>
        </w:rPr>
        <w:t xml:space="preserve"> </w:t>
      </w:r>
      <w:r w:rsidRPr="00717464">
        <w:rPr>
          <w:rFonts w:ascii="GHEA Grapalat" w:hAnsi="GHEA Grapalat" w:cs="Sylfaen"/>
          <w:sz w:val="20"/>
          <w:szCs w:val="20"/>
        </w:rPr>
        <w:t>հոդվածի</w:t>
      </w:r>
      <w:r w:rsidRPr="00717464">
        <w:rPr>
          <w:rFonts w:ascii="GHEA Grapalat" w:hAnsi="GHEA Grapalat" w:cs="Sylfaen"/>
          <w:sz w:val="20"/>
          <w:szCs w:val="20"/>
          <w:lang w:val="es-ES"/>
        </w:rPr>
        <w:t xml:space="preserve"> 1-</w:t>
      </w:r>
      <w:r w:rsidRPr="00717464">
        <w:rPr>
          <w:rFonts w:ascii="GHEA Grapalat" w:hAnsi="GHEA Grapalat" w:cs="Sylfaen"/>
          <w:sz w:val="20"/>
          <w:szCs w:val="20"/>
        </w:rPr>
        <w:t>ին</w:t>
      </w:r>
      <w:r w:rsidRPr="00717464">
        <w:rPr>
          <w:rFonts w:ascii="GHEA Grapalat" w:hAnsi="GHEA Grapalat" w:cs="Sylfaen"/>
          <w:sz w:val="20"/>
          <w:szCs w:val="20"/>
          <w:lang w:val="es-ES"/>
        </w:rPr>
        <w:t xml:space="preserve"> </w:t>
      </w:r>
      <w:r w:rsidRPr="00717464">
        <w:rPr>
          <w:rFonts w:ascii="GHEA Grapalat" w:hAnsi="GHEA Grapalat" w:cs="Sylfaen"/>
          <w:sz w:val="20"/>
          <w:szCs w:val="20"/>
        </w:rPr>
        <w:t>մասի</w:t>
      </w:r>
      <w:r w:rsidRPr="00717464">
        <w:rPr>
          <w:rFonts w:ascii="GHEA Grapalat" w:hAnsi="GHEA Grapalat" w:cs="Sylfaen"/>
          <w:sz w:val="20"/>
          <w:szCs w:val="20"/>
          <w:lang w:val="es-ES"/>
        </w:rPr>
        <w:t xml:space="preserve"> 6-</w:t>
      </w:r>
      <w:r w:rsidRPr="00717464">
        <w:rPr>
          <w:rFonts w:ascii="GHEA Grapalat" w:hAnsi="GHEA Grapalat" w:cs="Sylfaen"/>
          <w:sz w:val="20"/>
          <w:szCs w:val="20"/>
        </w:rPr>
        <w:t>րդ</w:t>
      </w:r>
      <w:r w:rsidRPr="00717464">
        <w:rPr>
          <w:rFonts w:ascii="GHEA Grapalat" w:hAnsi="GHEA Grapalat" w:cs="Sylfaen"/>
          <w:sz w:val="20"/>
          <w:szCs w:val="20"/>
          <w:lang w:val="es-ES"/>
        </w:rPr>
        <w:t xml:space="preserve"> </w:t>
      </w:r>
      <w:r w:rsidRPr="00717464">
        <w:rPr>
          <w:rFonts w:ascii="GHEA Grapalat" w:hAnsi="GHEA Grapalat" w:cs="Sylfaen"/>
          <w:sz w:val="20"/>
          <w:szCs w:val="20"/>
        </w:rPr>
        <w:t>կետով</w:t>
      </w:r>
      <w:r w:rsidRPr="00717464">
        <w:rPr>
          <w:rFonts w:ascii="GHEA Grapalat" w:hAnsi="GHEA Grapalat" w:cs="Sylfaen"/>
          <w:sz w:val="20"/>
          <w:szCs w:val="20"/>
          <w:lang w:val="es-ES"/>
        </w:rPr>
        <w:t xml:space="preserve"> </w:t>
      </w:r>
      <w:bookmarkStart w:id="7" w:name="_Hlk201928997"/>
      <w:r w:rsidRPr="00717464">
        <w:rPr>
          <w:rFonts w:ascii="GHEA Grapalat" w:hAnsi="GHEA Grapalat" w:cs="Sylfaen"/>
          <w:sz w:val="20"/>
          <w:szCs w:val="20"/>
          <w:lang w:val="es-ES"/>
        </w:rPr>
        <w:t xml:space="preserve">ինչպես նաև </w:t>
      </w:r>
      <w:r w:rsidRPr="00717464">
        <w:rPr>
          <w:rFonts w:ascii="GHEA Grapalat" w:hAnsi="GHEA Grapalat" w:cs="Calibri"/>
          <w:color w:val="000000"/>
          <w:lang w:val="hy-AM"/>
        </w:rPr>
        <w:t xml:space="preserve">ՀՀ </w:t>
      </w:r>
      <w:r w:rsidRPr="00717464">
        <w:rPr>
          <w:rFonts w:ascii="GHEA Grapalat" w:hAnsi="GHEA Grapalat" w:cs="Sylfaen"/>
          <w:sz w:val="20"/>
          <w:szCs w:val="20"/>
        </w:rPr>
        <w:t>կառավարության</w:t>
      </w:r>
      <w:r w:rsidRPr="00717464">
        <w:rPr>
          <w:rFonts w:ascii="GHEA Grapalat" w:hAnsi="GHEA Grapalat" w:cs="Sylfaen"/>
          <w:sz w:val="20"/>
          <w:szCs w:val="20"/>
          <w:lang w:val="es-ES"/>
        </w:rPr>
        <w:t xml:space="preserve"> 20.06.2025</w:t>
      </w:r>
      <w:r w:rsidRPr="00717464">
        <w:rPr>
          <w:rFonts w:ascii="GHEA Grapalat" w:hAnsi="GHEA Grapalat" w:cs="Sylfaen"/>
          <w:sz w:val="20"/>
          <w:szCs w:val="20"/>
        </w:rPr>
        <w:t>թ</w:t>
      </w:r>
      <w:r w:rsidRPr="00717464">
        <w:rPr>
          <w:rFonts w:ascii="GHEA Grapalat" w:hAnsi="GHEA Grapalat" w:cs="Sylfaen"/>
          <w:sz w:val="20"/>
          <w:szCs w:val="20"/>
          <w:lang w:val="es-ES"/>
        </w:rPr>
        <w:t>. N 817-</w:t>
      </w:r>
      <w:r w:rsidRPr="00717464">
        <w:rPr>
          <w:rFonts w:ascii="GHEA Grapalat" w:hAnsi="GHEA Grapalat" w:cs="Sylfaen"/>
          <w:sz w:val="20"/>
          <w:szCs w:val="20"/>
        </w:rPr>
        <w:t>Ա</w:t>
      </w:r>
      <w:r w:rsidRPr="00717464">
        <w:rPr>
          <w:rFonts w:ascii="GHEA Grapalat" w:hAnsi="GHEA Grapalat" w:cs="Sylfaen"/>
          <w:sz w:val="20"/>
          <w:szCs w:val="20"/>
          <w:lang w:val="es-ES"/>
        </w:rPr>
        <w:t xml:space="preserve"> </w:t>
      </w:r>
      <w:r w:rsidRPr="00717464">
        <w:rPr>
          <w:rFonts w:ascii="GHEA Grapalat" w:hAnsi="GHEA Grapalat" w:cs="Sylfaen"/>
          <w:sz w:val="20"/>
          <w:szCs w:val="20"/>
        </w:rPr>
        <w:t>որոշման</w:t>
      </w:r>
      <w:r w:rsidRPr="00717464">
        <w:rPr>
          <w:rFonts w:ascii="GHEA Grapalat" w:hAnsi="GHEA Grapalat" w:cs="Sylfaen"/>
          <w:sz w:val="20"/>
          <w:szCs w:val="20"/>
          <w:lang w:val="es-ES"/>
        </w:rPr>
        <w:t xml:space="preserve"> 2-րդ կետի 2-րդ ենթակետով նախատեսված </w:t>
      </w:r>
      <w:r w:rsidRPr="00717464">
        <w:rPr>
          <w:rFonts w:ascii="GHEA Grapalat" w:hAnsi="GHEA Grapalat" w:cs="Sylfaen"/>
          <w:sz w:val="20"/>
          <w:szCs w:val="20"/>
        </w:rPr>
        <w:t>ցուցակներում</w:t>
      </w:r>
      <w:r w:rsidRPr="00717464">
        <w:rPr>
          <w:rFonts w:ascii="GHEA Grapalat" w:hAnsi="GHEA Grapalat" w:cs="Sylfaen"/>
          <w:sz w:val="20"/>
          <w:szCs w:val="20"/>
          <w:lang w:val="es-ES"/>
        </w:rPr>
        <w:t xml:space="preserve"> </w:t>
      </w:r>
      <w:bookmarkEnd w:id="7"/>
      <w:r w:rsidRPr="00717464">
        <w:rPr>
          <w:rFonts w:ascii="GHEA Grapalat" w:hAnsi="GHEA Grapalat" w:cs="Sylfaen"/>
          <w:sz w:val="20"/>
          <w:szCs w:val="20"/>
        </w:rPr>
        <w:t>ներառվելը</w:t>
      </w:r>
      <w:r w:rsidRPr="00717464">
        <w:rPr>
          <w:rFonts w:ascii="GHEA Grapalat" w:hAnsi="GHEA Grapalat" w:cs="Sylfaen"/>
          <w:sz w:val="20"/>
          <w:szCs w:val="20"/>
          <w:lang w:val="es-ES"/>
        </w:rPr>
        <w:t xml:space="preserve"> , </w:t>
      </w:r>
      <w:r w:rsidRPr="00717464">
        <w:rPr>
          <w:rFonts w:ascii="GHEA Grapalat" w:hAnsi="GHEA Grapalat" w:cs="Sylfaen"/>
          <w:sz w:val="20"/>
          <w:szCs w:val="20"/>
        </w:rPr>
        <w:t>դրանցում</w:t>
      </w:r>
      <w:r w:rsidRPr="00717464">
        <w:rPr>
          <w:rFonts w:ascii="GHEA Grapalat" w:hAnsi="GHEA Grapalat" w:cs="Sylfaen"/>
          <w:sz w:val="20"/>
          <w:szCs w:val="20"/>
          <w:lang w:val="es-ES"/>
        </w:rPr>
        <w:t xml:space="preserve"> </w:t>
      </w:r>
      <w:r w:rsidRPr="00717464">
        <w:rPr>
          <w:rFonts w:ascii="GHEA Grapalat" w:hAnsi="GHEA Grapalat" w:cs="Sylfaen"/>
          <w:sz w:val="20"/>
          <w:szCs w:val="20"/>
        </w:rPr>
        <w:t>գտնվելու</w:t>
      </w:r>
      <w:r w:rsidRPr="00717464">
        <w:rPr>
          <w:rFonts w:ascii="GHEA Grapalat" w:hAnsi="GHEA Grapalat" w:cs="Sylfaen"/>
          <w:sz w:val="20"/>
          <w:szCs w:val="20"/>
          <w:lang w:val="es-ES"/>
        </w:rPr>
        <w:t xml:space="preserve"> </w:t>
      </w:r>
      <w:r w:rsidRPr="00717464">
        <w:rPr>
          <w:rFonts w:ascii="GHEA Grapalat" w:hAnsi="GHEA Grapalat" w:cs="Sylfaen"/>
          <w:sz w:val="20"/>
          <w:szCs w:val="20"/>
        </w:rPr>
        <w:t>ժամանակահատվածում</w:t>
      </w:r>
      <w:r w:rsidRPr="00717464">
        <w:rPr>
          <w:rFonts w:ascii="GHEA Grapalat" w:hAnsi="GHEA Grapalat" w:cs="Sylfaen"/>
          <w:sz w:val="20"/>
          <w:szCs w:val="20"/>
          <w:lang w:val="es-ES"/>
        </w:rPr>
        <w:t xml:space="preserve">, </w:t>
      </w:r>
      <w:r w:rsidRPr="00717464">
        <w:rPr>
          <w:rFonts w:ascii="GHEA Grapalat" w:hAnsi="GHEA Grapalat" w:cs="Sylfaen"/>
          <w:sz w:val="20"/>
          <w:szCs w:val="20"/>
        </w:rPr>
        <w:t>ինքնաբերաբար</w:t>
      </w:r>
      <w:r w:rsidRPr="00717464">
        <w:rPr>
          <w:rFonts w:ascii="GHEA Grapalat" w:hAnsi="GHEA Grapalat" w:cs="Sylfaen"/>
          <w:sz w:val="20"/>
          <w:szCs w:val="20"/>
          <w:lang w:val="es-ES"/>
        </w:rPr>
        <w:t xml:space="preserve"> </w:t>
      </w:r>
      <w:r w:rsidRPr="00717464">
        <w:rPr>
          <w:rFonts w:ascii="GHEA Grapalat" w:hAnsi="GHEA Grapalat" w:cs="Sylfaen"/>
          <w:sz w:val="20"/>
          <w:szCs w:val="20"/>
        </w:rPr>
        <w:t>հանգեցնում</w:t>
      </w:r>
      <w:r w:rsidRPr="00717464">
        <w:rPr>
          <w:rFonts w:ascii="GHEA Grapalat" w:hAnsi="GHEA Grapalat" w:cs="Sylfaen"/>
          <w:sz w:val="20"/>
          <w:szCs w:val="20"/>
          <w:lang w:val="es-ES"/>
        </w:rPr>
        <w:t xml:space="preserve"> </w:t>
      </w:r>
      <w:r w:rsidRPr="00717464">
        <w:rPr>
          <w:rFonts w:ascii="GHEA Grapalat" w:hAnsi="GHEA Grapalat" w:cs="Sylfaen"/>
          <w:sz w:val="20"/>
          <w:szCs w:val="20"/>
        </w:rPr>
        <w:t>են</w:t>
      </w:r>
      <w:r w:rsidRPr="00717464">
        <w:rPr>
          <w:rFonts w:ascii="GHEA Grapalat" w:hAnsi="GHEA Grapalat" w:cs="Sylfaen"/>
          <w:sz w:val="20"/>
          <w:szCs w:val="20"/>
          <w:lang w:val="es-ES"/>
        </w:rPr>
        <w:t xml:space="preserve"> </w:t>
      </w:r>
      <w:r w:rsidRPr="00717464">
        <w:rPr>
          <w:rFonts w:ascii="GHEA Grapalat" w:hAnsi="GHEA Grapalat" w:cs="Sylfaen"/>
          <w:sz w:val="20"/>
          <w:szCs w:val="20"/>
        </w:rPr>
        <w:t>վերջինիս</w:t>
      </w:r>
      <w:r w:rsidRPr="00717464">
        <w:rPr>
          <w:rFonts w:ascii="GHEA Grapalat" w:hAnsi="GHEA Grapalat" w:cs="Sylfaen"/>
          <w:sz w:val="20"/>
          <w:szCs w:val="20"/>
          <w:lang w:val="es-ES"/>
        </w:rPr>
        <w:t xml:space="preserve"> </w:t>
      </w:r>
      <w:r w:rsidRPr="00717464">
        <w:rPr>
          <w:rFonts w:ascii="GHEA Grapalat" w:hAnsi="GHEA Grapalat" w:cs="Sylfaen"/>
          <w:sz w:val="20"/>
          <w:szCs w:val="20"/>
        </w:rPr>
        <w:t>հետ</w:t>
      </w:r>
      <w:r w:rsidRPr="00717464">
        <w:rPr>
          <w:rFonts w:ascii="GHEA Grapalat" w:hAnsi="GHEA Grapalat" w:cs="Sylfaen"/>
          <w:sz w:val="20"/>
          <w:szCs w:val="20"/>
          <w:lang w:val="es-ES"/>
        </w:rPr>
        <w:t xml:space="preserve"> </w:t>
      </w:r>
      <w:r w:rsidRPr="00717464">
        <w:rPr>
          <w:rFonts w:ascii="GHEA Grapalat" w:hAnsi="GHEA Grapalat" w:cs="Sylfaen"/>
          <w:sz w:val="20"/>
          <w:szCs w:val="20"/>
        </w:rPr>
        <w:t>փոխկապակցված</w:t>
      </w:r>
      <w:r w:rsidRPr="00717464">
        <w:rPr>
          <w:rFonts w:ascii="GHEA Grapalat" w:hAnsi="GHEA Grapalat" w:cs="Sylfaen"/>
          <w:sz w:val="20"/>
          <w:szCs w:val="20"/>
          <w:lang w:val="es-ES"/>
        </w:rPr>
        <w:t xml:space="preserve"> </w:t>
      </w:r>
      <w:r w:rsidRPr="00717464">
        <w:rPr>
          <w:rFonts w:ascii="GHEA Grapalat" w:hAnsi="GHEA Grapalat" w:cs="Sylfaen"/>
          <w:sz w:val="20"/>
          <w:szCs w:val="20"/>
        </w:rPr>
        <w:t>անձանց</w:t>
      </w:r>
      <w:r w:rsidRPr="00717464">
        <w:rPr>
          <w:rFonts w:ascii="GHEA Grapalat" w:hAnsi="GHEA Grapalat" w:cs="Sylfaen"/>
          <w:sz w:val="20"/>
          <w:szCs w:val="20"/>
          <w:lang w:val="es-ES"/>
        </w:rPr>
        <w:t xml:space="preserve"> </w:t>
      </w:r>
      <w:r w:rsidRPr="00717464">
        <w:rPr>
          <w:rFonts w:ascii="GHEA Grapalat" w:hAnsi="GHEA Grapalat" w:cs="Sylfaen"/>
          <w:sz w:val="20"/>
          <w:szCs w:val="20"/>
        </w:rPr>
        <w:t>գնումների</w:t>
      </w:r>
      <w:r w:rsidRPr="00717464">
        <w:rPr>
          <w:rFonts w:ascii="GHEA Grapalat" w:hAnsi="GHEA Grapalat" w:cs="Sylfaen"/>
          <w:sz w:val="20"/>
          <w:szCs w:val="20"/>
          <w:lang w:val="es-ES"/>
        </w:rPr>
        <w:t xml:space="preserve"> </w:t>
      </w:r>
      <w:r w:rsidRPr="00717464">
        <w:rPr>
          <w:rFonts w:ascii="GHEA Grapalat" w:hAnsi="GHEA Grapalat" w:cs="Sylfaen"/>
          <w:sz w:val="20"/>
          <w:szCs w:val="20"/>
        </w:rPr>
        <w:t>գործընթացին</w:t>
      </w:r>
      <w:r w:rsidRPr="00717464">
        <w:rPr>
          <w:rFonts w:ascii="GHEA Grapalat" w:hAnsi="GHEA Grapalat" w:cs="Sylfaen"/>
          <w:sz w:val="20"/>
          <w:szCs w:val="20"/>
          <w:lang w:val="es-ES"/>
        </w:rPr>
        <w:t xml:space="preserve"> </w:t>
      </w:r>
      <w:r w:rsidRPr="00717464">
        <w:rPr>
          <w:rFonts w:ascii="GHEA Grapalat" w:hAnsi="GHEA Grapalat" w:cs="Sylfaen"/>
          <w:sz w:val="20"/>
          <w:szCs w:val="20"/>
        </w:rPr>
        <w:t>մասնակցության</w:t>
      </w:r>
      <w:r w:rsidRPr="00717464">
        <w:rPr>
          <w:rFonts w:ascii="GHEA Grapalat" w:hAnsi="GHEA Grapalat" w:cs="Sylfaen"/>
          <w:sz w:val="20"/>
          <w:szCs w:val="20"/>
          <w:lang w:val="es-ES"/>
        </w:rPr>
        <w:t xml:space="preserve"> </w:t>
      </w:r>
      <w:r w:rsidRPr="00717464">
        <w:rPr>
          <w:rFonts w:ascii="GHEA Grapalat" w:hAnsi="GHEA Grapalat" w:cs="Sylfaen"/>
          <w:sz w:val="20"/>
          <w:szCs w:val="20"/>
        </w:rPr>
        <w:t>իրավունքի</w:t>
      </w:r>
      <w:r w:rsidRPr="00717464">
        <w:rPr>
          <w:rFonts w:ascii="GHEA Grapalat" w:hAnsi="GHEA Grapalat" w:cs="Sylfaen"/>
          <w:sz w:val="20"/>
          <w:szCs w:val="20"/>
          <w:lang w:val="es-ES"/>
        </w:rPr>
        <w:t xml:space="preserve"> </w:t>
      </w:r>
      <w:r w:rsidRPr="00717464">
        <w:rPr>
          <w:rFonts w:ascii="GHEA Grapalat" w:hAnsi="GHEA Grapalat" w:cs="Sylfaen"/>
          <w:sz w:val="20"/>
          <w:szCs w:val="20"/>
        </w:rPr>
        <w:t>սահմանափակման</w:t>
      </w:r>
      <w:r w:rsidRPr="00717464">
        <w:rPr>
          <w:rFonts w:ascii="GHEA Grapalat" w:hAnsi="GHEA Grapalat" w:cs="Sylfaen"/>
          <w:sz w:val="20"/>
          <w:szCs w:val="20"/>
          <w:lang w:val="es-ES"/>
        </w:rPr>
        <w:t>:</w:t>
      </w:r>
    </w:p>
    <w:p w14:paraId="34D9F30E" w14:textId="77777777" w:rsidR="00717464" w:rsidRPr="0093002B" w:rsidRDefault="00717464" w:rsidP="00717464">
      <w:pPr>
        <w:ind w:firstLine="720"/>
        <w:jc w:val="both"/>
        <w:rPr>
          <w:rFonts w:ascii="GHEA Grapalat" w:hAnsi="GHEA Grapalat"/>
          <w:sz w:val="20"/>
          <w:szCs w:val="20"/>
          <w:lang w:val="es-ES"/>
        </w:rPr>
      </w:pPr>
      <w:r w:rsidRPr="00717464">
        <w:rPr>
          <w:rFonts w:ascii="GHEA Grapalat" w:hAnsi="GHEA Grapalat"/>
          <w:color w:val="000000"/>
          <w:lang w:val="es-ES"/>
        </w:rPr>
        <w:t xml:space="preserve"> </w:t>
      </w:r>
      <w:bookmarkEnd w:id="6"/>
      <w:r w:rsidRPr="00717464">
        <w:rPr>
          <w:rFonts w:ascii="GHEA Grapalat" w:hAnsi="GHEA Grapalat" w:cs="Tahoma"/>
          <w:sz w:val="20"/>
          <w:szCs w:val="20"/>
          <w:lang w:val="es-ES"/>
        </w:rPr>
        <w:t xml:space="preserve"> </w:t>
      </w:r>
      <w:r w:rsidRPr="00717464">
        <w:rPr>
          <w:rFonts w:ascii="GHEA Grapalat" w:hAnsi="GHEA Grapalat" w:cs="Sylfaen"/>
          <w:sz w:val="20"/>
          <w:szCs w:val="20"/>
          <w:lang w:val="hy-AM"/>
        </w:rPr>
        <w:t>Արգելվում</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է</w:t>
      </w:r>
      <w:r w:rsidRPr="00717464">
        <w:rPr>
          <w:rFonts w:ascii="GHEA Grapalat" w:hAnsi="GHEA Grapalat"/>
          <w:sz w:val="20"/>
          <w:szCs w:val="20"/>
          <w:lang w:val="es-ES"/>
        </w:rPr>
        <w:t xml:space="preserve"> </w:t>
      </w:r>
      <w:r w:rsidRPr="00717464">
        <w:rPr>
          <w:rFonts w:ascii="GHEA Grapalat" w:hAnsi="GHEA Grapalat"/>
          <w:sz w:val="20"/>
          <w:szCs w:val="20"/>
          <w:lang w:val="hy-AM"/>
        </w:rPr>
        <w:t>սույն</w:t>
      </w:r>
      <w:r w:rsidRPr="00717464">
        <w:rPr>
          <w:rFonts w:ascii="GHEA Grapalat" w:hAnsi="GHEA Grapalat"/>
          <w:sz w:val="20"/>
          <w:szCs w:val="20"/>
          <w:lang w:val="es-ES"/>
        </w:rPr>
        <w:t xml:space="preserve"> </w:t>
      </w:r>
      <w:r w:rsidRPr="00717464">
        <w:rPr>
          <w:rFonts w:ascii="GHEA Grapalat" w:hAnsi="GHEA Grapalat"/>
          <w:sz w:val="20"/>
          <w:szCs w:val="20"/>
          <w:lang w:val="hy-AM"/>
        </w:rPr>
        <w:t>կետով</w:t>
      </w:r>
      <w:r w:rsidRPr="00717464">
        <w:rPr>
          <w:rFonts w:ascii="GHEA Grapalat" w:hAnsi="GHEA Grapalat"/>
          <w:sz w:val="20"/>
          <w:szCs w:val="20"/>
          <w:lang w:val="es-ES"/>
        </w:rPr>
        <w:t xml:space="preserve"> </w:t>
      </w:r>
      <w:r w:rsidRPr="00717464">
        <w:rPr>
          <w:rFonts w:ascii="GHEA Grapalat" w:hAnsi="GHEA Grapalat"/>
          <w:sz w:val="20"/>
          <w:szCs w:val="20"/>
          <w:lang w:val="hy-AM"/>
        </w:rPr>
        <w:t>սահմանված</w:t>
      </w:r>
      <w:r w:rsidRPr="00717464">
        <w:rPr>
          <w:rFonts w:ascii="GHEA Grapalat" w:hAnsi="GHEA Grapalat"/>
          <w:sz w:val="20"/>
          <w:szCs w:val="20"/>
          <w:lang w:val="es-ES"/>
        </w:rPr>
        <w:t xml:space="preserve"> </w:t>
      </w:r>
      <w:r w:rsidRPr="00717464">
        <w:rPr>
          <w:rFonts w:ascii="GHEA Grapalat" w:hAnsi="GHEA Grapalat"/>
          <w:sz w:val="20"/>
          <w:szCs w:val="20"/>
          <w:lang w:val="hy-AM"/>
        </w:rPr>
        <w:t>փոխկապակցված</w:t>
      </w:r>
      <w:r w:rsidRPr="00717464">
        <w:rPr>
          <w:rFonts w:ascii="GHEA Grapalat" w:hAnsi="GHEA Grapalat"/>
          <w:sz w:val="20"/>
          <w:szCs w:val="20"/>
          <w:lang w:val="es-ES"/>
        </w:rPr>
        <w:t xml:space="preserve"> </w:t>
      </w:r>
      <w:r w:rsidRPr="00717464">
        <w:rPr>
          <w:rFonts w:ascii="GHEA Grapalat" w:hAnsi="GHEA Grapalat"/>
          <w:sz w:val="20"/>
          <w:szCs w:val="20"/>
          <w:lang w:val="hy-AM"/>
        </w:rPr>
        <w:t>անձանց</w:t>
      </w:r>
      <w:r w:rsidRPr="00717464">
        <w:rPr>
          <w:rFonts w:ascii="GHEA Grapalat" w:hAnsi="GHEA Grapalat"/>
          <w:sz w:val="20"/>
          <w:szCs w:val="20"/>
          <w:lang w:val="es-ES"/>
        </w:rPr>
        <w:t xml:space="preserve"> </w:t>
      </w:r>
      <w:r w:rsidRPr="00717464">
        <w:rPr>
          <w:rFonts w:ascii="GHEA Grapalat" w:hAnsi="GHEA Grapalat"/>
          <w:sz w:val="20"/>
          <w:szCs w:val="20"/>
          <w:lang w:val="hy-AM"/>
        </w:rPr>
        <w:t>և</w:t>
      </w:r>
      <w:r w:rsidRPr="00717464">
        <w:rPr>
          <w:rFonts w:ascii="GHEA Grapalat" w:hAnsi="GHEA Grapalat"/>
          <w:sz w:val="20"/>
          <w:szCs w:val="20"/>
          <w:lang w:val="es-ES"/>
        </w:rPr>
        <w:t xml:space="preserve"> (</w:t>
      </w:r>
      <w:r w:rsidRPr="00717464">
        <w:rPr>
          <w:rFonts w:ascii="GHEA Grapalat" w:hAnsi="GHEA Grapalat"/>
          <w:sz w:val="20"/>
          <w:szCs w:val="20"/>
          <w:lang w:val="hy-AM"/>
        </w:rPr>
        <w:t>կամ</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միևնույն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անձի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անձանց</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կողմից</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հիմնադրված</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կամ</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ավելի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քան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հիսուն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տոկոս</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միևնույն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անձի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անձանց</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պատկանող</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բաժնեմաս</w:t>
      </w:r>
      <w:r w:rsidRPr="00717464">
        <w:rPr>
          <w:rFonts w:ascii="GHEA Grapalat" w:hAnsi="GHEA Grapalat"/>
          <w:sz w:val="20"/>
          <w:szCs w:val="20"/>
          <w:lang w:val="es-ES"/>
        </w:rPr>
        <w:t xml:space="preserve"> (</w:t>
      </w:r>
      <w:r w:rsidRPr="00717464">
        <w:rPr>
          <w:rFonts w:ascii="GHEA Grapalat" w:hAnsi="GHEA Grapalat"/>
          <w:sz w:val="20"/>
          <w:szCs w:val="20"/>
          <w:lang w:val="hy-AM"/>
        </w:rPr>
        <w:t>փայաբաժին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ունեցող</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կազմակերպությունների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միաժամանակյա</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մասնակցությունը</w:t>
      </w:r>
      <w:r w:rsidRPr="00717464">
        <w:rPr>
          <w:rFonts w:ascii="GHEA Grapalat" w:hAnsi="GHEA Grapalat"/>
          <w:sz w:val="20"/>
          <w:szCs w:val="20"/>
          <w:lang w:val="es-ES"/>
        </w:rPr>
        <w:t xml:space="preserve"> </w:t>
      </w:r>
      <w:r w:rsidRPr="00717464">
        <w:rPr>
          <w:rFonts w:ascii="GHEA Grapalat" w:hAnsi="GHEA Grapalat"/>
          <w:sz w:val="20"/>
          <w:szCs w:val="20"/>
          <w:lang w:val="hy-AM"/>
        </w:rPr>
        <w:t>սույն</w:t>
      </w:r>
      <w:r w:rsidRPr="00717464">
        <w:rPr>
          <w:rFonts w:ascii="GHEA Grapalat" w:hAnsi="GHEA Grapalat"/>
          <w:sz w:val="20"/>
          <w:szCs w:val="20"/>
          <w:lang w:val="es-ES"/>
        </w:rPr>
        <w:t xml:space="preserve"> </w:t>
      </w:r>
      <w:r w:rsidRPr="00717464">
        <w:rPr>
          <w:rFonts w:ascii="GHEA Grapalat" w:hAnsi="GHEA Grapalat"/>
          <w:sz w:val="20"/>
          <w:szCs w:val="20"/>
          <w:lang w:val="hy-AM"/>
        </w:rPr>
        <w:t xml:space="preserve">ընթացակարգին </w:t>
      </w:r>
      <w:r w:rsidRPr="00717464">
        <w:rPr>
          <w:rFonts w:ascii="GHEA Grapalat" w:hAnsi="GHEA Grapalat" w:cs="Sylfaen"/>
          <w:sz w:val="20"/>
          <w:szCs w:val="20"/>
          <w:lang w:val="es-ES"/>
        </w:rPr>
        <w:t>(</w:t>
      </w:r>
      <w:r w:rsidRPr="00717464">
        <w:rPr>
          <w:rFonts w:ascii="GHEA Grapalat" w:hAnsi="GHEA Grapalat" w:cs="Sylfaen"/>
          <w:sz w:val="20"/>
          <w:szCs w:val="20"/>
          <w:lang w:val="hy-AM"/>
        </w:rPr>
        <w:t>միևնույն</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չափաբաժնին</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բացառությամբ</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պետության</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կամ</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համայնքների</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կողմից</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հիմնադրված</w:t>
      </w:r>
      <w:r w:rsidRPr="00717464">
        <w:rPr>
          <w:rFonts w:ascii="GHEA Grapalat" w:hAnsi="GHEA Grapalat"/>
          <w:sz w:val="20"/>
          <w:szCs w:val="20"/>
          <w:lang w:val="es-ES"/>
        </w:rPr>
        <w:t xml:space="preserve"> </w:t>
      </w:r>
      <w:r w:rsidRPr="00717464">
        <w:rPr>
          <w:rFonts w:ascii="GHEA Grapalat" w:hAnsi="GHEA Grapalat" w:cs="Sylfaen"/>
          <w:sz w:val="20"/>
          <w:szCs w:val="20"/>
          <w:lang w:val="hy-AM"/>
        </w:rPr>
        <w:t>կազմակերպությունների</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և</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կամ</w:t>
      </w:r>
      <w:r w:rsidRPr="00717464">
        <w:rPr>
          <w:rFonts w:ascii="GHEA Grapalat" w:hAnsi="GHEA Grapalat" w:cs="Sylfaen"/>
          <w:sz w:val="20"/>
          <w:szCs w:val="20"/>
          <w:lang w:val="es-ES"/>
        </w:rPr>
        <w:t xml:space="preserve">) </w:t>
      </w:r>
      <w:r w:rsidRPr="00717464">
        <w:rPr>
          <w:rFonts w:ascii="GHEA Grapalat" w:hAnsi="GHEA Grapalat" w:cs="Sylfaen"/>
          <w:sz w:val="20"/>
          <w:lang w:val="hy-AM"/>
        </w:rPr>
        <w:t>համատեղ</w:t>
      </w:r>
      <w:r w:rsidRPr="00717464">
        <w:rPr>
          <w:rFonts w:ascii="GHEA Grapalat" w:hAnsi="GHEA Grapalat" w:cs="Times Armenian"/>
          <w:sz w:val="20"/>
          <w:lang w:val="af-ZA"/>
        </w:rPr>
        <w:t xml:space="preserve"> </w:t>
      </w:r>
      <w:r w:rsidRPr="00717464">
        <w:rPr>
          <w:rFonts w:ascii="GHEA Grapalat" w:hAnsi="GHEA Grapalat" w:cs="Times Armenian"/>
          <w:sz w:val="20"/>
          <w:lang w:val="hy-AM"/>
        </w:rPr>
        <w:t>գ</w:t>
      </w:r>
      <w:r w:rsidRPr="00717464">
        <w:rPr>
          <w:rFonts w:ascii="GHEA Grapalat" w:hAnsi="GHEA Grapalat" w:cs="Sylfaen"/>
          <w:sz w:val="20"/>
          <w:lang w:val="hy-AM"/>
        </w:rPr>
        <w:t>ործունեության</w:t>
      </w:r>
      <w:r w:rsidRPr="00717464">
        <w:rPr>
          <w:rFonts w:ascii="GHEA Grapalat" w:hAnsi="GHEA Grapalat" w:cs="Times Armenian"/>
          <w:sz w:val="20"/>
          <w:lang w:val="af-ZA"/>
        </w:rPr>
        <w:t xml:space="preserve"> </w:t>
      </w:r>
      <w:r w:rsidRPr="00717464">
        <w:rPr>
          <w:rFonts w:ascii="GHEA Grapalat" w:hAnsi="GHEA Grapalat" w:cs="Sylfaen"/>
          <w:sz w:val="20"/>
          <w:lang w:val="hy-AM"/>
        </w:rPr>
        <w:t>կար</w:t>
      </w:r>
      <w:r w:rsidRPr="00717464">
        <w:rPr>
          <w:rFonts w:ascii="GHEA Grapalat" w:hAnsi="GHEA Grapalat" w:cs="Times Armenian"/>
          <w:sz w:val="20"/>
          <w:lang w:val="hy-AM"/>
        </w:rPr>
        <w:t>գ</w:t>
      </w:r>
      <w:r w:rsidRPr="00717464">
        <w:rPr>
          <w:rFonts w:ascii="GHEA Grapalat" w:hAnsi="GHEA Grapalat" w:cs="Sylfaen"/>
          <w:sz w:val="20"/>
          <w:lang w:val="hy-AM"/>
        </w:rPr>
        <w:t>ով</w:t>
      </w:r>
      <w:r w:rsidRPr="00717464">
        <w:rPr>
          <w:rFonts w:ascii="GHEA Grapalat" w:hAnsi="GHEA Grapalat" w:cs="Sylfaen"/>
          <w:sz w:val="20"/>
          <w:lang w:val="af-ZA"/>
        </w:rPr>
        <w:t xml:space="preserve"> </w:t>
      </w:r>
      <w:r w:rsidRPr="00717464">
        <w:rPr>
          <w:rFonts w:ascii="GHEA Grapalat" w:hAnsi="GHEA Grapalat" w:cs="Times Armenian"/>
          <w:sz w:val="20"/>
          <w:lang w:val="af-ZA"/>
        </w:rPr>
        <w:t>(</w:t>
      </w:r>
      <w:r w:rsidRPr="00717464">
        <w:rPr>
          <w:rFonts w:ascii="GHEA Grapalat" w:hAnsi="GHEA Grapalat" w:cs="Sylfaen"/>
          <w:sz w:val="20"/>
          <w:lang w:val="hy-AM"/>
        </w:rPr>
        <w:t>կոնսորցիումով</w:t>
      </w:r>
      <w:r w:rsidRPr="00717464">
        <w:rPr>
          <w:rFonts w:ascii="GHEA Grapalat" w:hAnsi="GHEA Grapalat" w:cs="Times Armenian"/>
          <w:sz w:val="20"/>
          <w:lang w:val="af-ZA"/>
        </w:rPr>
        <w:t xml:space="preserve">) </w:t>
      </w:r>
      <w:r w:rsidRPr="00717464">
        <w:rPr>
          <w:rFonts w:ascii="GHEA Grapalat" w:hAnsi="GHEA Grapalat" w:cs="Times Armenian"/>
          <w:sz w:val="20"/>
          <w:lang w:val="hy-AM"/>
        </w:rPr>
        <w:t>գ</w:t>
      </w:r>
      <w:r w:rsidRPr="00717464">
        <w:rPr>
          <w:rFonts w:ascii="GHEA Grapalat" w:hAnsi="GHEA Grapalat" w:cs="Sylfaen"/>
          <w:sz w:val="20"/>
          <w:lang w:val="hy-AM"/>
        </w:rPr>
        <w:t>նումների</w:t>
      </w:r>
      <w:r w:rsidRPr="00717464">
        <w:rPr>
          <w:rFonts w:ascii="GHEA Grapalat" w:hAnsi="GHEA Grapalat" w:cs="Times Armenian"/>
          <w:sz w:val="20"/>
          <w:lang w:val="af-ZA"/>
        </w:rPr>
        <w:t xml:space="preserve"> </w:t>
      </w:r>
      <w:r w:rsidRPr="00717464">
        <w:rPr>
          <w:rFonts w:ascii="GHEA Grapalat" w:hAnsi="GHEA Grapalat" w:cs="Times Armenian"/>
          <w:sz w:val="20"/>
          <w:lang w:val="hy-AM"/>
        </w:rPr>
        <w:t>գ</w:t>
      </w:r>
      <w:r w:rsidRPr="00717464">
        <w:rPr>
          <w:rFonts w:ascii="GHEA Grapalat" w:hAnsi="GHEA Grapalat" w:cs="Sylfaen"/>
          <w:sz w:val="20"/>
          <w:lang w:val="hy-AM"/>
        </w:rPr>
        <w:t>ործընթացին</w:t>
      </w:r>
      <w:r w:rsidRPr="00717464">
        <w:rPr>
          <w:rFonts w:ascii="GHEA Grapalat" w:hAnsi="GHEA Grapalat" w:cs="Sylfaen"/>
          <w:sz w:val="20"/>
          <w:lang w:val="es-ES"/>
        </w:rPr>
        <w:t xml:space="preserve"> </w:t>
      </w:r>
      <w:r w:rsidRPr="00717464">
        <w:rPr>
          <w:rFonts w:ascii="GHEA Grapalat" w:hAnsi="GHEA Grapalat" w:cs="Sylfaen"/>
          <w:sz w:val="20"/>
          <w:szCs w:val="20"/>
          <w:lang w:val="hy-AM"/>
        </w:rPr>
        <w:t>մասնակցության</w:t>
      </w:r>
      <w:r w:rsidRPr="00717464">
        <w:rPr>
          <w:rFonts w:ascii="GHEA Grapalat" w:hAnsi="GHEA Grapalat" w:cs="Sylfaen"/>
          <w:sz w:val="20"/>
          <w:szCs w:val="20"/>
          <w:lang w:val="es-ES"/>
        </w:rPr>
        <w:t xml:space="preserve"> </w:t>
      </w:r>
      <w:r w:rsidRPr="00717464">
        <w:rPr>
          <w:rFonts w:ascii="GHEA Grapalat" w:hAnsi="GHEA Grapalat" w:cs="Sylfaen"/>
          <w:sz w:val="20"/>
          <w:szCs w:val="20"/>
          <w:lang w:val="hy-AM"/>
        </w:rPr>
        <w:t>դեպքերի</w:t>
      </w:r>
      <w:r w:rsidRPr="00717464">
        <w:rPr>
          <w:rFonts w:ascii="GHEA Grapalat" w:hAnsi="GHEA Grapalat" w:cs="Sylfaen"/>
          <w:sz w:val="20"/>
          <w:szCs w:val="20"/>
          <w:lang w:val="es-ES"/>
        </w:rPr>
        <w:t>:</w:t>
      </w:r>
    </w:p>
    <w:bookmarkEnd w:id="5"/>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r w:rsidRPr="005E1F72">
        <w:rPr>
          <w:rFonts w:ascii="GHEA Grapalat" w:hAnsi="GHEA Grapalat"/>
          <w:sz w:val="20"/>
          <w:szCs w:val="20"/>
        </w:rPr>
        <w:t>Կարգի</w:t>
      </w:r>
      <w:r w:rsidRPr="005E1F72">
        <w:rPr>
          <w:rFonts w:ascii="GHEA Grapalat" w:hAnsi="GHEA Grapalat"/>
          <w:sz w:val="20"/>
          <w:szCs w:val="20"/>
          <w:lang w:val="es-ES"/>
        </w:rPr>
        <w:t xml:space="preserve"> 119-</w:t>
      </w:r>
      <w:r w:rsidRPr="005E1F72">
        <w:rPr>
          <w:rFonts w:ascii="GHEA Grapalat" w:hAnsi="GHEA Grapalat"/>
          <w:sz w:val="20"/>
          <w:szCs w:val="20"/>
        </w:rPr>
        <w:t>րդ</w:t>
      </w:r>
      <w:r w:rsidRPr="005E1F72">
        <w:rPr>
          <w:rFonts w:ascii="GHEA Grapalat" w:hAnsi="GHEA Grapalat"/>
          <w:sz w:val="20"/>
          <w:szCs w:val="20"/>
          <w:lang w:val="es-ES"/>
        </w:rPr>
        <w:t xml:space="preserve"> </w:t>
      </w:r>
      <w:r w:rsidRPr="005E1F72">
        <w:rPr>
          <w:rFonts w:ascii="GHEA Grapalat" w:hAnsi="GHEA Grapalat"/>
          <w:sz w:val="20"/>
          <w:szCs w:val="20"/>
        </w:rPr>
        <w:t>կետի</w:t>
      </w:r>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r w:rsidRPr="00417B96">
        <w:rPr>
          <w:rFonts w:ascii="GHEA Grapalat" w:hAnsi="GHEA Grapalat" w:cs="Sylfaen"/>
          <w:sz w:val="20"/>
        </w:rPr>
        <w:t>պայմանագրի</w:t>
      </w:r>
      <w:r w:rsidRPr="00417B96">
        <w:rPr>
          <w:rFonts w:ascii="GHEA Grapalat" w:hAnsi="GHEA Grapalat" w:cs="Sylfaen"/>
          <w:sz w:val="20"/>
          <w:lang w:val="af-ZA"/>
        </w:rPr>
        <w:t xml:space="preserve"> </w:t>
      </w:r>
      <w:r w:rsidRPr="00417B96">
        <w:rPr>
          <w:rFonts w:ascii="GHEA Grapalat" w:hAnsi="GHEA Grapalat" w:cs="Sylfaen"/>
          <w:sz w:val="20"/>
        </w:rPr>
        <w:t>կողմ</w:t>
      </w:r>
      <w:r w:rsidRPr="00417B96">
        <w:rPr>
          <w:rFonts w:ascii="GHEA Grapalat" w:hAnsi="GHEA Grapalat" w:cs="Sylfaen"/>
          <w:sz w:val="20"/>
          <w:lang w:val="af-ZA"/>
        </w:rPr>
        <w:t xml:space="preserve"> </w:t>
      </w:r>
      <w:r w:rsidRPr="00417B96">
        <w:rPr>
          <w:rFonts w:ascii="GHEA Grapalat" w:hAnsi="GHEA Grapalat" w:cs="Sylfaen"/>
          <w:sz w:val="20"/>
        </w:rPr>
        <w:t>չի</w:t>
      </w:r>
      <w:r w:rsidRPr="00417B96">
        <w:rPr>
          <w:rFonts w:ascii="GHEA Grapalat" w:hAnsi="GHEA Grapalat" w:cs="Sylfaen"/>
          <w:sz w:val="20"/>
          <w:lang w:val="af-ZA"/>
        </w:rPr>
        <w:t xml:space="preserve"> </w:t>
      </w:r>
      <w:r w:rsidRPr="00417B96">
        <w:rPr>
          <w:rFonts w:ascii="GHEA Grapalat" w:hAnsi="GHEA Grapalat" w:cs="Sylfaen"/>
          <w:sz w:val="20"/>
        </w:rPr>
        <w:t>կարող</w:t>
      </w:r>
      <w:r w:rsidRPr="00417B96">
        <w:rPr>
          <w:rFonts w:ascii="GHEA Grapalat" w:hAnsi="GHEA Grapalat" w:cs="Sylfaen"/>
          <w:sz w:val="20"/>
          <w:lang w:val="af-ZA"/>
        </w:rPr>
        <w:t xml:space="preserve"> </w:t>
      </w:r>
      <w:r w:rsidRPr="00417B96">
        <w:rPr>
          <w:rFonts w:ascii="GHEA Grapalat" w:hAnsi="GHEA Grapalat" w:cs="Sylfaen"/>
          <w:sz w:val="20"/>
        </w:rPr>
        <w:t>հանդիսանալ</w:t>
      </w:r>
      <w:r w:rsidRPr="00417B96">
        <w:rPr>
          <w:rFonts w:ascii="GHEA Grapalat" w:hAnsi="GHEA Grapalat" w:cs="Sylfaen"/>
          <w:sz w:val="20"/>
          <w:lang w:val="af-ZA"/>
        </w:rPr>
        <w:t xml:space="preserve"> </w:t>
      </w:r>
      <w:r w:rsidRPr="00417B96">
        <w:rPr>
          <w:rFonts w:ascii="GHEA Grapalat" w:hAnsi="GHEA Grapalat" w:cs="Sylfaen"/>
          <w:sz w:val="20"/>
        </w:rPr>
        <w:t>սույն</w:t>
      </w:r>
      <w:r w:rsidRPr="00417B96">
        <w:rPr>
          <w:rFonts w:ascii="GHEA Grapalat" w:hAnsi="GHEA Grapalat" w:cs="Sylfaen"/>
          <w:sz w:val="20"/>
          <w:lang w:val="af-ZA"/>
        </w:rPr>
        <w:t xml:space="preserve"> </w:t>
      </w:r>
      <w:r w:rsidRPr="00417B96">
        <w:rPr>
          <w:rFonts w:ascii="GHEA Grapalat" w:hAnsi="GHEA Grapalat" w:cs="Sylfaen"/>
          <w:sz w:val="20"/>
        </w:rPr>
        <w:t>ընթացակարգին</w:t>
      </w:r>
      <w:r w:rsidRPr="00417B96">
        <w:rPr>
          <w:rFonts w:ascii="GHEA Grapalat" w:hAnsi="GHEA Grapalat" w:cs="Sylfaen"/>
          <w:sz w:val="20"/>
          <w:lang w:val="af-ZA"/>
        </w:rPr>
        <w:t xml:space="preserve"> (</w:t>
      </w:r>
      <w:r w:rsidRPr="00417B96">
        <w:rPr>
          <w:rFonts w:ascii="GHEA Grapalat" w:hAnsi="GHEA Grapalat" w:cs="Sylfaen"/>
          <w:sz w:val="20"/>
        </w:rPr>
        <w:t>միևնույն</w:t>
      </w:r>
      <w:r w:rsidRPr="00417B96">
        <w:rPr>
          <w:rFonts w:ascii="GHEA Grapalat" w:hAnsi="GHEA Grapalat" w:cs="Sylfaen"/>
          <w:sz w:val="20"/>
          <w:lang w:val="af-ZA"/>
        </w:rPr>
        <w:t xml:space="preserve"> </w:t>
      </w:r>
      <w:r w:rsidRPr="00417B96">
        <w:rPr>
          <w:rFonts w:ascii="GHEA Grapalat" w:hAnsi="GHEA Grapalat" w:cs="Sylfaen"/>
          <w:sz w:val="20"/>
        </w:rPr>
        <w:t>չափաբաժնին</w:t>
      </w:r>
      <w:r w:rsidRPr="00417B96">
        <w:rPr>
          <w:rFonts w:ascii="GHEA Grapalat" w:hAnsi="GHEA Grapalat" w:cs="Sylfaen"/>
          <w:sz w:val="20"/>
          <w:lang w:val="af-ZA"/>
        </w:rPr>
        <w:t xml:space="preserve">) </w:t>
      </w:r>
      <w:r w:rsidRPr="00417B96">
        <w:rPr>
          <w:rFonts w:ascii="GHEA Grapalat" w:hAnsi="GHEA Grapalat" w:cs="Sylfaen"/>
          <w:sz w:val="20"/>
        </w:rPr>
        <w:t>մասնակցելու</w:t>
      </w:r>
      <w:r w:rsidRPr="00417B96">
        <w:rPr>
          <w:rFonts w:ascii="GHEA Grapalat" w:hAnsi="GHEA Grapalat" w:cs="Sylfaen"/>
          <w:sz w:val="20"/>
          <w:lang w:val="af-ZA"/>
        </w:rPr>
        <w:t xml:space="preserve"> </w:t>
      </w:r>
      <w:r w:rsidRPr="00417B96">
        <w:rPr>
          <w:rFonts w:ascii="GHEA Grapalat" w:hAnsi="GHEA Grapalat" w:cs="Sylfaen"/>
          <w:sz w:val="20"/>
        </w:rPr>
        <w:t>նպատակով</w:t>
      </w:r>
      <w:r w:rsidRPr="00417B96">
        <w:rPr>
          <w:rFonts w:ascii="GHEA Grapalat" w:hAnsi="GHEA Grapalat" w:cs="Sylfaen"/>
          <w:sz w:val="20"/>
          <w:lang w:val="af-ZA"/>
        </w:rPr>
        <w:t xml:space="preserve"> </w:t>
      </w:r>
      <w:r w:rsidRPr="00417B96">
        <w:rPr>
          <w:rFonts w:ascii="GHEA Grapalat" w:hAnsi="GHEA Grapalat" w:cs="Sylfaen"/>
          <w:sz w:val="20"/>
        </w:rPr>
        <w:t>հայտ</w:t>
      </w:r>
      <w:r w:rsidRPr="00417B96">
        <w:rPr>
          <w:rFonts w:ascii="GHEA Grapalat" w:hAnsi="GHEA Grapalat" w:cs="Sylfaen"/>
          <w:sz w:val="20"/>
          <w:lang w:val="af-ZA"/>
        </w:rPr>
        <w:t xml:space="preserve"> </w:t>
      </w:r>
      <w:r w:rsidRPr="00417B96">
        <w:rPr>
          <w:rFonts w:ascii="GHEA Grapalat" w:hAnsi="GHEA Grapalat" w:cs="Sylfaen"/>
          <w:sz w:val="20"/>
        </w:rPr>
        <w:t>ներկայացրած</w:t>
      </w:r>
      <w:r w:rsidRPr="00417B96">
        <w:rPr>
          <w:rFonts w:ascii="GHEA Grapalat" w:hAnsi="GHEA Grapalat" w:cs="Sylfaen"/>
          <w:sz w:val="20"/>
          <w:lang w:val="af-ZA"/>
        </w:rPr>
        <w:t xml:space="preserve"> </w:t>
      </w:r>
      <w:r w:rsidRPr="00417B96">
        <w:rPr>
          <w:rFonts w:ascii="GHEA Grapalat" w:hAnsi="GHEA Grapalat" w:cs="Sylfaen"/>
          <w:sz w:val="20"/>
        </w:rPr>
        <w:t>մասնակիցը</w:t>
      </w:r>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r w:rsidRPr="00330A00">
        <w:rPr>
          <w:rFonts w:ascii="GHEA Grapalat" w:hAnsi="GHEA Grapalat" w:cs="Sylfaen"/>
          <w:lang w:val="en-US"/>
        </w:rPr>
        <w:t>միևնույն</w:t>
      </w:r>
      <w:r w:rsidRPr="00406C77">
        <w:rPr>
          <w:rFonts w:ascii="GHEA Grapalat" w:hAnsi="GHEA Grapalat" w:cs="Sylfaen"/>
        </w:rPr>
        <w:t xml:space="preserve"> </w:t>
      </w:r>
      <w:r w:rsidRPr="00330A00">
        <w:rPr>
          <w:rFonts w:ascii="GHEA Grapalat" w:hAnsi="GHEA Grapalat" w:cs="Sylfaen"/>
          <w:lang w:val="en-US"/>
        </w:rPr>
        <w:t>չափաբաժնին</w:t>
      </w:r>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r w:rsidRPr="005E1F72">
        <w:rPr>
          <w:rFonts w:ascii="GHEA Grapalat" w:hAnsi="GHEA Grapalat" w:cs="Sylfaen"/>
          <w:sz w:val="20"/>
        </w:rPr>
        <w:t>Օրենքի</w:t>
      </w:r>
      <w:r w:rsidRPr="005E1F72">
        <w:rPr>
          <w:rFonts w:ascii="GHEA Grapalat" w:hAnsi="GHEA Grapalat" w:cs="Arial"/>
          <w:sz w:val="20"/>
          <w:lang w:val="af-ZA"/>
        </w:rPr>
        <w:t xml:space="preserve"> 29-</w:t>
      </w:r>
      <w:r w:rsidRPr="005E1F72">
        <w:rPr>
          <w:rFonts w:ascii="GHEA Grapalat" w:hAnsi="GHEA Grapalat" w:cs="Sylfaen"/>
          <w:sz w:val="20"/>
        </w:rPr>
        <w:t>րդ</w:t>
      </w:r>
      <w:r w:rsidRPr="005E1F72">
        <w:rPr>
          <w:rFonts w:ascii="GHEA Grapalat" w:hAnsi="GHEA Grapalat" w:cs="Arial"/>
          <w:sz w:val="20"/>
          <w:lang w:val="af-ZA"/>
        </w:rPr>
        <w:t xml:space="preserve"> </w:t>
      </w:r>
      <w:r w:rsidRPr="005E1F72">
        <w:rPr>
          <w:rFonts w:ascii="GHEA Grapalat" w:hAnsi="GHEA Grapalat" w:cs="Sylfaen"/>
          <w:sz w:val="20"/>
        </w:rPr>
        <w:t>հոդվածի</w:t>
      </w:r>
      <w:r w:rsidRPr="005E1F72">
        <w:rPr>
          <w:rFonts w:ascii="GHEA Grapalat" w:hAnsi="GHEA Grapalat" w:cs="Arial"/>
          <w:sz w:val="20"/>
          <w:lang w:val="af-ZA"/>
        </w:rPr>
        <w:t xml:space="preserve"> </w:t>
      </w:r>
      <w:r w:rsidRPr="005E1F72">
        <w:rPr>
          <w:rFonts w:ascii="GHEA Grapalat" w:hAnsi="GHEA Grapalat" w:cs="Sylfaen"/>
          <w:sz w:val="20"/>
        </w:rPr>
        <w:t>համաձայն</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պատվիրատուից</w:t>
      </w:r>
      <w:r w:rsidRPr="005E1F72">
        <w:rPr>
          <w:rFonts w:ascii="GHEA Grapalat" w:hAnsi="GHEA Grapalat" w:cs="Arial"/>
          <w:sz w:val="20"/>
          <w:lang w:val="af-ZA"/>
        </w:rPr>
        <w:t xml:space="preserve"> </w:t>
      </w:r>
      <w:r w:rsidRPr="005E1F72">
        <w:rPr>
          <w:rFonts w:ascii="GHEA Grapalat" w:hAnsi="GHEA Grapalat" w:cs="Sylfaen"/>
          <w:sz w:val="20"/>
        </w:rPr>
        <w:t>պահանջել</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r w:rsidRPr="005E1F72">
        <w:rPr>
          <w:rFonts w:ascii="GHEA Grapalat" w:hAnsi="GHEA Grapalat" w:cs="Sylfaen"/>
          <w:sz w:val="20"/>
        </w:rPr>
        <w:t>Մասնակիցն</w:t>
      </w:r>
      <w:r w:rsidRPr="005E1F72">
        <w:rPr>
          <w:rFonts w:ascii="GHEA Grapalat" w:hAnsi="GHEA Grapalat" w:cs="Arial"/>
          <w:sz w:val="20"/>
          <w:lang w:val="af-ZA"/>
        </w:rPr>
        <w:t xml:space="preserve"> </w:t>
      </w:r>
      <w:r w:rsidRPr="005E1F72">
        <w:rPr>
          <w:rFonts w:ascii="GHEA Grapalat" w:hAnsi="GHEA Grapalat" w:cs="Sylfaen"/>
          <w:sz w:val="20"/>
        </w:rPr>
        <w:t>իրավունք</w:t>
      </w:r>
      <w:r w:rsidRPr="005E1F72">
        <w:rPr>
          <w:rFonts w:ascii="GHEA Grapalat" w:hAnsi="GHEA Grapalat" w:cs="Arial"/>
          <w:sz w:val="20"/>
          <w:lang w:val="af-ZA"/>
        </w:rPr>
        <w:t xml:space="preserve"> </w:t>
      </w:r>
      <w:r w:rsidRPr="005E1F72">
        <w:rPr>
          <w:rFonts w:ascii="GHEA Grapalat" w:hAnsi="GHEA Grapalat" w:cs="Sylfaen"/>
          <w:sz w:val="20"/>
        </w:rPr>
        <w:t>ունի</w:t>
      </w:r>
      <w:r w:rsidRPr="005E1F72">
        <w:rPr>
          <w:rFonts w:ascii="GHEA Grapalat" w:hAnsi="GHEA Grapalat" w:cs="Arial"/>
          <w:sz w:val="20"/>
          <w:lang w:val="af-ZA"/>
        </w:rPr>
        <w:t xml:space="preserve"> </w:t>
      </w:r>
      <w:r w:rsidRPr="005E1F72">
        <w:rPr>
          <w:rFonts w:ascii="GHEA Grapalat" w:hAnsi="GHEA Grapalat" w:cs="Sylfaen"/>
          <w:sz w:val="20"/>
        </w:rPr>
        <w:t>հայտերի</w:t>
      </w:r>
      <w:r w:rsidRPr="005E1F72">
        <w:rPr>
          <w:rFonts w:ascii="GHEA Grapalat" w:hAnsi="GHEA Grapalat" w:cs="Arial"/>
          <w:sz w:val="20"/>
          <w:lang w:val="af-ZA"/>
        </w:rPr>
        <w:t xml:space="preserve"> </w:t>
      </w:r>
      <w:r w:rsidRPr="005E1F72">
        <w:rPr>
          <w:rFonts w:ascii="GHEA Grapalat" w:hAnsi="GHEA Grapalat" w:cs="Sylfaen"/>
          <w:sz w:val="20"/>
        </w:rPr>
        <w:t>ներկայացման</w:t>
      </w:r>
      <w:r w:rsidRPr="005E1F72">
        <w:rPr>
          <w:rFonts w:ascii="GHEA Grapalat" w:hAnsi="GHEA Grapalat" w:cs="Arial"/>
          <w:sz w:val="20"/>
          <w:lang w:val="af-ZA"/>
        </w:rPr>
        <w:t xml:space="preserve"> </w:t>
      </w:r>
      <w:r w:rsidRPr="005E1F72">
        <w:rPr>
          <w:rFonts w:ascii="GHEA Grapalat" w:hAnsi="GHEA Grapalat" w:cs="Sylfaen"/>
          <w:sz w:val="20"/>
        </w:rPr>
        <w:t>վերջնաժամկետը</w:t>
      </w:r>
      <w:r w:rsidRPr="005E1F72">
        <w:rPr>
          <w:rFonts w:ascii="GHEA Grapalat" w:hAnsi="GHEA Grapalat" w:cs="Arial"/>
          <w:sz w:val="20"/>
          <w:lang w:val="af-ZA"/>
        </w:rPr>
        <w:t xml:space="preserve"> </w:t>
      </w:r>
      <w:r w:rsidRPr="005E1F72">
        <w:rPr>
          <w:rFonts w:ascii="GHEA Grapalat" w:hAnsi="GHEA Grapalat" w:cs="Sylfaen"/>
          <w:sz w:val="20"/>
        </w:rPr>
        <w:t>լրանալուց</w:t>
      </w:r>
      <w:r w:rsidRPr="005E1F72">
        <w:rPr>
          <w:rFonts w:ascii="GHEA Grapalat" w:hAnsi="GHEA Grapalat" w:cs="Arial"/>
          <w:sz w:val="20"/>
          <w:lang w:val="af-ZA"/>
        </w:rPr>
        <w:t xml:space="preserve"> </w:t>
      </w:r>
      <w:r w:rsidRPr="005E1F72">
        <w:rPr>
          <w:rFonts w:ascii="GHEA Grapalat" w:hAnsi="GHEA Grapalat" w:cs="Sylfaen"/>
          <w:sz w:val="20"/>
        </w:rPr>
        <w:t>առնվազն</w:t>
      </w:r>
      <w:r w:rsidRPr="005E1F72">
        <w:rPr>
          <w:rFonts w:ascii="GHEA Grapalat" w:hAnsi="GHEA Grapalat" w:cs="Arial"/>
          <w:sz w:val="20"/>
          <w:lang w:val="af-ZA"/>
        </w:rPr>
        <w:t xml:space="preserve"> </w:t>
      </w:r>
      <w:r w:rsidRPr="005E1F72">
        <w:rPr>
          <w:rFonts w:ascii="GHEA Grapalat" w:hAnsi="GHEA Grapalat" w:cs="Sylfaen"/>
          <w:sz w:val="20"/>
        </w:rPr>
        <w:t>հինգ</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w:t>
      </w:r>
      <w:r w:rsidRPr="005E1F72">
        <w:rPr>
          <w:rFonts w:ascii="GHEA Grapalat" w:hAnsi="GHEA Grapalat" w:cs="Sylfaen"/>
          <w:sz w:val="20"/>
          <w:lang w:val="af-ZA"/>
        </w:rPr>
        <w:t xml:space="preserve"> </w:t>
      </w:r>
      <w:r w:rsidRPr="005E1F72">
        <w:rPr>
          <w:rFonts w:ascii="GHEA Grapalat" w:hAnsi="GHEA Grapalat" w:cs="Sylfaen"/>
          <w:sz w:val="20"/>
        </w:rPr>
        <w:t>առաջ</w:t>
      </w:r>
      <w:r w:rsidRPr="005E1F72">
        <w:rPr>
          <w:rFonts w:ascii="GHEA Grapalat" w:hAnsi="GHEA Grapalat" w:cs="Arial"/>
          <w:sz w:val="20"/>
          <w:lang w:val="af-ZA"/>
        </w:rPr>
        <w:t xml:space="preserve"> </w:t>
      </w:r>
      <w:r w:rsidRPr="005E1F72">
        <w:rPr>
          <w:rFonts w:ascii="GHEA Grapalat" w:hAnsi="GHEA Grapalat" w:cs="Arial"/>
          <w:sz w:val="20"/>
        </w:rPr>
        <w:t>համակարգի</w:t>
      </w:r>
      <w:r w:rsidRPr="005E1F72">
        <w:rPr>
          <w:rFonts w:ascii="GHEA Grapalat" w:hAnsi="GHEA Grapalat" w:cs="Arial"/>
          <w:sz w:val="20"/>
          <w:lang w:val="af-ZA"/>
        </w:rPr>
        <w:t xml:space="preserve"> </w:t>
      </w:r>
      <w:r w:rsidRPr="005E1F72">
        <w:rPr>
          <w:rFonts w:ascii="GHEA Grapalat" w:hAnsi="GHEA Grapalat" w:cs="Arial"/>
          <w:sz w:val="20"/>
        </w:rPr>
        <w:t>միջոցով</w:t>
      </w:r>
      <w:r w:rsidRPr="005E1F72">
        <w:rPr>
          <w:rFonts w:ascii="GHEA Grapalat" w:hAnsi="GHEA Grapalat" w:cs="Arial"/>
          <w:sz w:val="20"/>
          <w:lang w:val="af-ZA"/>
        </w:rPr>
        <w:t xml:space="preserve"> </w:t>
      </w:r>
      <w:r w:rsidRPr="005E1F72">
        <w:rPr>
          <w:rFonts w:ascii="GHEA Grapalat" w:hAnsi="GHEA Grapalat" w:cs="Sylfaen"/>
          <w:sz w:val="20"/>
        </w:rPr>
        <w:t>հանձնաժողովից</w:t>
      </w:r>
      <w:r w:rsidRPr="005E1F72">
        <w:rPr>
          <w:rFonts w:ascii="GHEA Grapalat" w:hAnsi="GHEA Grapalat" w:cs="Sylfaen"/>
          <w:sz w:val="20"/>
          <w:lang w:val="af-ZA"/>
        </w:rPr>
        <w:t xml:space="preserve"> </w:t>
      </w:r>
      <w:r w:rsidRPr="005E1F72">
        <w:rPr>
          <w:rFonts w:ascii="GHEA Grapalat" w:hAnsi="GHEA Grapalat" w:cs="Sylfaen"/>
          <w:sz w:val="20"/>
        </w:rPr>
        <w:t>պահանջելու</w:t>
      </w:r>
      <w:r w:rsidRPr="005E1F72">
        <w:rPr>
          <w:rFonts w:ascii="GHEA Grapalat" w:hAnsi="GHEA Grapalat" w:cs="Arial"/>
          <w:sz w:val="20"/>
          <w:lang w:val="af-ZA"/>
        </w:rPr>
        <w:t xml:space="preserve"> </w:t>
      </w:r>
      <w:r w:rsidRPr="005E1F72">
        <w:rPr>
          <w:rFonts w:ascii="GHEA Grapalat" w:hAnsi="GHEA Grapalat" w:cs="Sylfaen"/>
          <w:sz w:val="20"/>
        </w:rPr>
        <w:t>հրավերի</w:t>
      </w:r>
      <w:r w:rsidRPr="005E1F72">
        <w:rPr>
          <w:rFonts w:ascii="GHEA Grapalat" w:hAnsi="GHEA Grapalat" w:cs="Arial"/>
          <w:sz w:val="20"/>
          <w:lang w:val="af-ZA"/>
        </w:rPr>
        <w:t xml:space="preserve"> </w:t>
      </w:r>
      <w:r w:rsidRPr="005E1F72">
        <w:rPr>
          <w:rFonts w:ascii="GHEA Grapalat" w:hAnsi="GHEA Grapalat" w:cs="Sylfaen"/>
          <w:sz w:val="20"/>
        </w:rPr>
        <w:t>պարզաբանում</w:t>
      </w:r>
      <w:r w:rsidRPr="005E1F72">
        <w:rPr>
          <w:rFonts w:ascii="GHEA Grapalat" w:hAnsi="GHEA Grapalat" w:cs="Tahoma"/>
          <w:sz w:val="20"/>
        </w:rPr>
        <w:t>։</w:t>
      </w:r>
      <w:r w:rsidRPr="005E1F72">
        <w:rPr>
          <w:rFonts w:ascii="GHEA Grapalat" w:hAnsi="GHEA Grapalat"/>
          <w:sz w:val="20"/>
          <w:lang w:val="af-ZA"/>
        </w:rPr>
        <w:t xml:space="preserve"> </w:t>
      </w:r>
      <w:r w:rsidRPr="005E1F72">
        <w:rPr>
          <w:rFonts w:ascii="GHEA Grapalat" w:hAnsi="GHEA Grapalat"/>
          <w:sz w:val="20"/>
        </w:rPr>
        <w:t>Հանձնաժողովը</w:t>
      </w:r>
      <w:r w:rsidRPr="005E1F72">
        <w:rPr>
          <w:rFonts w:ascii="GHEA Grapalat" w:hAnsi="GHEA Grapalat"/>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ասնակցին</w:t>
      </w:r>
      <w:r w:rsidRPr="005E1F72">
        <w:rPr>
          <w:rFonts w:ascii="GHEA Grapalat" w:hAnsi="GHEA Grapalat" w:cs="Arial"/>
          <w:sz w:val="20"/>
          <w:lang w:val="af-ZA"/>
        </w:rPr>
        <w:t xml:space="preserve"> </w:t>
      </w:r>
      <w:r w:rsidRPr="005E1F72">
        <w:rPr>
          <w:rFonts w:ascii="GHEA Grapalat" w:hAnsi="GHEA Grapalat" w:cs="Sylfaen"/>
          <w:sz w:val="20"/>
        </w:rPr>
        <w:t>պարզաբանումը</w:t>
      </w:r>
      <w:r w:rsidRPr="005E1F72">
        <w:rPr>
          <w:rFonts w:ascii="GHEA Grapalat" w:hAnsi="GHEA Grapalat" w:cs="Arial"/>
          <w:sz w:val="20"/>
          <w:lang w:val="af-ZA"/>
        </w:rPr>
        <w:t xml:space="preserve"> </w:t>
      </w:r>
      <w:r w:rsidRPr="005E1F72">
        <w:rPr>
          <w:rFonts w:ascii="GHEA Grapalat" w:hAnsi="GHEA Grapalat" w:cs="Sylfaen"/>
          <w:sz w:val="20"/>
        </w:rPr>
        <w:t>տրամադրում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r w:rsidRPr="005E1F72">
        <w:rPr>
          <w:rFonts w:ascii="GHEA Grapalat" w:hAnsi="GHEA Grapalat" w:cs="Sylfaen"/>
          <w:sz w:val="20"/>
        </w:rPr>
        <w:t>համակարգի</w:t>
      </w:r>
      <w:r w:rsidRPr="005E1F72">
        <w:rPr>
          <w:rFonts w:ascii="GHEA Grapalat" w:hAnsi="GHEA Grapalat" w:cs="Sylfaen"/>
          <w:sz w:val="20"/>
          <w:lang w:val="af-ZA"/>
        </w:rPr>
        <w:t xml:space="preserve"> </w:t>
      </w:r>
      <w:r w:rsidRPr="005E1F72">
        <w:rPr>
          <w:rFonts w:ascii="GHEA Grapalat" w:hAnsi="GHEA Grapalat" w:cs="Sylfaen"/>
          <w:sz w:val="20"/>
        </w:rPr>
        <w:t>միջոցով</w:t>
      </w:r>
      <w:r w:rsidRPr="005E1F72">
        <w:rPr>
          <w:rFonts w:ascii="GHEA Grapalat" w:hAnsi="GHEA Grapalat" w:cs="Sylfaen"/>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ստանալու</w:t>
      </w:r>
      <w:r w:rsidRPr="005E1F72">
        <w:rPr>
          <w:rFonts w:ascii="GHEA Grapalat" w:hAnsi="GHEA Grapalat" w:cs="Arial"/>
          <w:sz w:val="20"/>
          <w:lang w:val="af-ZA"/>
        </w:rPr>
        <w:t xml:space="preserve"> </w:t>
      </w:r>
      <w:r w:rsidRPr="005E1F72">
        <w:rPr>
          <w:rFonts w:ascii="GHEA Grapalat" w:hAnsi="GHEA Grapalat" w:cs="Sylfaen"/>
          <w:sz w:val="20"/>
        </w:rPr>
        <w:t>օրվան</w:t>
      </w:r>
      <w:r w:rsidRPr="005E1F72">
        <w:rPr>
          <w:rFonts w:ascii="GHEA Grapalat" w:hAnsi="GHEA Grapalat" w:cs="Arial"/>
          <w:sz w:val="20"/>
          <w:lang w:val="af-ZA"/>
        </w:rPr>
        <w:t xml:space="preserve"> </w:t>
      </w:r>
      <w:r w:rsidRPr="005E1F72">
        <w:rPr>
          <w:rFonts w:ascii="GHEA Grapalat" w:hAnsi="GHEA Grapalat" w:cs="Sylfaen"/>
          <w:sz w:val="20"/>
        </w:rPr>
        <w:t>հաջորդող</w:t>
      </w:r>
      <w:r w:rsidRPr="005E1F72">
        <w:rPr>
          <w:rFonts w:ascii="GHEA Grapalat" w:hAnsi="GHEA Grapalat" w:cs="Arial"/>
          <w:sz w:val="20"/>
          <w:lang w:val="af-ZA"/>
        </w:rPr>
        <w:t xml:space="preserve"> </w:t>
      </w:r>
      <w:r w:rsidRPr="005E1F72">
        <w:rPr>
          <w:rFonts w:ascii="GHEA Grapalat" w:hAnsi="GHEA Grapalat" w:cs="Sylfaen"/>
          <w:sz w:val="20"/>
        </w:rPr>
        <w:t>երկու</w:t>
      </w:r>
      <w:r w:rsidRPr="005E1F72">
        <w:rPr>
          <w:rFonts w:ascii="GHEA Grapalat" w:hAnsi="GHEA Grapalat" w:cs="Arial"/>
          <w:sz w:val="20"/>
          <w:lang w:val="af-ZA"/>
        </w:rPr>
        <w:t xml:space="preserve"> </w:t>
      </w:r>
      <w:r w:rsidRPr="005E1F72">
        <w:rPr>
          <w:rFonts w:ascii="GHEA Grapalat" w:hAnsi="GHEA Grapalat" w:cs="Sylfaen"/>
          <w:sz w:val="20"/>
        </w:rPr>
        <w:t>օրացուցային</w:t>
      </w:r>
      <w:r w:rsidRPr="005E1F72">
        <w:rPr>
          <w:rFonts w:ascii="GHEA Grapalat" w:hAnsi="GHEA Grapalat" w:cs="Arial"/>
          <w:sz w:val="20"/>
          <w:lang w:val="af-ZA"/>
        </w:rPr>
        <w:t xml:space="preserve"> </w:t>
      </w:r>
      <w:r w:rsidRPr="005E1F72">
        <w:rPr>
          <w:rFonts w:ascii="GHEA Grapalat" w:hAnsi="GHEA Grapalat" w:cs="Sylfaen"/>
          <w:sz w:val="20"/>
        </w:rPr>
        <w:t>օրվա</w:t>
      </w:r>
      <w:r w:rsidRPr="005E1F72">
        <w:rPr>
          <w:rFonts w:ascii="GHEA Grapalat" w:hAnsi="GHEA Grapalat" w:cs="Arial"/>
          <w:sz w:val="20"/>
          <w:lang w:val="af-ZA"/>
        </w:rPr>
        <w:t xml:space="preserve"> </w:t>
      </w:r>
      <w:r w:rsidRPr="005E1F72">
        <w:rPr>
          <w:rFonts w:ascii="GHEA Grapalat" w:hAnsi="GHEA Grapalat" w:cs="Sylfaen"/>
          <w:sz w:val="20"/>
        </w:rPr>
        <w:t>ընթացքում</w:t>
      </w:r>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r w:rsidRPr="005E1F72">
        <w:rPr>
          <w:rFonts w:ascii="GHEA Grapalat" w:hAnsi="GHEA Grapalat" w:cs="Sylfaen"/>
          <w:sz w:val="20"/>
        </w:rPr>
        <w:t>Հարցման</w:t>
      </w:r>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r w:rsidRPr="005E1F72">
        <w:rPr>
          <w:rFonts w:ascii="GHEA Grapalat" w:hAnsi="GHEA Grapalat" w:cs="Sylfaen"/>
          <w:sz w:val="20"/>
        </w:rPr>
        <w:t>պարզաբանումների</w:t>
      </w:r>
      <w:r w:rsidRPr="005E1F72">
        <w:rPr>
          <w:rFonts w:ascii="GHEA Grapalat" w:hAnsi="GHEA Grapalat" w:cs="Arial"/>
          <w:sz w:val="20"/>
          <w:lang w:val="af-ZA"/>
        </w:rPr>
        <w:t xml:space="preserve"> </w:t>
      </w:r>
      <w:r w:rsidRPr="005E1F72">
        <w:rPr>
          <w:rFonts w:ascii="GHEA Grapalat" w:hAnsi="GHEA Grapalat" w:cs="Sylfaen"/>
          <w:sz w:val="20"/>
        </w:rPr>
        <w:t>բովանդակության</w:t>
      </w:r>
      <w:r w:rsidRPr="005E1F72">
        <w:rPr>
          <w:rFonts w:ascii="GHEA Grapalat" w:hAnsi="GHEA Grapalat" w:cs="Arial"/>
          <w:sz w:val="20"/>
          <w:lang w:val="af-ZA"/>
        </w:rPr>
        <w:t xml:space="preserve"> </w:t>
      </w:r>
      <w:r w:rsidRPr="005E1F72">
        <w:rPr>
          <w:rFonts w:ascii="GHEA Grapalat" w:hAnsi="GHEA Grapalat" w:cs="Sylfaen"/>
          <w:sz w:val="20"/>
        </w:rPr>
        <w:t>մասին</w:t>
      </w:r>
      <w:r w:rsidRPr="005E1F72">
        <w:rPr>
          <w:rFonts w:ascii="GHEA Grapalat" w:hAnsi="GHEA Grapalat" w:cs="Arial"/>
          <w:sz w:val="20"/>
          <w:lang w:val="af-ZA"/>
        </w:rPr>
        <w:t xml:space="preserve"> </w:t>
      </w:r>
      <w:r w:rsidRPr="005E1F72">
        <w:rPr>
          <w:rFonts w:ascii="GHEA Grapalat" w:hAnsi="GHEA Grapalat" w:cs="Sylfaen"/>
          <w:sz w:val="20"/>
        </w:rPr>
        <w:t>հայտարարությունը</w:t>
      </w:r>
      <w:r w:rsidRPr="005E1F72">
        <w:rPr>
          <w:rFonts w:ascii="GHEA Grapalat" w:hAnsi="GHEA Grapalat" w:cs="Arial"/>
          <w:sz w:val="20"/>
          <w:lang w:val="af-ZA"/>
        </w:rPr>
        <w:t xml:space="preserve"> </w:t>
      </w:r>
      <w:r w:rsidRPr="005E1F72">
        <w:rPr>
          <w:rFonts w:ascii="GHEA Grapalat" w:hAnsi="GHEA Grapalat" w:cs="Arial"/>
          <w:sz w:val="20"/>
        </w:rPr>
        <w:t>պարզաբանումը</w:t>
      </w:r>
      <w:r w:rsidRPr="005E1F72">
        <w:rPr>
          <w:rFonts w:ascii="GHEA Grapalat" w:hAnsi="GHEA Grapalat" w:cs="Arial"/>
          <w:sz w:val="20"/>
          <w:lang w:val="af-ZA"/>
        </w:rPr>
        <w:t xml:space="preserve"> </w:t>
      </w:r>
      <w:r w:rsidRPr="005E1F72">
        <w:rPr>
          <w:rFonts w:ascii="GHEA Grapalat" w:hAnsi="GHEA Grapalat" w:cs="Arial"/>
          <w:sz w:val="20"/>
        </w:rPr>
        <w:t>տրամադրելու</w:t>
      </w:r>
      <w:r w:rsidRPr="005E1F72">
        <w:rPr>
          <w:rFonts w:ascii="GHEA Grapalat" w:hAnsi="GHEA Grapalat" w:cs="Arial"/>
          <w:sz w:val="20"/>
          <w:lang w:val="af-ZA"/>
        </w:rPr>
        <w:t xml:space="preserve"> </w:t>
      </w:r>
      <w:r w:rsidRPr="005E1F72">
        <w:rPr>
          <w:rFonts w:ascii="GHEA Grapalat" w:hAnsi="GHEA Grapalat" w:cs="Arial"/>
          <w:sz w:val="20"/>
        </w:rPr>
        <w:t>օրը</w:t>
      </w:r>
      <w:r w:rsidRPr="005E1F72">
        <w:rPr>
          <w:rFonts w:ascii="GHEA Grapalat" w:hAnsi="GHEA Grapalat" w:cs="Arial"/>
          <w:sz w:val="20"/>
          <w:lang w:val="af-ZA"/>
        </w:rPr>
        <w:t xml:space="preserve"> </w:t>
      </w:r>
      <w:r w:rsidRPr="005E1F72">
        <w:rPr>
          <w:rFonts w:ascii="GHEA Grapalat" w:hAnsi="GHEA Grapalat" w:cs="Sylfaen"/>
          <w:sz w:val="20"/>
        </w:rPr>
        <w:t>հրապարակվում</w:t>
      </w:r>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r w:rsidRPr="005E1F72">
        <w:rPr>
          <w:rFonts w:ascii="GHEA Grapalat" w:hAnsi="GHEA Grapalat" w:cs="Arial"/>
          <w:sz w:val="20"/>
        </w:rPr>
        <w:t>համակարգում</w:t>
      </w:r>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r w:rsidRPr="005E1F72">
        <w:rPr>
          <w:rFonts w:ascii="GHEA Grapalat" w:hAnsi="GHEA Grapalat" w:cs="Sylfaen"/>
          <w:sz w:val="20"/>
        </w:rPr>
        <w:t>գործող</w:t>
      </w:r>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Գնումների</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բաժնի</w:t>
      </w:r>
      <w:r w:rsidRPr="005E1F72">
        <w:rPr>
          <w:rFonts w:ascii="GHEA Grapalat" w:hAnsi="GHEA Grapalat" w:cs="Sylfaen"/>
          <w:sz w:val="20"/>
          <w:lang w:val="af-ZA"/>
        </w:rPr>
        <w:t xml:space="preserve"> </w:t>
      </w:r>
      <w:r w:rsidRPr="005E1F72">
        <w:rPr>
          <w:rFonts w:ascii="GHEA Grapalat" w:hAnsi="GHEA Grapalat"/>
          <w:lang w:val="af-ZA"/>
        </w:rPr>
        <w:t>«</w:t>
      </w:r>
      <w:r w:rsidRPr="005E1F72">
        <w:rPr>
          <w:rFonts w:ascii="GHEA Grapalat" w:hAnsi="GHEA Grapalat" w:cs="Sylfaen"/>
          <w:sz w:val="20"/>
        </w:rPr>
        <w:t>Հրավերների</w:t>
      </w:r>
      <w:r w:rsidRPr="005E1F72">
        <w:rPr>
          <w:rFonts w:ascii="GHEA Grapalat" w:hAnsi="GHEA Grapalat" w:cs="Sylfaen"/>
          <w:sz w:val="20"/>
          <w:lang w:val="af-ZA"/>
        </w:rPr>
        <w:t xml:space="preserve"> </w:t>
      </w:r>
      <w:r w:rsidRPr="005E1F72">
        <w:rPr>
          <w:rFonts w:ascii="GHEA Grapalat" w:hAnsi="GHEA Grapalat" w:cs="Sylfaen"/>
          <w:sz w:val="20"/>
        </w:rPr>
        <w:t>պարզաբանումների</w:t>
      </w:r>
      <w:r w:rsidRPr="005E1F72">
        <w:rPr>
          <w:rFonts w:ascii="GHEA Grapalat" w:hAnsi="GHEA Grapalat" w:cs="Sylfaen"/>
          <w:sz w:val="20"/>
          <w:lang w:val="af-ZA"/>
        </w:rPr>
        <w:t xml:space="preserve"> </w:t>
      </w:r>
      <w:r w:rsidRPr="005E1F72">
        <w:rPr>
          <w:rFonts w:ascii="GHEA Grapalat" w:hAnsi="GHEA Grapalat" w:cs="Sylfaen"/>
          <w:sz w:val="20"/>
        </w:rPr>
        <w:t>վերաբերյալ</w:t>
      </w:r>
      <w:r w:rsidRPr="005E1F72">
        <w:rPr>
          <w:rFonts w:ascii="GHEA Grapalat" w:hAnsi="GHEA Grapalat" w:cs="Sylfaen"/>
          <w:sz w:val="20"/>
          <w:lang w:val="af-ZA"/>
        </w:rPr>
        <w:t xml:space="preserve"> </w:t>
      </w:r>
      <w:r w:rsidRPr="005E1F72">
        <w:rPr>
          <w:rFonts w:ascii="GHEA Grapalat" w:hAnsi="GHEA Grapalat" w:cs="Sylfaen"/>
          <w:sz w:val="20"/>
        </w:rPr>
        <w:t>հայտարարություններ</w:t>
      </w:r>
      <w:r w:rsidRPr="005E1F72">
        <w:rPr>
          <w:rFonts w:ascii="GHEA Grapalat" w:hAnsi="GHEA Grapalat"/>
          <w:lang w:val="af-ZA"/>
        </w:rPr>
        <w:t>»</w:t>
      </w:r>
      <w:r w:rsidRPr="005E1F72">
        <w:rPr>
          <w:rFonts w:ascii="GHEA Grapalat" w:hAnsi="GHEA Grapalat" w:cs="Sylfaen"/>
          <w:sz w:val="20"/>
          <w:lang w:val="af-ZA"/>
        </w:rPr>
        <w:t xml:space="preserve"> </w:t>
      </w:r>
      <w:r w:rsidRPr="005E1F72">
        <w:rPr>
          <w:rFonts w:ascii="GHEA Grapalat" w:hAnsi="GHEA Grapalat" w:cs="Sylfaen"/>
          <w:sz w:val="20"/>
        </w:rPr>
        <w:t>ենթաբաբաժնում</w:t>
      </w:r>
      <w:r w:rsidRPr="005E1F72">
        <w:rPr>
          <w:rFonts w:ascii="GHEA Grapalat" w:hAnsi="GHEA Grapalat" w:cs="Sylfaen"/>
          <w:sz w:val="20"/>
          <w:lang w:val="af-ZA"/>
        </w:rPr>
        <w:t xml:space="preserve">` </w:t>
      </w:r>
      <w:r w:rsidRPr="005E1F72">
        <w:rPr>
          <w:rFonts w:ascii="GHEA Grapalat" w:hAnsi="GHEA Grapalat" w:cs="Sylfaen"/>
          <w:sz w:val="20"/>
        </w:rPr>
        <w:t>առանց</w:t>
      </w:r>
      <w:r w:rsidRPr="005E1F72">
        <w:rPr>
          <w:rFonts w:ascii="GHEA Grapalat" w:hAnsi="GHEA Grapalat" w:cs="Arial"/>
          <w:sz w:val="20"/>
          <w:lang w:val="af-ZA"/>
        </w:rPr>
        <w:t xml:space="preserve"> </w:t>
      </w:r>
      <w:r w:rsidRPr="005E1F72">
        <w:rPr>
          <w:rFonts w:ascii="GHEA Grapalat" w:hAnsi="GHEA Grapalat" w:cs="Sylfaen"/>
          <w:sz w:val="20"/>
        </w:rPr>
        <w:t>նշելու</w:t>
      </w:r>
      <w:r w:rsidRPr="005E1F72">
        <w:rPr>
          <w:rFonts w:ascii="GHEA Grapalat" w:hAnsi="GHEA Grapalat" w:cs="Arial"/>
          <w:sz w:val="20"/>
          <w:lang w:val="af-ZA"/>
        </w:rPr>
        <w:t xml:space="preserve"> </w:t>
      </w:r>
      <w:r w:rsidRPr="005E1F72">
        <w:rPr>
          <w:rFonts w:ascii="GHEA Grapalat" w:hAnsi="GHEA Grapalat" w:cs="Sylfaen"/>
          <w:sz w:val="20"/>
        </w:rPr>
        <w:t>հարցումը</w:t>
      </w:r>
      <w:r w:rsidRPr="005E1F72">
        <w:rPr>
          <w:rFonts w:ascii="GHEA Grapalat" w:hAnsi="GHEA Grapalat" w:cs="Arial"/>
          <w:sz w:val="20"/>
          <w:lang w:val="af-ZA"/>
        </w:rPr>
        <w:t xml:space="preserve"> </w:t>
      </w:r>
      <w:r w:rsidRPr="005E1F72">
        <w:rPr>
          <w:rFonts w:ascii="GHEA Grapalat" w:hAnsi="GHEA Grapalat" w:cs="Sylfaen"/>
          <w:sz w:val="20"/>
        </w:rPr>
        <w:t>կատարած</w:t>
      </w:r>
      <w:r w:rsidRPr="005E1F72">
        <w:rPr>
          <w:rFonts w:ascii="GHEA Grapalat" w:hAnsi="GHEA Grapalat" w:cs="Arial"/>
          <w:sz w:val="20"/>
          <w:lang w:val="af-ZA"/>
        </w:rPr>
        <w:t xml:space="preserve"> </w:t>
      </w:r>
      <w:r w:rsidRPr="005E1F72">
        <w:rPr>
          <w:rFonts w:ascii="GHEA Grapalat" w:hAnsi="GHEA Grapalat" w:cs="Arial"/>
          <w:sz w:val="20"/>
        </w:rPr>
        <w:t>մ</w:t>
      </w:r>
      <w:r w:rsidRPr="005E1F72">
        <w:rPr>
          <w:rFonts w:ascii="GHEA Grapalat" w:hAnsi="GHEA Grapalat" w:cs="Sylfaen"/>
          <w:sz w:val="20"/>
        </w:rPr>
        <w:t>ասնակցի</w:t>
      </w:r>
      <w:r w:rsidRPr="005E1F72">
        <w:rPr>
          <w:rFonts w:ascii="GHEA Grapalat" w:hAnsi="GHEA Grapalat" w:cs="Arial"/>
          <w:sz w:val="20"/>
          <w:lang w:val="af-ZA"/>
        </w:rPr>
        <w:t xml:space="preserve"> </w:t>
      </w:r>
      <w:r w:rsidRPr="005E1F72">
        <w:rPr>
          <w:rFonts w:ascii="GHEA Grapalat" w:hAnsi="GHEA Grapalat" w:cs="Sylfaen"/>
          <w:sz w:val="20"/>
        </w:rPr>
        <w:t>տվյալները</w:t>
      </w:r>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r w:rsidRPr="005E1F72">
        <w:rPr>
          <w:rFonts w:ascii="GHEA Grapalat" w:hAnsi="GHEA Grapalat" w:cs="Sylfaen"/>
          <w:sz w:val="20"/>
        </w:rPr>
        <w:t>բաժն</w:t>
      </w:r>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Arial Unicode"/>
          <w:sz w:val="20"/>
        </w:rPr>
        <w:t>սույն</w:t>
      </w:r>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r w:rsidRPr="005E1F72">
        <w:rPr>
          <w:rFonts w:ascii="GHEA Grapalat" w:hAnsi="GHEA Grapalat"/>
          <w:sz w:val="20"/>
          <w:szCs w:val="20"/>
        </w:rPr>
        <w:t>Ընդ</w:t>
      </w:r>
      <w:r w:rsidRPr="005E1F72">
        <w:rPr>
          <w:rFonts w:ascii="GHEA Grapalat" w:hAnsi="GHEA Grapalat"/>
          <w:sz w:val="20"/>
          <w:szCs w:val="20"/>
          <w:lang w:val="af-ZA"/>
        </w:rPr>
        <w:t xml:space="preserve"> </w:t>
      </w:r>
      <w:r w:rsidRPr="005E1F72">
        <w:rPr>
          <w:rFonts w:ascii="GHEA Grapalat" w:hAnsi="GHEA Grapalat"/>
          <w:sz w:val="20"/>
          <w:szCs w:val="20"/>
        </w:rPr>
        <w:t>որում</w:t>
      </w:r>
      <w:r w:rsidRPr="005E1F72">
        <w:rPr>
          <w:rFonts w:ascii="GHEA Grapalat" w:hAnsi="GHEA Grapalat"/>
          <w:sz w:val="20"/>
          <w:szCs w:val="20"/>
          <w:lang w:val="af-ZA"/>
        </w:rPr>
        <w:t xml:space="preserve">, </w:t>
      </w:r>
      <w:r w:rsidRPr="005E1F72">
        <w:rPr>
          <w:rFonts w:ascii="GHEA Grapalat" w:hAnsi="GHEA Grapalat"/>
          <w:sz w:val="20"/>
          <w:szCs w:val="20"/>
        </w:rPr>
        <w:t>մասնակիցը</w:t>
      </w:r>
      <w:r w:rsidRPr="005E1F72">
        <w:rPr>
          <w:rFonts w:ascii="GHEA Grapalat" w:hAnsi="GHEA Grapalat"/>
          <w:sz w:val="20"/>
          <w:szCs w:val="20"/>
          <w:lang w:val="af-ZA"/>
        </w:rPr>
        <w:t xml:space="preserve"> </w:t>
      </w:r>
      <w:r w:rsidRPr="005E1F72">
        <w:rPr>
          <w:rFonts w:ascii="GHEA Grapalat" w:hAnsi="GHEA Grapalat"/>
          <w:sz w:val="20"/>
          <w:szCs w:val="20"/>
        </w:rPr>
        <w:t>գրավոր</w:t>
      </w:r>
      <w:r w:rsidRPr="005E1F72">
        <w:rPr>
          <w:rFonts w:ascii="GHEA Grapalat" w:hAnsi="GHEA Grapalat"/>
          <w:sz w:val="20"/>
          <w:szCs w:val="20"/>
          <w:lang w:val="af-ZA"/>
        </w:rPr>
        <w:t xml:space="preserve"> </w:t>
      </w:r>
      <w:r w:rsidRPr="005E1F72">
        <w:rPr>
          <w:rFonts w:ascii="GHEA Grapalat" w:hAnsi="GHEA Grapalat"/>
          <w:sz w:val="20"/>
          <w:szCs w:val="20"/>
        </w:rPr>
        <w:t>ծանուցվում</w:t>
      </w:r>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r w:rsidRPr="005E1F72">
        <w:rPr>
          <w:rFonts w:ascii="GHEA Grapalat" w:hAnsi="GHEA Grapalat"/>
          <w:sz w:val="20"/>
          <w:szCs w:val="20"/>
        </w:rPr>
        <w:t>պարզաբանում</w:t>
      </w:r>
      <w:r w:rsidRPr="005E1F72">
        <w:rPr>
          <w:rFonts w:ascii="GHEA Grapalat" w:hAnsi="GHEA Grapalat"/>
          <w:sz w:val="20"/>
          <w:szCs w:val="20"/>
          <w:lang w:val="af-ZA"/>
        </w:rPr>
        <w:t xml:space="preserve"> </w:t>
      </w:r>
      <w:r w:rsidRPr="005E1F72">
        <w:rPr>
          <w:rFonts w:ascii="GHEA Grapalat" w:hAnsi="GHEA Grapalat"/>
          <w:sz w:val="20"/>
          <w:szCs w:val="20"/>
        </w:rPr>
        <w:t>չտրամադրելու</w:t>
      </w:r>
      <w:r w:rsidRPr="005E1F72">
        <w:rPr>
          <w:rFonts w:ascii="GHEA Grapalat" w:hAnsi="GHEA Grapalat"/>
          <w:sz w:val="20"/>
          <w:szCs w:val="20"/>
          <w:lang w:val="af-ZA"/>
        </w:rPr>
        <w:t xml:space="preserve"> </w:t>
      </w:r>
      <w:r w:rsidRPr="005E1F72">
        <w:rPr>
          <w:rFonts w:ascii="GHEA Grapalat" w:hAnsi="GHEA Grapalat"/>
          <w:sz w:val="20"/>
          <w:szCs w:val="20"/>
        </w:rPr>
        <w:t>հիմքերի</w:t>
      </w:r>
      <w:r w:rsidRPr="005E1F72">
        <w:rPr>
          <w:rFonts w:ascii="GHEA Grapalat" w:hAnsi="GHEA Grapalat"/>
          <w:sz w:val="20"/>
          <w:szCs w:val="20"/>
          <w:lang w:val="af-ZA"/>
        </w:rPr>
        <w:t xml:space="preserve"> </w:t>
      </w:r>
      <w:r w:rsidRPr="005E1F72">
        <w:rPr>
          <w:rFonts w:ascii="GHEA Grapalat" w:hAnsi="GHEA Grapalat"/>
          <w:sz w:val="20"/>
          <w:szCs w:val="20"/>
        </w:rPr>
        <w:t>մասին</w:t>
      </w:r>
      <w:r w:rsidRPr="005E1F72">
        <w:rPr>
          <w:rFonts w:ascii="GHEA Grapalat" w:hAnsi="GHEA Grapalat"/>
          <w:sz w:val="20"/>
          <w:szCs w:val="20"/>
          <w:lang w:val="af-ZA"/>
        </w:rPr>
        <w:t xml:space="preserve">` </w:t>
      </w:r>
      <w:r w:rsidRPr="005E1F72">
        <w:rPr>
          <w:rFonts w:ascii="GHEA Grapalat" w:hAnsi="GHEA Grapalat" w:cs="Sylfaen"/>
          <w:sz w:val="20"/>
          <w:szCs w:val="20"/>
        </w:rPr>
        <w:t>հարցումը</w:t>
      </w:r>
      <w:r w:rsidRPr="005E1F72">
        <w:rPr>
          <w:rFonts w:ascii="GHEA Grapalat" w:hAnsi="GHEA Grapalat"/>
          <w:sz w:val="20"/>
          <w:szCs w:val="20"/>
          <w:lang w:val="af-ZA"/>
        </w:rPr>
        <w:t xml:space="preserve"> </w:t>
      </w:r>
      <w:r w:rsidRPr="005E1F72">
        <w:rPr>
          <w:rFonts w:ascii="GHEA Grapalat" w:hAnsi="GHEA Grapalat" w:cs="Sylfaen"/>
          <w:sz w:val="20"/>
          <w:szCs w:val="20"/>
        </w:rPr>
        <w:t>ստանալու</w:t>
      </w:r>
      <w:r w:rsidRPr="005E1F72">
        <w:rPr>
          <w:rFonts w:ascii="GHEA Grapalat" w:hAnsi="GHEA Grapalat"/>
          <w:sz w:val="20"/>
          <w:szCs w:val="20"/>
          <w:lang w:val="af-ZA"/>
        </w:rPr>
        <w:t xml:space="preserve"> </w:t>
      </w:r>
      <w:r w:rsidRPr="005E1F72">
        <w:rPr>
          <w:rFonts w:ascii="GHEA Grapalat" w:hAnsi="GHEA Grapalat" w:cs="Sylfaen"/>
          <w:sz w:val="20"/>
          <w:szCs w:val="20"/>
        </w:rPr>
        <w:t>օրվան</w:t>
      </w:r>
      <w:r w:rsidRPr="005E1F72">
        <w:rPr>
          <w:rFonts w:ascii="GHEA Grapalat" w:hAnsi="GHEA Grapalat"/>
          <w:sz w:val="20"/>
          <w:szCs w:val="20"/>
          <w:lang w:val="af-ZA"/>
        </w:rPr>
        <w:t xml:space="preserve"> </w:t>
      </w:r>
      <w:r w:rsidRPr="005E1F72">
        <w:rPr>
          <w:rFonts w:ascii="GHEA Grapalat" w:hAnsi="GHEA Grapalat" w:cs="Sylfaen"/>
          <w:sz w:val="20"/>
          <w:szCs w:val="20"/>
        </w:rPr>
        <w:t>հաջորդող</w:t>
      </w:r>
      <w:r w:rsidRPr="005E1F72">
        <w:rPr>
          <w:rFonts w:ascii="GHEA Grapalat" w:hAnsi="GHEA Grapalat"/>
          <w:sz w:val="20"/>
          <w:szCs w:val="20"/>
          <w:lang w:val="af-ZA"/>
        </w:rPr>
        <w:t xml:space="preserve"> </w:t>
      </w:r>
      <w:r w:rsidRPr="005E1F72">
        <w:rPr>
          <w:rFonts w:ascii="GHEA Grapalat" w:hAnsi="GHEA Grapalat" w:cs="Sylfaen"/>
          <w:sz w:val="20"/>
          <w:szCs w:val="20"/>
        </w:rPr>
        <w:t>երկու</w:t>
      </w:r>
      <w:r w:rsidRPr="005E1F72">
        <w:rPr>
          <w:rFonts w:ascii="GHEA Grapalat" w:hAnsi="GHEA Grapalat" w:cs="Sylfaen"/>
          <w:sz w:val="20"/>
          <w:szCs w:val="20"/>
          <w:lang w:val="af-ZA"/>
        </w:rPr>
        <w:t xml:space="preserve"> </w:t>
      </w:r>
      <w:r w:rsidRPr="005E1F72">
        <w:rPr>
          <w:rFonts w:ascii="GHEA Grapalat" w:hAnsi="GHEA Grapalat" w:cs="Sylfaen"/>
          <w:sz w:val="20"/>
          <w:szCs w:val="20"/>
        </w:rPr>
        <w:t>օրացուցային</w:t>
      </w:r>
      <w:r w:rsidRPr="005E1F72">
        <w:rPr>
          <w:rFonts w:ascii="GHEA Grapalat" w:hAnsi="GHEA Grapalat"/>
          <w:sz w:val="20"/>
          <w:szCs w:val="20"/>
          <w:lang w:val="af-ZA"/>
        </w:rPr>
        <w:t xml:space="preserve"> </w:t>
      </w:r>
      <w:r w:rsidRPr="005E1F72">
        <w:rPr>
          <w:rFonts w:ascii="GHEA Grapalat" w:hAnsi="GHEA Grapalat" w:cs="Sylfaen"/>
          <w:sz w:val="20"/>
          <w:szCs w:val="20"/>
        </w:rPr>
        <w:t>օրվա</w:t>
      </w:r>
      <w:r w:rsidRPr="005E1F72">
        <w:rPr>
          <w:rFonts w:ascii="GHEA Grapalat" w:hAnsi="GHEA Grapalat"/>
          <w:sz w:val="20"/>
          <w:szCs w:val="20"/>
          <w:lang w:val="af-ZA"/>
        </w:rPr>
        <w:t xml:space="preserve"> </w:t>
      </w:r>
      <w:r w:rsidRPr="005E1F72">
        <w:rPr>
          <w:rFonts w:ascii="GHEA Grapalat" w:hAnsi="GHEA Grapalat" w:cs="Sylfaen"/>
          <w:sz w:val="20"/>
          <w:szCs w:val="20"/>
        </w:rPr>
        <w:t>ընթացքում</w:t>
      </w:r>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r w:rsidRPr="005E1F72">
        <w:rPr>
          <w:rFonts w:ascii="GHEA Grapalat" w:hAnsi="GHEA Grapalat" w:cs="Arial Unicode"/>
          <w:sz w:val="20"/>
        </w:rPr>
        <w:t>համակարգում</w:t>
      </w:r>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3"/>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4309EE66"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2C512B37" w14:textId="77777777" w:rsidR="006351A5" w:rsidRPr="00070E09" w:rsidRDefault="006351A5" w:rsidP="006351A5">
      <w:pPr>
        <w:pStyle w:val="BodyTextIndent2"/>
        <w:spacing w:line="240" w:lineRule="auto"/>
        <w:ind w:firstLine="567"/>
        <w:rPr>
          <w:rFonts w:ascii="GHEA Grapalat" w:hAnsi="GHEA Grapalat" w:cs="Sylfaen"/>
          <w:szCs w:val="24"/>
          <w:lang w:val="hy-AM"/>
        </w:rPr>
      </w:pPr>
      <w:r w:rsidRPr="00070E09">
        <w:rPr>
          <w:rFonts w:ascii="GHEA Grapalat" w:hAnsi="GHEA Grapalat" w:cs="Sylfaen"/>
        </w:rPr>
        <w:t>Մասնակիցը</w:t>
      </w:r>
      <w:r w:rsidRPr="00070E09">
        <w:rPr>
          <w:rFonts w:ascii="GHEA Grapalat" w:hAnsi="GHEA Grapalat"/>
          <w:lang w:val="hy-AM"/>
        </w:rPr>
        <w:t xml:space="preserve"> </w:t>
      </w:r>
      <w:r w:rsidRPr="00070E09">
        <w:rPr>
          <w:rFonts w:ascii="GHEA Grapalat" w:hAnsi="GHEA Grapalat" w:cs="Sylfaen"/>
        </w:rPr>
        <w:t>կարող</w:t>
      </w:r>
      <w:r w:rsidRPr="00070E09">
        <w:rPr>
          <w:rFonts w:ascii="GHEA Grapalat" w:hAnsi="GHEA Grapalat"/>
          <w:lang w:val="hy-AM"/>
        </w:rPr>
        <w:t xml:space="preserve"> </w:t>
      </w:r>
      <w:r w:rsidRPr="00070E09">
        <w:rPr>
          <w:rFonts w:ascii="GHEA Grapalat" w:hAnsi="GHEA Grapalat" w:cs="Sylfaen"/>
        </w:rPr>
        <w:t>է</w:t>
      </w:r>
      <w:r w:rsidRPr="00070E09">
        <w:rPr>
          <w:rFonts w:ascii="GHEA Grapalat" w:hAnsi="GHEA Grapalat"/>
          <w:lang w:val="hy-AM"/>
        </w:rPr>
        <w:t xml:space="preserve"> </w:t>
      </w:r>
      <w:r w:rsidRPr="00070E09">
        <w:rPr>
          <w:rFonts w:ascii="GHEA Grapalat" w:hAnsi="GHEA Grapalat" w:cs="Sylfaen"/>
        </w:rPr>
        <w:t>հայտ</w:t>
      </w:r>
      <w:r w:rsidRPr="00070E09">
        <w:rPr>
          <w:rFonts w:ascii="GHEA Grapalat" w:hAnsi="GHEA Grapalat"/>
          <w:lang w:val="hy-AM"/>
        </w:rPr>
        <w:t xml:space="preserve"> </w:t>
      </w:r>
      <w:r w:rsidRPr="00070E09">
        <w:rPr>
          <w:rFonts w:ascii="GHEA Grapalat" w:hAnsi="GHEA Grapalat" w:cs="Sylfaen"/>
        </w:rPr>
        <w:t>ներկայացնել</w:t>
      </w:r>
      <w:r w:rsidRPr="00070E09">
        <w:rPr>
          <w:rFonts w:ascii="GHEA Grapalat" w:hAnsi="GHEA Grapalat"/>
          <w:lang w:val="hy-AM"/>
        </w:rPr>
        <w:t xml:space="preserve"> </w:t>
      </w:r>
      <w:r w:rsidRPr="00070E09">
        <w:rPr>
          <w:rFonts w:ascii="GHEA Grapalat" w:hAnsi="GHEA Grapalat" w:cs="Sylfaen"/>
        </w:rPr>
        <w:t>ինչպես</w:t>
      </w:r>
      <w:r w:rsidRPr="00070E09">
        <w:rPr>
          <w:rFonts w:ascii="GHEA Grapalat" w:hAnsi="GHEA Grapalat"/>
          <w:lang w:val="hy-AM"/>
        </w:rPr>
        <w:t xml:space="preserve"> </w:t>
      </w:r>
      <w:r w:rsidRPr="00070E09">
        <w:rPr>
          <w:rFonts w:ascii="GHEA Grapalat" w:hAnsi="GHEA Grapalat" w:cs="Sylfaen"/>
        </w:rPr>
        <w:t>յուրաքանչյուր</w:t>
      </w:r>
      <w:r w:rsidRPr="00070E09">
        <w:rPr>
          <w:rFonts w:ascii="GHEA Grapalat" w:hAnsi="GHEA Grapalat"/>
          <w:lang w:val="hy-AM"/>
        </w:rPr>
        <w:t xml:space="preserve"> </w:t>
      </w:r>
      <w:r w:rsidRPr="00070E09">
        <w:rPr>
          <w:rFonts w:ascii="GHEA Grapalat" w:hAnsi="GHEA Grapalat" w:cs="Sylfaen"/>
        </w:rPr>
        <w:t>չափաբաժնի</w:t>
      </w:r>
      <w:r w:rsidRPr="00070E09">
        <w:rPr>
          <w:rFonts w:ascii="GHEA Grapalat" w:hAnsi="GHEA Grapalat"/>
          <w:lang w:val="hy-AM"/>
        </w:rPr>
        <w:t xml:space="preserve">, </w:t>
      </w:r>
      <w:r w:rsidRPr="00070E09">
        <w:rPr>
          <w:rFonts w:ascii="GHEA Grapalat" w:hAnsi="GHEA Grapalat" w:cs="Sylfaen"/>
        </w:rPr>
        <w:t>այնպես</w:t>
      </w:r>
      <w:r w:rsidRPr="00070E09">
        <w:rPr>
          <w:rFonts w:ascii="GHEA Grapalat" w:hAnsi="GHEA Grapalat"/>
          <w:lang w:val="hy-AM"/>
        </w:rPr>
        <w:t xml:space="preserve"> </w:t>
      </w:r>
      <w:r w:rsidRPr="00070E09">
        <w:rPr>
          <w:rFonts w:ascii="GHEA Grapalat" w:hAnsi="GHEA Grapalat" w:cs="Sylfaen"/>
        </w:rPr>
        <w:t>էլ</w:t>
      </w:r>
      <w:r w:rsidRPr="00070E09">
        <w:rPr>
          <w:rFonts w:ascii="GHEA Grapalat" w:hAnsi="GHEA Grapalat"/>
          <w:lang w:val="hy-AM"/>
        </w:rPr>
        <w:t xml:space="preserve"> </w:t>
      </w:r>
      <w:r w:rsidRPr="00070E09">
        <w:rPr>
          <w:rFonts w:ascii="GHEA Grapalat" w:hAnsi="GHEA Grapalat" w:cs="Sylfaen"/>
        </w:rPr>
        <w:t>մի</w:t>
      </w:r>
      <w:r w:rsidRPr="00070E09">
        <w:rPr>
          <w:rFonts w:ascii="GHEA Grapalat" w:hAnsi="GHEA Grapalat"/>
          <w:lang w:val="hy-AM"/>
        </w:rPr>
        <w:t xml:space="preserve"> </w:t>
      </w:r>
      <w:r w:rsidRPr="00070E09">
        <w:rPr>
          <w:rFonts w:ascii="GHEA Grapalat" w:hAnsi="GHEA Grapalat" w:cs="Sylfaen"/>
        </w:rPr>
        <w:t>քանի</w:t>
      </w:r>
      <w:r w:rsidRPr="00070E09">
        <w:rPr>
          <w:rFonts w:ascii="GHEA Grapalat" w:hAnsi="GHEA Grapalat"/>
          <w:lang w:val="hy-AM"/>
        </w:rPr>
        <w:t xml:space="preserve"> </w:t>
      </w:r>
      <w:r w:rsidRPr="00070E09">
        <w:rPr>
          <w:rFonts w:ascii="GHEA Grapalat" w:hAnsi="GHEA Grapalat" w:cs="Sylfaen"/>
        </w:rPr>
        <w:t>կամ</w:t>
      </w:r>
      <w:r w:rsidRPr="00070E09">
        <w:rPr>
          <w:rFonts w:ascii="GHEA Grapalat" w:hAnsi="GHEA Grapalat"/>
          <w:lang w:val="hy-AM"/>
        </w:rPr>
        <w:t xml:space="preserve"> </w:t>
      </w:r>
      <w:r w:rsidRPr="00070E09">
        <w:rPr>
          <w:rFonts w:ascii="GHEA Grapalat" w:hAnsi="GHEA Grapalat" w:cs="Sylfaen"/>
        </w:rPr>
        <w:t>բոլոր</w:t>
      </w:r>
      <w:r w:rsidRPr="00070E09">
        <w:rPr>
          <w:rFonts w:ascii="GHEA Grapalat" w:hAnsi="GHEA Grapalat"/>
          <w:lang w:val="hy-AM"/>
        </w:rPr>
        <w:t xml:space="preserve"> </w:t>
      </w:r>
      <w:r w:rsidRPr="00070E09">
        <w:rPr>
          <w:rFonts w:ascii="GHEA Grapalat" w:hAnsi="GHEA Grapalat" w:cs="Sylfaen"/>
        </w:rPr>
        <w:t>չափաբաժինների</w:t>
      </w:r>
      <w:r w:rsidRPr="00070E09">
        <w:rPr>
          <w:rFonts w:ascii="GHEA Grapalat" w:hAnsi="GHEA Grapalat"/>
          <w:lang w:val="hy-AM"/>
        </w:rPr>
        <w:t xml:space="preserve"> </w:t>
      </w:r>
      <w:r w:rsidRPr="00070E09">
        <w:rPr>
          <w:rFonts w:ascii="GHEA Grapalat" w:hAnsi="GHEA Grapalat" w:cs="Sylfaen"/>
        </w:rPr>
        <w:t>համար</w:t>
      </w:r>
      <w:r w:rsidRPr="00070E09">
        <w:rPr>
          <w:rFonts w:ascii="GHEA Grapalat" w:hAnsi="GHEA Grapalat" w:cs="Sylfaen"/>
          <w:vertAlign w:val="superscript"/>
        </w:rPr>
        <w:t>7</w:t>
      </w:r>
      <w:r w:rsidRPr="00070E09">
        <w:rPr>
          <w:rStyle w:val="FootnoteReference"/>
          <w:rFonts w:ascii="GHEA Grapalat" w:hAnsi="GHEA Grapalat" w:cs="Sylfaen"/>
        </w:rPr>
        <w:footnoteReference w:id="4"/>
      </w:r>
      <w:r w:rsidRPr="00070E09">
        <w:rPr>
          <w:rFonts w:ascii="GHEA Grapalat" w:hAnsi="GHEA Grapalat" w:cs="Sylfaen"/>
          <w:szCs w:val="24"/>
          <w:lang w:val="hy-AM"/>
        </w:rPr>
        <w:t xml:space="preserve">։  </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36A5D1A"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F57EA6">
        <w:rPr>
          <w:rFonts w:ascii="GHEA Grapalat" w:hAnsi="GHEA Grapalat" w:cs="Sylfaen"/>
          <w:szCs w:val="24"/>
          <w:lang w:val="hy-AM"/>
        </w:rPr>
        <w:t>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22A54694"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EA665B">
        <w:rPr>
          <w:rFonts w:ascii="GHEA Grapalat" w:hAnsi="GHEA Grapalat"/>
          <w:b/>
        </w:rPr>
        <w:t xml:space="preserve">մինչև 2025 թվականի սեպտեմբերի </w:t>
      </w:r>
      <w:r w:rsidR="00550CFA">
        <w:rPr>
          <w:rFonts w:ascii="GHEA Grapalat" w:hAnsi="GHEA Grapalat"/>
          <w:b/>
        </w:rPr>
        <w:t>15</w:t>
      </w:r>
      <w:r w:rsidR="00960672" w:rsidRPr="0018744E">
        <w:rPr>
          <w:rFonts w:ascii="GHEA Grapalat" w:hAnsi="GHEA Grapalat"/>
          <w:b/>
          <w:lang w:val="hy-AM"/>
        </w:rPr>
        <w:t xml:space="preserve">-ը, ժամը </w:t>
      </w:r>
      <w:r w:rsidR="00471027">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9"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10" w:name="_Hlk9261892"/>
      <w:bookmarkEnd w:id="9"/>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5"/>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10"/>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3B3597D2"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11"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6"/>
      </w:r>
      <w:r w:rsidRPr="0054241B">
        <w:rPr>
          <w:rFonts w:ascii="GHEA Grapalat" w:hAnsi="GHEA Grapalat"/>
          <w:sz w:val="20"/>
          <w:lang w:val="hy-AM"/>
        </w:rPr>
        <w:t xml:space="preserve"> </w:t>
      </w:r>
      <w:bookmarkEnd w:id="11"/>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12"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pPr>
        <w:pStyle w:val="norm"/>
        <w:numPr>
          <w:ilvl w:val="0"/>
          <w:numId w:val="5"/>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pPr>
        <w:pStyle w:val="norm"/>
        <w:numPr>
          <w:ilvl w:val="0"/>
          <w:numId w:val="5"/>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2"/>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համակարգի միջոցով:</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r w:rsidRPr="0093002B">
        <w:rPr>
          <w:rFonts w:ascii="GHEA Grapalat" w:hAnsi="GHEA Grapalat" w:cs="Sylfaen"/>
          <w:sz w:val="20"/>
        </w:rPr>
        <w:t>վող</w:t>
      </w:r>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r w:rsidR="00903898" w:rsidRPr="0093002B">
        <w:rPr>
          <w:rFonts w:ascii="GHEA Grapalat" w:hAnsi="GHEA Grapalat" w:cs="Sylfaen"/>
          <w:bCs/>
          <w:sz w:val="20"/>
          <w:szCs w:val="20"/>
        </w:rPr>
        <w:t>ներկայացնում</w:t>
      </w:r>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հայտի</w:t>
      </w:r>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ապահովում</w:t>
      </w:r>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r w:rsidRPr="0093002B">
        <w:rPr>
          <w:rFonts w:ascii="GHEA Grapalat" w:hAnsi="GHEA Grapalat" w:cs="Sylfaen"/>
          <w:sz w:val="20"/>
          <w:szCs w:val="20"/>
        </w:rPr>
        <w:t>Հ</w:t>
      </w:r>
      <w:r w:rsidR="00903898" w:rsidRPr="0093002B">
        <w:rPr>
          <w:rFonts w:ascii="GHEA Grapalat" w:hAnsi="GHEA Grapalat" w:cs="Sylfaen"/>
          <w:sz w:val="20"/>
          <w:szCs w:val="20"/>
        </w:rPr>
        <w:t>այտի</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ապահովումը</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ներկայացվում</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բանկային</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երաշխիքի</w:t>
      </w:r>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r w:rsidR="00903898" w:rsidRPr="0093002B">
        <w:rPr>
          <w:rFonts w:ascii="GHEA Grapalat" w:hAnsi="GHEA Grapalat" w:cs="Sylfaen"/>
          <w:sz w:val="20"/>
          <w:szCs w:val="20"/>
        </w:rPr>
        <w:t>կամ</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կանխիկ</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փողի</w:t>
      </w:r>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ձևով</w:t>
      </w:r>
      <w:r w:rsidR="00AE3822" w:rsidRPr="0093002B">
        <w:rPr>
          <w:rFonts w:ascii="GHEA Grapalat" w:hAnsi="GHEA Grapalat" w:cs="Sylfaen"/>
          <w:sz w:val="20"/>
          <w:szCs w:val="20"/>
          <w:lang w:val="af-ZA"/>
        </w:rPr>
        <w:t xml:space="preserve">, </w:t>
      </w:r>
      <w:r w:rsidR="00AE3822" w:rsidRPr="00960672">
        <w:rPr>
          <w:rFonts w:ascii="GHEA Grapalat" w:hAnsi="GHEA Grapalat" w:cs="Sylfaen"/>
          <w:b/>
          <w:bCs/>
          <w:sz w:val="20"/>
          <w:szCs w:val="20"/>
        </w:rPr>
        <w:t>որի</w:t>
      </w:r>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չափը</w:t>
      </w:r>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հավասար</w:t>
      </w:r>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r w:rsidR="00AE3822" w:rsidRPr="00960672">
        <w:rPr>
          <w:rFonts w:ascii="GHEA Grapalat" w:hAnsi="GHEA Grapalat" w:cs="Sylfaen"/>
          <w:b/>
          <w:bCs/>
          <w:sz w:val="20"/>
          <w:szCs w:val="20"/>
        </w:rPr>
        <w:t>հինգ</w:t>
      </w:r>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տոկոսին</w:t>
      </w:r>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Եթե</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մասնակցի</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գնային</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առաջարկը</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գերազանցում</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գնման</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գինը</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ապա</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հայտի</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ապահովման</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չափը</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հավասար</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գնային</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առաջարկի</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հինգ</w:t>
      </w:r>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տոկոսին</w:t>
      </w:r>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Ընդ</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որում</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եթե</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մասնակիցը</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հայտի</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ապահովումը</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ներկայացրել</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սույն</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կետով</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սահմանված</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չափից</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ապա</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հայտը</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համարվում</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հրավերի</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պահանջներին</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բավարարող</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ենթակա</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չէ</w:t>
      </w:r>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մերժման</w:t>
      </w:r>
      <w:r w:rsidR="00AE3822" w:rsidRPr="0093002B">
        <w:rPr>
          <w:rFonts w:ascii="GHEA Grapalat" w:hAnsi="GHEA Grapalat" w:cs="Sylfaen"/>
          <w:sz w:val="20"/>
          <w:szCs w:val="20"/>
          <w:lang w:val="af-ZA"/>
        </w:rPr>
        <w:t>:</w:t>
      </w:r>
    </w:p>
    <w:p w14:paraId="2DDE31DA" w14:textId="1A528C5E" w:rsidR="00273411" w:rsidRPr="0093002B" w:rsidRDefault="001578D4" w:rsidP="00146D17">
      <w:pPr>
        <w:ind w:firstLine="567"/>
        <w:jc w:val="both"/>
        <w:rPr>
          <w:rFonts w:ascii="GHEA Grapalat" w:hAnsi="GHEA Grapalat"/>
          <w:sz w:val="20"/>
          <w:szCs w:val="20"/>
          <w:lang w:val="af-ZA"/>
        </w:rPr>
      </w:pPr>
      <w:r w:rsidRPr="0093002B">
        <w:rPr>
          <w:rFonts w:ascii="GHEA Grapalat" w:hAnsi="GHEA Grapalat"/>
          <w:sz w:val="20"/>
          <w:szCs w:val="20"/>
        </w:rPr>
        <w:t>Կանխիկ</w:t>
      </w:r>
      <w:r w:rsidRPr="0093002B">
        <w:rPr>
          <w:rFonts w:ascii="GHEA Grapalat" w:hAnsi="GHEA Grapalat"/>
          <w:sz w:val="20"/>
          <w:szCs w:val="20"/>
          <w:lang w:val="af-ZA"/>
        </w:rPr>
        <w:t xml:space="preserve"> </w:t>
      </w:r>
      <w:r w:rsidRPr="0093002B">
        <w:rPr>
          <w:rFonts w:ascii="GHEA Grapalat" w:hAnsi="GHEA Grapalat"/>
          <w:sz w:val="20"/>
          <w:szCs w:val="20"/>
        </w:rPr>
        <w:t>փողի</w:t>
      </w:r>
      <w:r w:rsidRPr="0093002B">
        <w:rPr>
          <w:rFonts w:ascii="GHEA Grapalat" w:hAnsi="GHEA Grapalat"/>
          <w:sz w:val="20"/>
          <w:szCs w:val="20"/>
          <w:lang w:val="af-ZA"/>
        </w:rPr>
        <w:t xml:space="preserve"> </w:t>
      </w:r>
      <w:r w:rsidRPr="0093002B">
        <w:rPr>
          <w:rFonts w:ascii="GHEA Grapalat" w:hAnsi="GHEA Grapalat"/>
          <w:sz w:val="20"/>
          <w:szCs w:val="20"/>
        </w:rPr>
        <w:t>ձևով</w:t>
      </w:r>
      <w:r w:rsidRPr="0093002B">
        <w:rPr>
          <w:rFonts w:ascii="GHEA Grapalat" w:hAnsi="GHEA Grapalat"/>
          <w:sz w:val="20"/>
          <w:szCs w:val="20"/>
          <w:lang w:val="af-ZA"/>
        </w:rPr>
        <w:t xml:space="preserve"> </w:t>
      </w:r>
      <w:r w:rsidRPr="0093002B">
        <w:rPr>
          <w:rFonts w:ascii="GHEA Grapalat" w:hAnsi="GHEA Grapalat"/>
          <w:sz w:val="20"/>
          <w:szCs w:val="20"/>
        </w:rPr>
        <w:t>ներկայացված</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00712311" w:rsidRPr="0093002B">
        <w:rPr>
          <w:rFonts w:ascii="GHEA Grapalat" w:hAnsi="GHEA Grapalat"/>
          <w:sz w:val="20"/>
          <w:szCs w:val="20"/>
        </w:rPr>
        <w:t>պետք</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փոխանցվի</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Կենտրոնական</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գանձապետարանում</w:t>
      </w:r>
      <w:r w:rsidR="00712311" w:rsidRPr="0093002B">
        <w:rPr>
          <w:rFonts w:ascii="GHEA Grapalat" w:hAnsi="GHEA Grapalat"/>
          <w:sz w:val="20"/>
          <w:szCs w:val="20"/>
          <w:lang w:val="af-ZA"/>
        </w:rPr>
        <w:t xml:space="preserve"> </w:t>
      </w:r>
      <w:r w:rsidRPr="0093002B">
        <w:rPr>
          <w:rFonts w:ascii="GHEA Grapalat" w:hAnsi="GHEA Grapalat"/>
          <w:sz w:val="20"/>
          <w:szCs w:val="20"/>
        </w:rPr>
        <w:t>լիազորված</w:t>
      </w:r>
      <w:r w:rsidRPr="0093002B">
        <w:rPr>
          <w:rFonts w:ascii="GHEA Grapalat" w:hAnsi="GHEA Grapalat"/>
          <w:sz w:val="20"/>
          <w:szCs w:val="20"/>
          <w:lang w:val="af-ZA"/>
        </w:rPr>
        <w:t xml:space="preserve"> </w:t>
      </w:r>
      <w:r w:rsidRPr="0093002B">
        <w:rPr>
          <w:rFonts w:ascii="GHEA Grapalat" w:hAnsi="GHEA Grapalat"/>
          <w:sz w:val="20"/>
          <w:szCs w:val="20"/>
        </w:rPr>
        <w:t>մարմնի</w:t>
      </w:r>
      <w:r w:rsidRPr="0093002B">
        <w:rPr>
          <w:rFonts w:ascii="GHEA Grapalat" w:hAnsi="GHEA Grapalat"/>
          <w:sz w:val="20"/>
          <w:szCs w:val="20"/>
          <w:lang w:val="af-ZA"/>
        </w:rPr>
        <w:t xml:space="preserve"> </w:t>
      </w:r>
      <w:r w:rsidRPr="0093002B">
        <w:rPr>
          <w:rFonts w:ascii="GHEA Grapalat" w:hAnsi="GHEA Grapalat"/>
          <w:sz w:val="20"/>
          <w:szCs w:val="20"/>
        </w:rPr>
        <w:t>անվամբ</w:t>
      </w:r>
      <w:r w:rsidRPr="0093002B">
        <w:rPr>
          <w:rFonts w:ascii="GHEA Grapalat" w:hAnsi="GHEA Grapalat"/>
          <w:sz w:val="20"/>
          <w:szCs w:val="20"/>
          <w:lang w:val="af-ZA"/>
        </w:rPr>
        <w:t xml:space="preserve"> </w:t>
      </w:r>
      <w:r w:rsidRPr="0093002B">
        <w:rPr>
          <w:rFonts w:ascii="GHEA Grapalat" w:hAnsi="GHEA Grapalat"/>
          <w:sz w:val="20"/>
          <w:szCs w:val="20"/>
        </w:rPr>
        <w:t>բացված</w:t>
      </w:r>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r w:rsidRPr="0093002B">
        <w:rPr>
          <w:rFonts w:ascii="GHEA Grapalat" w:hAnsi="GHEA Grapalat"/>
          <w:sz w:val="20"/>
          <w:szCs w:val="20"/>
        </w:rPr>
        <w:t>գանձապետական</w:t>
      </w:r>
      <w:r w:rsidRPr="0093002B">
        <w:rPr>
          <w:rFonts w:ascii="GHEA Grapalat" w:hAnsi="GHEA Grapalat"/>
          <w:sz w:val="20"/>
          <w:szCs w:val="20"/>
          <w:lang w:val="af-ZA"/>
        </w:rPr>
        <w:t xml:space="preserve"> </w:t>
      </w:r>
      <w:r w:rsidRPr="0093002B">
        <w:rPr>
          <w:rFonts w:ascii="GHEA Grapalat" w:hAnsi="GHEA Grapalat"/>
          <w:sz w:val="20"/>
          <w:szCs w:val="20"/>
        </w:rPr>
        <w:t>հաշվ</w:t>
      </w:r>
      <w:r w:rsidR="00712311" w:rsidRPr="0093002B">
        <w:rPr>
          <w:rFonts w:ascii="GHEA Grapalat" w:hAnsi="GHEA Grapalat"/>
          <w:sz w:val="20"/>
          <w:szCs w:val="20"/>
        </w:rPr>
        <w:t>ին</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որը</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ենթակա</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վերադարձման</w:t>
      </w:r>
      <w:r w:rsidR="00712311" w:rsidRPr="0093002B">
        <w:rPr>
          <w:rFonts w:ascii="GHEA Grapalat" w:hAnsi="GHEA Grapalat"/>
          <w:sz w:val="20"/>
          <w:szCs w:val="20"/>
          <w:lang w:val="af-ZA"/>
        </w:rPr>
        <w:t xml:space="preserve"> </w:t>
      </w:r>
      <w:r w:rsidR="002032CE" w:rsidRPr="0093002B">
        <w:rPr>
          <w:rFonts w:ascii="GHEA Grapalat" w:hAnsi="GHEA Grapalat"/>
          <w:sz w:val="20"/>
          <w:szCs w:val="20"/>
        </w:rPr>
        <w:t>այն</w:t>
      </w:r>
      <w:r w:rsidR="002032CE" w:rsidRPr="0093002B">
        <w:rPr>
          <w:rFonts w:ascii="GHEA Grapalat" w:hAnsi="GHEA Grapalat"/>
          <w:sz w:val="20"/>
          <w:szCs w:val="20"/>
          <w:lang w:val="af-ZA"/>
        </w:rPr>
        <w:t xml:space="preserve"> </w:t>
      </w:r>
      <w:r w:rsidR="002032CE" w:rsidRPr="0093002B">
        <w:rPr>
          <w:rFonts w:ascii="GHEA Grapalat" w:hAnsi="GHEA Grapalat"/>
          <w:sz w:val="20"/>
          <w:szCs w:val="20"/>
        </w:rPr>
        <w:t>ներկայացրած</w:t>
      </w:r>
      <w:r w:rsidR="002032CE" w:rsidRPr="0093002B">
        <w:rPr>
          <w:rFonts w:ascii="GHEA Grapalat" w:hAnsi="GHEA Grapalat"/>
          <w:sz w:val="20"/>
          <w:szCs w:val="20"/>
          <w:lang w:val="af-ZA"/>
        </w:rPr>
        <w:t xml:space="preserve"> </w:t>
      </w:r>
      <w:r w:rsidR="002032CE" w:rsidRPr="0093002B">
        <w:rPr>
          <w:rFonts w:ascii="GHEA Grapalat" w:hAnsi="GHEA Grapalat"/>
          <w:sz w:val="20"/>
          <w:szCs w:val="20"/>
        </w:rPr>
        <w:t>մասնակցին</w:t>
      </w:r>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բացառությամբ</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սույն</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հրավերի</w:t>
      </w:r>
      <w:r w:rsidR="00402941" w:rsidRPr="0093002B">
        <w:rPr>
          <w:rFonts w:ascii="GHEA Grapalat" w:hAnsi="GHEA Grapalat"/>
          <w:sz w:val="20"/>
          <w:szCs w:val="20"/>
          <w:lang w:val="af-ZA"/>
        </w:rPr>
        <w:t xml:space="preserve"> 1-</w:t>
      </w:r>
      <w:r w:rsidR="00402941" w:rsidRPr="0093002B">
        <w:rPr>
          <w:rFonts w:ascii="GHEA Grapalat" w:hAnsi="GHEA Grapalat"/>
          <w:sz w:val="20"/>
          <w:szCs w:val="20"/>
        </w:rPr>
        <w:t>ին</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մասի</w:t>
      </w:r>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r w:rsidR="00402941" w:rsidRPr="0093002B">
        <w:rPr>
          <w:rFonts w:ascii="GHEA Grapalat" w:hAnsi="GHEA Grapalat"/>
          <w:sz w:val="20"/>
          <w:szCs w:val="20"/>
        </w:rPr>
        <w:t>կետով</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նախատեսված</w:t>
      </w:r>
      <w:r w:rsidR="00402941" w:rsidRPr="0093002B">
        <w:rPr>
          <w:rFonts w:ascii="GHEA Grapalat" w:hAnsi="GHEA Grapalat"/>
          <w:sz w:val="20"/>
          <w:szCs w:val="20"/>
          <w:lang w:val="af-ZA"/>
        </w:rPr>
        <w:t xml:space="preserve"> </w:t>
      </w:r>
      <w:r w:rsidR="00402941" w:rsidRPr="0093002B">
        <w:rPr>
          <w:rFonts w:ascii="GHEA Grapalat" w:hAnsi="GHEA Grapalat"/>
          <w:sz w:val="20"/>
          <w:szCs w:val="20"/>
        </w:rPr>
        <w:t>դեպքերի</w:t>
      </w:r>
      <w:r w:rsidR="00712311" w:rsidRPr="0093002B">
        <w:rPr>
          <w:rFonts w:ascii="GHEA Grapalat" w:hAnsi="GHEA Grapalat"/>
          <w:sz w:val="20"/>
          <w:szCs w:val="20"/>
          <w:lang w:val="af-ZA"/>
        </w:rPr>
        <w:t xml:space="preserve">: </w:t>
      </w:r>
      <w:r w:rsidR="00273411" w:rsidRPr="0093002B">
        <w:rPr>
          <w:rFonts w:ascii="GHEA Grapalat" w:hAnsi="GHEA Grapalat"/>
          <w:sz w:val="20"/>
          <w:szCs w:val="20"/>
        </w:rPr>
        <w:t>Ընդ</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որում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ապահովումը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վերադարձվում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պայմանագիրը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կնքվելու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հաջորդող</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հինգ</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աշխատանքային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Գնման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ընթացակարգը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չկայացած</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հայտարարվելու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դեպքում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ապահովումը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վերադարձվում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անգործության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ժամկետն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ավարտվելուն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հաջորդող</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հինգ</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աշխատանքային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եթե</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գնման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ընթացակարգի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արդյունքները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բողոքարկված</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չեն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Բողոքի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առկայության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դեպքում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ապահովումը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վերադարձվում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գնման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ընթացակարգը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չկայացած</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հայտարարելու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մասին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գնահատող</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հանձնաժողովի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որոշումն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անփոփոխ</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թողնելու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մասին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դատարանի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եզրափակիչ</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դատական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ակտն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օրինական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ուժի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մեջ</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մտնելու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հաջորդող</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հինգ</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աշխատանքային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օրվա</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ընթացքում</w:t>
      </w:r>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գնման</w:t>
      </w:r>
      <w:r w:rsidRPr="0093002B">
        <w:rPr>
          <w:rFonts w:ascii="GHEA Grapalat" w:hAnsi="GHEA Grapalat"/>
          <w:sz w:val="20"/>
          <w:szCs w:val="20"/>
          <w:lang w:val="af-ZA"/>
        </w:rPr>
        <w:t xml:space="preserve"> </w:t>
      </w:r>
      <w:r w:rsidRPr="0093002B">
        <w:rPr>
          <w:rFonts w:ascii="GHEA Grapalat" w:hAnsi="GHEA Grapalat"/>
          <w:sz w:val="20"/>
          <w:szCs w:val="20"/>
        </w:rPr>
        <w:t>ընթացակարգը</w:t>
      </w:r>
      <w:r w:rsidRPr="0093002B">
        <w:rPr>
          <w:rFonts w:ascii="GHEA Grapalat" w:hAnsi="GHEA Grapalat"/>
          <w:sz w:val="20"/>
          <w:szCs w:val="20"/>
          <w:lang w:val="af-ZA"/>
        </w:rPr>
        <w:t xml:space="preserve"> </w:t>
      </w:r>
      <w:r w:rsidRPr="0093002B">
        <w:rPr>
          <w:rFonts w:ascii="GHEA Grapalat" w:hAnsi="GHEA Grapalat"/>
          <w:sz w:val="20"/>
          <w:szCs w:val="20"/>
        </w:rPr>
        <w:t>կազմակերպվում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r w:rsidRPr="0093002B">
        <w:rPr>
          <w:rFonts w:ascii="GHEA Grapalat" w:hAnsi="GHEA Grapalat"/>
          <w:sz w:val="20"/>
          <w:szCs w:val="20"/>
        </w:rPr>
        <w:t>րենքի</w:t>
      </w:r>
      <w:r w:rsidRPr="0093002B">
        <w:rPr>
          <w:rFonts w:ascii="GHEA Grapalat" w:hAnsi="GHEA Grapalat"/>
          <w:sz w:val="20"/>
          <w:szCs w:val="20"/>
          <w:lang w:val="af-ZA"/>
        </w:rPr>
        <w:t xml:space="preserve"> 15-</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հոդվածի</w:t>
      </w:r>
      <w:r w:rsidRPr="0093002B">
        <w:rPr>
          <w:rFonts w:ascii="GHEA Grapalat" w:hAnsi="GHEA Grapalat"/>
          <w:sz w:val="20"/>
          <w:szCs w:val="20"/>
          <w:lang w:val="af-ZA"/>
        </w:rPr>
        <w:t xml:space="preserve"> 6-</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մասի</w:t>
      </w:r>
      <w:r w:rsidRPr="0093002B">
        <w:rPr>
          <w:rFonts w:ascii="GHEA Grapalat" w:hAnsi="GHEA Grapalat"/>
          <w:sz w:val="20"/>
          <w:szCs w:val="20"/>
          <w:lang w:val="af-ZA"/>
        </w:rPr>
        <w:t xml:space="preserve"> 2-</w:t>
      </w:r>
      <w:r w:rsidRPr="0093002B">
        <w:rPr>
          <w:rFonts w:ascii="GHEA Grapalat" w:hAnsi="GHEA Grapalat"/>
          <w:sz w:val="20"/>
          <w:szCs w:val="20"/>
        </w:rPr>
        <w:t>րդ</w:t>
      </w:r>
      <w:r w:rsidRPr="0093002B">
        <w:rPr>
          <w:rFonts w:ascii="GHEA Grapalat" w:hAnsi="GHEA Grapalat"/>
          <w:sz w:val="20"/>
          <w:szCs w:val="20"/>
          <w:lang w:val="af-ZA"/>
        </w:rPr>
        <w:t xml:space="preserve"> </w:t>
      </w:r>
      <w:r w:rsidRPr="0093002B">
        <w:rPr>
          <w:rFonts w:ascii="GHEA Grapalat" w:hAnsi="GHEA Grapalat"/>
          <w:sz w:val="20"/>
          <w:szCs w:val="20"/>
        </w:rPr>
        <w:t>կետի</w:t>
      </w:r>
      <w:r w:rsidRPr="0093002B">
        <w:rPr>
          <w:rFonts w:ascii="GHEA Grapalat" w:hAnsi="GHEA Grapalat"/>
          <w:sz w:val="20"/>
          <w:szCs w:val="20"/>
          <w:lang w:val="af-ZA"/>
        </w:rPr>
        <w:t xml:space="preserve"> </w:t>
      </w:r>
      <w:r w:rsidRPr="0093002B">
        <w:rPr>
          <w:rFonts w:ascii="GHEA Grapalat" w:hAnsi="GHEA Grapalat"/>
          <w:sz w:val="20"/>
          <w:szCs w:val="20"/>
        </w:rPr>
        <w:t>հիման</w:t>
      </w:r>
      <w:r w:rsidRPr="0093002B">
        <w:rPr>
          <w:rFonts w:ascii="GHEA Grapalat" w:hAnsi="GHEA Grapalat"/>
          <w:sz w:val="20"/>
          <w:szCs w:val="20"/>
          <w:lang w:val="af-ZA"/>
        </w:rPr>
        <w:t xml:space="preserve"> </w:t>
      </w:r>
      <w:r w:rsidRPr="0093002B">
        <w:rPr>
          <w:rFonts w:ascii="GHEA Grapalat" w:hAnsi="GHEA Grapalat"/>
          <w:sz w:val="20"/>
          <w:szCs w:val="20"/>
        </w:rPr>
        <w:t>վրա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կնքած</w:t>
      </w:r>
      <w:r w:rsidRPr="0093002B">
        <w:rPr>
          <w:rFonts w:ascii="GHEA Grapalat" w:hAnsi="GHEA Grapalat"/>
          <w:sz w:val="20"/>
          <w:szCs w:val="20"/>
          <w:lang w:val="af-ZA"/>
        </w:rPr>
        <w:t xml:space="preserve"> </w:t>
      </w:r>
      <w:r w:rsidRPr="0093002B">
        <w:rPr>
          <w:rFonts w:ascii="GHEA Grapalat" w:hAnsi="GHEA Grapalat"/>
          <w:sz w:val="20"/>
          <w:szCs w:val="20"/>
        </w:rPr>
        <w:t>անձին</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ֆինանսական</w:t>
      </w:r>
      <w:r w:rsidRPr="0093002B">
        <w:rPr>
          <w:rFonts w:ascii="GHEA Grapalat" w:hAnsi="GHEA Grapalat"/>
          <w:sz w:val="20"/>
          <w:szCs w:val="20"/>
          <w:lang w:val="af-ZA"/>
        </w:rPr>
        <w:t xml:space="preserve"> </w:t>
      </w:r>
      <w:r w:rsidRPr="0093002B">
        <w:rPr>
          <w:rFonts w:ascii="GHEA Grapalat" w:hAnsi="GHEA Grapalat"/>
          <w:sz w:val="20"/>
          <w:szCs w:val="20"/>
        </w:rPr>
        <w:t>միջոցներ</w:t>
      </w:r>
      <w:r w:rsidRPr="0093002B">
        <w:rPr>
          <w:rFonts w:ascii="GHEA Grapalat" w:hAnsi="GHEA Grapalat"/>
          <w:sz w:val="20"/>
          <w:szCs w:val="20"/>
          <w:lang w:val="af-ZA"/>
        </w:rPr>
        <w:t xml:space="preserve"> </w:t>
      </w:r>
      <w:r w:rsidRPr="0093002B">
        <w:rPr>
          <w:rFonts w:ascii="GHEA Grapalat" w:hAnsi="GHEA Grapalat"/>
          <w:sz w:val="20"/>
          <w:szCs w:val="20"/>
        </w:rPr>
        <w:t>նախատեսված</w:t>
      </w:r>
      <w:r w:rsidRPr="0093002B">
        <w:rPr>
          <w:rFonts w:ascii="GHEA Grapalat" w:hAnsi="GHEA Grapalat"/>
          <w:sz w:val="20"/>
          <w:szCs w:val="20"/>
          <w:lang w:val="af-ZA"/>
        </w:rPr>
        <w:t xml:space="preserve"> </w:t>
      </w:r>
      <w:r w:rsidRPr="0093002B">
        <w:rPr>
          <w:rFonts w:ascii="GHEA Grapalat" w:hAnsi="GHEA Grapalat"/>
          <w:sz w:val="20"/>
          <w:szCs w:val="20"/>
        </w:rPr>
        <w:t>լինելու</w:t>
      </w:r>
      <w:r w:rsidRPr="0093002B">
        <w:rPr>
          <w:rFonts w:ascii="GHEA Grapalat" w:hAnsi="GHEA Grapalat"/>
          <w:sz w:val="20"/>
          <w:szCs w:val="20"/>
          <w:lang w:val="af-ZA"/>
        </w:rPr>
        <w:t xml:space="preserve"> </w:t>
      </w:r>
      <w:r w:rsidRPr="0093002B">
        <w:rPr>
          <w:rFonts w:ascii="GHEA Grapalat" w:hAnsi="GHEA Grapalat"/>
          <w:sz w:val="20"/>
          <w:szCs w:val="20"/>
        </w:rPr>
        <w:t>վերաբերյալ</w:t>
      </w:r>
      <w:r w:rsidRPr="0093002B">
        <w:rPr>
          <w:rFonts w:ascii="GHEA Grapalat" w:hAnsi="GHEA Grapalat"/>
          <w:sz w:val="20"/>
          <w:szCs w:val="20"/>
          <w:lang w:val="af-ZA"/>
        </w:rPr>
        <w:t xml:space="preserve"> </w:t>
      </w:r>
      <w:r w:rsidRPr="0093002B">
        <w:rPr>
          <w:rFonts w:ascii="GHEA Grapalat" w:hAnsi="GHEA Grapalat"/>
          <w:sz w:val="20"/>
          <w:szCs w:val="20"/>
        </w:rPr>
        <w:t>կողմերի</w:t>
      </w:r>
      <w:r w:rsidRPr="0093002B">
        <w:rPr>
          <w:rFonts w:ascii="GHEA Grapalat" w:hAnsi="GHEA Grapalat"/>
          <w:sz w:val="20"/>
          <w:szCs w:val="20"/>
          <w:lang w:val="af-ZA"/>
        </w:rPr>
        <w:t xml:space="preserve"> </w:t>
      </w:r>
      <w:r w:rsidRPr="0093002B">
        <w:rPr>
          <w:rFonts w:ascii="GHEA Grapalat" w:hAnsi="GHEA Grapalat"/>
          <w:sz w:val="20"/>
          <w:szCs w:val="20"/>
        </w:rPr>
        <w:t>միջև</w:t>
      </w:r>
      <w:r w:rsidRPr="0093002B">
        <w:rPr>
          <w:rFonts w:ascii="GHEA Grapalat" w:hAnsi="GHEA Grapalat"/>
          <w:sz w:val="20"/>
          <w:szCs w:val="20"/>
          <w:lang w:val="af-ZA"/>
        </w:rPr>
        <w:t xml:space="preserve"> </w:t>
      </w:r>
      <w:r w:rsidRPr="0093002B">
        <w:rPr>
          <w:rFonts w:ascii="GHEA Grapalat" w:hAnsi="GHEA Grapalat"/>
          <w:sz w:val="20"/>
          <w:szCs w:val="20"/>
        </w:rPr>
        <w:t>համաձայնագիրը</w:t>
      </w:r>
      <w:r w:rsidRPr="0093002B">
        <w:rPr>
          <w:rFonts w:ascii="GHEA Grapalat" w:hAnsi="GHEA Grapalat"/>
          <w:sz w:val="20"/>
          <w:szCs w:val="20"/>
          <w:lang w:val="af-ZA"/>
        </w:rPr>
        <w:t xml:space="preserve"> </w:t>
      </w:r>
      <w:r w:rsidRPr="0093002B">
        <w:rPr>
          <w:rFonts w:ascii="GHEA Grapalat" w:hAnsi="GHEA Grapalat"/>
          <w:sz w:val="20"/>
          <w:szCs w:val="20"/>
        </w:rPr>
        <w:t>կնքվելու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Եթե</w:t>
      </w:r>
      <w:r w:rsidRPr="0093002B">
        <w:rPr>
          <w:rFonts w:ascii="GHEA Grapalat" w:hAnsi="GHEA Grapalat"/>
          <w:sz w:val="20"/>
          <w:szCs w:val="20"/>
          <w:lang w:val="af-ZA"/>
        </w:rPr>
        <w:t xml:space="preserve">  </w:t>
      </w:r>
      <w:r w:rsidRPr="0093002B">
        <w:rPr>
          <w:rFonts w:ascii="GHEA Grapalat" w:hAnsi="GHEA Grapalat"/>
          <w:sz w:val="20"/>
          <w:szCs w:val="20"/>
        </w:rPr>
        <w:t>պայմանագիր</w:t>
      </w:r>
      <w:r w:rsidRPr="0093002B">
        <w:rPr>
          <w:rFonts w:ascii="GHEA Grapalat" w:hAnsi="GHEA Grapalat"/>
          <w:sz w:val="20"/>
          <w:szCs w:val="20"/>
          <w:lang w:val="af-ZA"/>
        </w:rPr>
        <w:t xml:space="preserve"> </w:t>
      </w:r>
      <w:r w:rsidRPr="0093002B">
        <w:rPr>
          <w:rFonts w:ascii="GHEA Grapalat" w:hAnsi="GHEA Grapalat"/>
          <w:sz w:val="20"/>
          <w:szCs w:val="20"/>
        </w:rPr>
        <w:t>կնքելու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վեց</w:t>
      </w:r>
      <w:r w:rsidRPr="0093002B">
        <w:rPr>
          <w:rFonts w:ascii="GHEA Grapalat" w:hAnsi="GHEA Grapalat"/>
          <w:sz w:val="20"/>
          <w:szCs w:val="20"/>
          <w:lang w:val="af-ZA"/>
        </w:rPr>
        <w:t xml:space="preserve"> </w:t>
      </w:r>
      <w:r w:rsidRPr="0093002B">
        <w:rPr>
          <w:rFonts w:ascii="GHEA Grapalat" w:hAnsi="GHEA Grapalat"/>
          <w:sz w:val="20"/>
          <w:szCs w:val="20"/>
        </w:rPr>
        <w:t>ամսվա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af-ZA"/>
        </w:rPr>
        <w:t xml:space="preserve"> </w:t>
      </w:r>
      <w:r w:rsidRPr="0093002B">
        <w:rPr>
          <w:rFonts w:ascii="GHEA Grapalat" w:hAnsi="GHEA Grapalat"/>
          <w:sz w:val="20"/>
          <w:szCs w:val="20"/>
        </w:rPr>
        <w:t>պայմանագրի</w:t>
      </w:r>
      <w:r w:rsidRPr="0093002B">
        <w:rPr>
          <w:rFonts w:ascii="GHEA Grapalat" w:hAnsi="GHEA Grapalat"/>
          <w:sz w:val="20"/>
          <w:szCs w:val="20"/>
          <w:lang w:val="af-ZA"/>
        </w:rPr>
        <w:t xml:space="preserve"> </w:t>
      </w:r>
      <w:r w:rsidRPr="0093002B">
        <w:rPr>
          <w:rFonts w:ascii="GHEA Grapalat" w:hAnsi="GHEA Grapalat"/>
          <w:sz w:val="20"/>
          <w:szCs w:val="20"/>
        </w:rPr>
        <w:t>կատարման</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ֆինանսական</w:t>
      </w:r>
      <w:r w:rsidRPr="0093002B">
        <w:rPr>
          <w:rFonts w:ascii="GHEA Grapalat" w:hAnsi="GHEA Grapalat"/>
          <w:sz w:val="20"/>
          <w:szCs w:val="20"/>
          <w:lang w:val="af-ZA"/>
        </w:rPr>
        <w:t xml:space="preserve"> </w:t>
      </w:r>
      <w:r w:rsidRPr="0093002B">
        <w:rPr>
          <w:rFonts w:ascii="GHEA Grapalat" w:hAnsi="GHEA Grapalat"/>
          <w:sz w:val="20"/>
          <w:szCs w:val="20"/>
        </w:rPr>
        <w:t>միջոցներ</w:t>
      </w:r>
      <w:r w:rsidRPr="0093002B">
        <w:rPr>
          <w:rFonts w:ascii="GHEA Grapalat" w:hAnsi="GHEA Grapalat"/>
          <w:sz w:val="20"/>
          <w:szCs w:val="20"/>
          <w:lang w:val="af-ZA"/>
        </w:rPr>
        <w:t xml:space="preserve"> </w:t>
      </w:r>
      <w:r w:rsidRPr="0093002B">
        <w:rPr>
          <w:rFonts w:ascii="GHEA Grapalat" w:hAnsi="GHEA Grapalat"/>
          <w:sz w:val="20"/>
          <w:szCs w:val="20"/>
        </w:rPr>
        <w:t>չեն</w:t>
      </w:r>
      <w:r w:rsidRPr="0093002B">
        <w:rPr>
          <w:rFonts w:ascii="GHEA Grapalat" w:hAnsi="GHEA Grapalat"/>
          <w:sz w:val="20"/>
          <w:szCs w:val="20"/>
          <w:lang w:val="af-ZA"/>
        </w:rPr>
        <w:t xml:space="preserve"> </w:t>
      </w:r>
      <w:r w:rsidRPr="0093002B">
        <w:rPr>
          <w:rFonts w:ascii="GHEA Grapalat" w:hAnsi="GHEA Grapalat"/>
          <w:sz w:val="20"/>
          <w:szCs w:val="20"/>
        </w:rPr>
        <w:t>նախատեսվում</w:t>
      </w:r>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լուծվում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ապա</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ապահովումը</w:t>
      </w:r>
      <w:r w:rsidRPr="0093002B">
        <w:rPr>
          <w:rFonts w:ascii="GHEA Grapalat" w:hAnsi="GHEA Grapalat"/>
          <w:sz w:val="20"/>
          <w:szCs w:val="20"/>
          <w:lang w:val="af-ZA"/>
        </w:rPr>
        <w:t xml:space="preserve"> </w:t>
      </w:r>
      <w:r w:rsidRPr="0093002B">
        <w:rPr>
          <w:rFonts w:ascii="GHEA Grapalat" w:hAnsi="GHEA Grapalat"/>
          <w:sz w:val="20"/>
          <w:szCs w:val="20"/>
        </w:rPr>
        <w:t>վերադարձվում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պայմանագիրը</w:t>
      </w:r>
      <w:r w:rsidRPr="0093002B">
        <w:rPr>
          <w:rFonts w:ascii="GHEA Grapalat" w:hAnsi="GHEA Grapalat"/>
          <w:sz w:val="20"/>
          <w:szCs w:val="20"/>
          <w:lang w:val="af-ZA"/>
        </w:rPr>
        <w:t xml:space="preserve"> </w:t>
      </w:r>
      <w:r w:rsidRPr="0093002B">
        <w:rPr>
          <w:rFonts w:ascii="GHEA Grapalat" w:hAnsi="GHEA Grapalat"/>
          <w:sz w:val="20"/>
          <w:szCs w:val="20"/>
        </w:rPr>
        <w:t>լուծվելու</w:t>
      </w:r>
      <w:r w:rsidRPr="0093002B">
        <w:rPr>
          <w:rFonts w:ascii="GHEA Grapalat" w:hAnsi="GHEA Grapalat"/>
          <w:sz w:val="20"/>
          <w:szCs w:val="20"/>
          <w:lang w:val="af-ZA"/>
        </w:rPr>
        <w:t xml:space="preserve"> </w:t>
      </w:r>
      <w:r w:rsidRPr="0093002B">
        <w:rPr>
          <w:rFonts w:ascii="GHEA Grapalat" w:hAnsi="GHEA Grapalat"/>
          <w:sz w:val="20"/>
          <w:szCs w:val="20"/>
        </w:rPr>
        <w:t>օրվան</w:t>
      </w:r>
      <w:r w:rsidRPr="0093002B">
        <w:rPr>
          <w:rFonts w:ascii="GHEA Grapalat" w:hAnsi="GHEA Grapalat"/>
          <w:sz w:val="20"/>
          <w:szCs w:val="20"/>
          <w:lang w:val="af-ZA"/>
        </w:rPr>
        <w:t xml:space="preserve"> </w:t>
      </w:r>
      <w:r w:rsidRPr="0093002B">
        <w:rPr>
          <w:rFonts w:ascii="GHEA Grapalat" w:hAnsi="GHEA Grapalat"/>
          <w:sz w:val="20"/>
          <w:szCs w:val="20"/>
        </w:rPr>
        <w:t>հաջորդող</w:t>
      </w:r>
      <w:r w:rsidRPr="0093002B">
        <w:rPr>
          <w:rFonts w:ascii="GHEA Grapalat" w:hAnsi="GHEA Grapalat"/>
          <w:sz w:val="20"/>
          <w:szCs w:val="20"/>
          <w:lang w:val="af-ZA"/>
        </w:rPr>
        <w:t xml:space="preserve"> </w:t>
      </w:r>
      <w:r w:rsidRPr="0093002B">
        <w:rPr>
          <w:rFonts w:ascii="GHEA Grapalat" w:hAnsi="GHEA Grapalat"/>
          <w:sz w:val="20"/>
          <w:szCs w:val="20"/>
        </w:rPr>
        <w:t>հինգ</w:t>
      </w:r>
      <w:r w:rsidRPr="0093002B">
        <w:rPr>
          <w:rFonts w:ascii="GHEA Grapalat" w:hAnsi="GHEA Grapalat"/>
          <w:sz w:val="20"/>
          <w:szCs w:val="20"/>
          <w:lang w:val="af-ZA"/>
        </w:rPr>
        <w:t xml:space="preserve"> </w:t>
      </w:r>
      <w:r w:rsidRPr="0093002B">
        <w:rPr>
          <w:rFonts w:ascii="GHEA Grapalat" w:hAnsi="GHEA Grapalat"/>
          <w:sz w:val="20"/>
          <w:szCs w:val="20"/>
        </w:rPr>
        <w:t>աշխատանքային</w:t>
      </w:r>
      <w:r w:rsidRPr="0093002B">
        <w:rPr>
          <w:rFonts w:ascii="GHEA Grapalat" w:hAnsi="GHEA Grapalat"/>
          <w:sz w:val="20"/>
          <w:szCs w:val="20"/>
          <w:lang w:val="af-ZA"/>
        </w:rPr>
        <w:t xml:space="preserve"> </w:t>
      </w:r>
      <w:r w:rsidRPr="0093002B">
        <w:rPr>
          <w:rFonts w:ascii="GHEA Grapalat" w:hAnsi="GHEA Grapalat"/>
          <w:sz w:val="20"/>
          <w:szCs w:val="20"/>
        </w:rPr>
        <w:t>օրվա</w:t>
      </w:r>
      <w:r w:rsidRPr="0093002B">
        <w:rPr>
          <w:rFonts w:ascii="GHEA Grapalat" w:hAnsi="GHEA Grapalat"/>
          <w:sz w:val="20"/>
          <w:szCs w:val="20"/>
          <w:lang w:val="af-ZA"/>
        </w:rPr>
        <w:t xml:space="preserve"> </w:t>
      </w:r>
      <w:r w:rsidRPr="0093002B">
        <w:rPr>
          <w:rFonts w:ascii="GHEA Grapalat" w:hAnsi="GHEA Grapalat"/>
          <w:sz w:val="20"/>
          <w:szCs w:val="20"/>
        </w:rPr>
        <w:t>ընթացքում</w:t>
      </w:r>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7"/>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13"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13"/>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r w:rsidR="00712311" w:rsidRPr="0093002B">
        <w:rPr>
          <w:rFonts w:ascii="GHEA Grapalat" w:hAnsi="GHEA Grapalat"/>
          <w:sz w:val="20"/>
          <w:szCs w:val="20"/>
        </w:rPr>
        <w:t>մասնակիցը</w:t>
      </w:r>
      <w:r w:rsidR="00712311" w:rsidRPr="0093002B">
        <w:rPr>
          <w:rFonts w:ascii="GHEA Grapalat" w:hAnsi="GHEA Grapalat"/>
          <w:sz w:val="20"/>
          <w:szCs w:val="20"/>
          <w:lang w:val="af-ZA"/>
        </w:rPr>
        <w:t xml:space="preserve"> </w:t>
      </w:r>
      <w:r w:rsidRPr="0093002B">
        <w:rPr>
          <w:rFonts w:ascii="GHEA Grapalat" w:hAnsi="GHEA Grapalat"/>
          <w:sz w:val="20"/>
          <w:szCs w:val="20"/>
        </w:rPr>
        <w:t>հայտ</w:t>
      </w:r>
      <w:r w:rsidRPr="0093002B">
        <w:rPr>
          <w:rFonts w:ascii="GHEA Grapalat" w:hAnsi="GHEA Grapalat"/>
          <w:sz w:val="20"/>
          <w:szCs w:val="20"/>
          <w:lang w:val="af-ZA"/>
        </w:rPr>
        <w:t xml:space="preserve"> </w:t>
      </w:r>
      <w:r w:rsidRPr="0093002B">
        <w:rPr>
          <w:rFonts w:ascii="GHEA Grapalat" w:hAnsi="GHEA Grapalat"/>
          <w:sz w:val="20"/>
          <w:szCs w:val="20"/>
        </w:rPr>
        <w:t>ներկայացնում</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մեկից</w:t>
      </w:r>
      <w:r w:rsidRPr="0093002B">
        <w:rPr>
          <w:rFonts w:ascii="GHEA Grapalat" w:hAnsi="GHEA Grapalat"/>
          <w:sz w:val="20"/>
          <w:szCs w:val="20"/>
          <w:lang w:val="af-ZA"/>
        </w:rPr>
        <w:t xml:space="preserve"> </w:t>
      </w:r>
      <w:r w:rsidRPr="0093002B">
        <w:rPr>
          <w:rFonts w:ascii="GHEA Grapalat" w:hAnsi="GHEA Grapalat"/>
          <w:sz w:val="20"/>
          <w:szCs w:val="20"/>
        </w:rPr>
        <w:t>ավել</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ապա</w:t>
      </w:r>
      <w:r w:rsidRPr="0093002B">
        <w:rPr>
          <w:rFonts w:ascii="GHEA Grapalat" w:hAnsi="GHEA Grapalat"/>
          <w:sz w:val="20"/>
          <w:szCs w:val="20"/>
          <w:lang w:val="af-ZA"/>
        </w:rPr>
        <w:t xml:space="preserve"> </w:t>
      </w:r>
      <w:r w:rsidR="00712311" w:rsidRPr="0093002B">
        <w:rPr>
          <w:rFonts w:ascii="GHEA Grapalat" w:hAnsi="GHEA Grapalat"/>
          <w:sz w:val="20"/>
          <w:szCs w:val="20"/>
        </w:rPr>
        <w:t>հայտի</w:t>
      </w:r>
      <w:r w:rsidR="00712311" w:rsidRPr="0093002B">
        <w:rPr>
          <w:rFonts w:ascii="GHEA Grapalat" w:hAnsi="GHEA Grapalat"/>
          <w:sz w:val="20"/>
          <w:szCs w:val="20"/>
          <w:lang w:val="af-ZA"/>
        </w:rPr>
        <w:t xml:space="preserve"> </w:t>
      </w:r>
      <w:r w:rsidR="00712311" w:rsidRPr="0093002B">
        <w:rPr>
          <w:rFonts w:ascii="GHEA Grapalat" w:hAnsi="GHEA Grapalat"/>
          <w:sz w:val="20"/>
          <w:szCs w:val="20"/>
        </w:rPr>
        <w:t>ապահովումը</w:t>
      </w:r>
      <w:r w:rsidR="00712311" w:rsidRPr="0093002B">
        <w:rPr>
          <w:rFonts w:ascii="GHEA Grapalat" w:hAnsi="GHEA Grapalat"/>
          <w:sz w:val="20"/>
          <w:szCs w:val="20"/>
          <w:lang w:val="af-ZA"/>
        </w:rPr>
        <w:t xml:space="preserve"> </w:t>
      </w:r>
      <w:r w:rsidRPr="0093002B">
        <w:rPr>
          <w:rFonts w:ascii="GHEA Grapalat" w:hAnsi="GHEA Grapalat"/>
          <w:sz w:val="20"/>
          <w:szCs w:val="20"/>
        </w:rPr>
        <w:t>կարող</w:t>
      </w:r>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rPr>
        <w:t>ներկայացնել</w:t>
      </w:r>
      <w:r w:rsidRPr="0093002B">
        <w:rPr>
          <w:rFonts w:ascii="GHEA Grapalat" w:hAnsi="GHEA Grapalat"/>
          <w:sz w:val="20"/>
          <w:szCs w:val="20"/>
          <w:lang w:val="af-ZA"/>
        </w:rPr>
        <w:t xml:space="preserve"> </w:t>
      </w:r>
      <w:r w:rsidRPr="0093002B">
        <w:rPr>
          <w:rFonts w:ascii="GHEA Grapalat" w:hAnsi="GHEA Grapalat"/>
          <w:sz w:val="20"/>
          <w:szCs w:val="20"/>
        </w:rPr>
        <w:t>ինչպես</w:t>
      </w:r>
      <w:r w:rsidRPr="0093002B">
        <w:rPr>
          <w:rFonts w:ascii="GHEA Grapalat" w:hAnsi="GHEA Grapalat"/>
          <w:sz w:val="20"/>
          <w:szCs w:val="20"/>
          <w:lang w:val="af-ZA"/>
        </w:rPr>
        <w:t xml:space="preserve"> </w:t>
      </w:r>
      <w:r w:rsidRPr="0093002B">
        <w:rPr>
          <w:rFonts w:ascii="GHEA Grapalat" w:hAnsi="GHEA Grapalat"/>
          <w:sz w:val="20"/>
          <w:szCs w:val="20"/>
        </w:rPr>
        <w:t>յուրաքանչյուր</w:t>
      </w:r>
      <w:r w:rsidRPr="0093002B">
        <w:rPr>
          <w:rFonts w:ascii="GHEA Grapalat" w:hAnsi="GHEA Grapalat"/>
          <w:sz w:val="20"/>
          <w:szCs w:val="20"/>
          <w:lang w:val="af-ZA"/>
        </w:rPr>
        <w:t xml:space="preserve"> </w:t>
      </w:r>
      <w:r w:rsidRPr="0093002B">
        <w:rPr>
          <w:rFonts w:ascii="GHEA Grapalat" w:hAnsi="GHEA Grapalat"/>
          <w:sz w:val="20"/>
          <w:szCs w:val="20"/>
        </w:rPr>
        <w:t>չափաբաժնի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Pr="0093002B">
        <w:rPr>
          <w:rFonts w:ascii="GHEA Grapalat" w:hAnsi="GHEA Grapalat"/>
          <w:sz w:val="20"/>
          <w:szCs w:val="20"/>
        </w:rPr>
        <w:t>առանձին</w:t>
      </w:r>
      <w:r w:rsidRPr="0093002B">
        <w:rPr>
          <w:rFonts w:ascii="GHEA Grapalat" w:hAnsi="GHEA Grapalat"/>
          <w:sz w:val="20"/>
          <w:szCs w:val="20"/>
          <w:lang w:val="af-ZA"/>
        </w:rPr>
        <w:t xml:space="preserve">, </w:t>
      </w:r>
      <w:r w:rsidRPr="0093002B">
        <w:rPr>
          <w:rFonts w:ascii="GHEA Grapalat" w:hAnsi="GHEA Grapalat"/>
          <w:sz w:val="20"/>
          <w:szCs w:val="20"/>
        </w:rPr>
        <w:t>այնպես</w:t>
      </w:r>
      <w:r w:rsidRPr="0093002B">
        <w:rPr>
          <w:rFonts w:ascii="GHEA Grapalat" w:hAnsi="GHEA Grapalat"/>
          <w:sz w:val="20"/>
          <w:szCs w:val="20"/>
          <w:lang w:val="af-ZA"/>
        </w:rPr>
        <w:t xml:space="preserve"> </w:t>
      </w:r>
      <w:r w:rsidRPr="0093002B">
        <w:rPr>
          <w:rFonts w:ascii="GHEA Grapalat" w:hAnsi="GHEA Grapalat"/>
          <w:sz w:val="20"/>
          <w:szCs w:val="20"/>
        </w:rPr>
        <w:t>էլ</w:t>
      </w:r>
      <w:r w:rsidRPr="0093002B">
        <w:rPr>
          <w:rFonts w:ascii="GHEA Grapalat" w:hAnsi="GHEA Grapalat"/>
          <w:sz w:val="20"/>
          <w:szCs w:val="20"/>
          <w:lang w:val="af-ZA"/>
        </w:rPr>
        <w:t xml:space="preserve"> </w:t>
      </w:r>
      <w:r w:rsidRPr="0093002B">
        <w:rPr>
          <w:rFonts w:ascii="GHEA Grapalat" w:hAnsi="GHEA Grapalat"/>
          <w:sz w:val="20"/>
          <w:szCs w:val="20"/>
        </w:rPr>
        <w:t>մեկ</w:t>
      </w:r>
      <w:r w:rsidRPr="0093002B">
        <w:rPr>
          <w:rFonts w:ascii="GHEA Grapalat" w:hAnsi="GHEA Grapalat"/>
          <w:sz w:val="20"/>
          <w:szCs w:val="20"/>
          <w:lang w:val="af-ZA"/>
        </w:rPr>
        <w:t xml:space="preserve"> </w:t>
      </w:r>
      <w:r w:rsidRPr="0093002B">
        <w:rPr>
          <w:rFonts w:ascii="GHEA Grapalat" w:hAnsi="GHEA Grapalat"/>
          <w:sz w:val="20"/>
          <w:szCs w:val="20"/>
        </w:rPr>
        <w:t>հայտի</w:t>
      </w:r>
      <w:r w:rsidRPr="0093002B">
        <w:rPr>
          <w:rFonts w:ascii="GHEA Grapalat" w:hAnsi="GHEA Grapalat"/>
          <w:sz w:val="20"/>
          <w:szCs w:val="20"/>
          <w:lang w:val="af-ZA"/>
        </w:rPr>
        <w:t xml:space="preserve"> </w:t>
      </w:r>
      <w:r w:rsidRPr="0093002B">
        <w:rPr>
          <w:rFonts w:ascii="GHEA Grapalat" w:hAnsi="GHEA Grapalat"/>
          <w:sz w:val="20"/>
          <w:szCs w:val="20"/>
        </w:rPr>
        <w:t>ապահովում</w:t>
      </w:r>
      <w:r w:rsidRPr="0093002B">
        <w:rPr>
          <w:rFonts w:ascii="GHEA Grapalat" w:hAnsi="GHEA Grapalat"/>
          <w:sz w:val="20"/>
          <w:szCs w:val="20"/>
          <w:lang w:val="af-ZA"/>
        </w:rPr>
        <w:t xml:space="preserve">` </w:t>
      </w:r>
      <w:r w:rsidRPr="0093002B">
        <w:rPr>
          <w:rFonts w:ascii="GHEA Grapalat" w:hAnsi="GHEA Grapalat"/>
          <w:sz w:val="20"/>
          <w:szCs w:val="20"/>
        </w:rPr>
        <w:t>բոլոր</w:t>
      </w:r>
      <w:r w:rsidRPr="0093002B">
        <w:rPr>
          <w:rFonts w:ascii="GHEA Grapalat" w:hAnsi="GHEA Grapalat"/>
          <w:sz w:val="20"/>
          <w:szCs w:val="20"/>
          <w:lang w:val="af-ZA"/>
        </w:rPr>
        <w:t xml:space="preserve"> </w:t>
      </w:r>
      <w:r w:rsidRPr="0093002B">
        <w:rPr>
          <w:rFonts w:ascii="GHEA Grapalat" w:hAnsi="GHEA Grapalat"/>
          <w:sz w:val="20"/>
          <w:szCs w:val="20"/>
        </w:rPr>
        <w:t>չափաբաժինների</w:t>
      </w:r>
      <w:r w:rsidRPr="0093002B">
        <w:rPr>
          <w:rFonts w:ascii="GHEA Grapalat" w:hAnsi="GHEA Grapalat"/>
          <w:sz w:val="20"/>
          <w:szCs w:val="20"/>
          <w:lang w:val="af-ZA"/>
        </w:rPr>
        <w:t xml:space="preserve"> </w:t>
      </w:r>
      <w:r w:rsidRPr="0093002B">
        <w:rPr>
          <w:rFonts w:ascii="GHEA Grapalat" w:hAnsi="GHEA Grapalat"/>
          <w:sz w:val="20"/>
          <w:szCs w:val="20"/>
        </w:rPr>
        <w:t>համար</w:t>
      </w:r>
      <w:r w:rsidRPr="0093002B">
        <w:rPr>
          <w:rFonts w:ascii="GHEA Grapalat" w:hAnsi="GHEA Grapalat"/>
          <w:sz w:val="20"/>
          <w:szCs w:val="20"/>
          <w:lang w:val="af-ZA"/>
        </w:rPr>
        <w:t xml:space="preserve">: </w:t>
      </w:r>
      <w:r w:rsidR="00273411" w:rsidRPr="0093002B">
        <w:rPr>
          <w:rFonts w:ascii="GHEA Grapalat" w:hAnsi="GHEA Grapalat"/>
          <w:sz w:val="20"/>
          <w:szCs w:val="20"/>
        </w:rPr>
        <w:t>Մեկ</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հայտի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ապահովում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ներկայացվելու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դեպքում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դրա</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գումարը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հաշվարկվում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ներկայացված</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չափաբաժինների</w:t>
      </w:r>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իսկ</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առաջարկները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գնման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գները</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գերազանցելու</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դեպքում՝</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գնային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առաջարկների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հանրագումարի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նկատմամբ՝</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հաշվի</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առնելով</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Կարգի</w:t>
      </w:r>
      <w:r w:rsidR="00273411" w:rsidRPr="0093002B">
        <w:rPr>
          <w:rFonts w:ascii="GHEA Grapalat" w:hAnsi="GHEA Grapalat"/>
          <w:sz w:val="20"/>
          <w:szCs w:val="20"/>
          <w:lang w:val="af-ZA"/>
        </w:rPr>
        <w:t xml:space="preserve"> 32-</w:t>
      </w:r>
      <w:r w:rsidR="00273411" w:rsidRPr="0093002B">
        <w:rPr>
          <w:rFonts w:ascii="GHEA Grapalat" w:hAnsi="GHEA Grapalat"/>
          <w:sz w:val="20"/>
          <w:szCs w:val="20"/>
        </w:rPr>
        <w:t>րդ</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կետի</w:t>
      </w:r>
      <w:r w:rsidR="00273411" w:rsidRPr="0093002B">
        <w:rPr>
          <w:rFonts w:ascii="GHEA Grapalat" w:hAnsi="GHEA Grapalat"/>
          <w:sz w:val="20"/>
          <w:szCs w:val="20"/>
          <w:lang w:val="af-ZA"/>
        </w:rPr>
        <w:t xml:space="preserve"> 1-</w:t>
      </w:r>
      <w:r w:rsidR="00273411" w:rsidRPr="0093002B">
        <w:rPr>
          <w:rFonts w:ascii="GHEA Grapalat" w:hAnsi="GHEA Grapalat"/>
          <w:sz w:val="20"/>
          <w:szCs w:val="20"/>
        </w:rPr>
        <w:t>ին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ենթակետի</w:t>
      </w:r>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պարբերության</w:t>
      </w:r>
      <w:r w:rsidR="00273411" w:rsidRPr="0093002B">
        <w:rPr>
          <w:rFonts w:ascii="GHEA Grapalat" w:hAnsi="GHEA Grapalat"/>
          <w:sz w:val="20"/>
          <w:szCs w:val="20"/>
          <w:lang w:val="af-ZA"/>
        </w:rPr>
        <w:t xml:space="preserve"> </w:t>
      </w:r>
      <w:r w:rsidR="00273411" w:rsidRPr="0093002B">
        <w:rPr>
          <w:rFonts w:ascii="GHEA Grapalat" w:hAnsi="GHEA Grapalat"/>
          <w:sz w:val="20"/>
          <w:szCs w:val="20"/>
        </w:rPr>
        <w:t>պահանջները</w:t>
      </w:r>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8"/>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5CB40D1A"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r w:rsidR="0093460D" w:rsidRPr="00C13D25">
        <w:rPr>
          <w:rFonts w:ascii="GHEA Grapalat" w:hAnsi="GHEA Grapalat" w:cs="Sylfaen"/>
          <w:sz w:val="20"/>
        </w:rPr>
        <w:t>ումը</w:t>
      </w:r>
      <w:r w:rsidR="0093460D" w:rsidRPr="00C13D25">
        <w:rPr>
          <w:rFonts w:ascii="GHEA Grapalat" w:hAnsi="GHEA Grapalat" w:cs="Sylfaen"/>
          <w:sz w:val="20"/>
          <w:lang w:val="af-ZA"/>
        </w:rPr>
        <w:t xml:space="preserve"> </w:t>
      </w:r>
      <w:r w:rsidR="00E43CEB" w:rsidRPr="00C13D25">
        <w:rPr>
          <w:rFonts w:ascii="GHEA Grapalat" w:hAnsi="GHEA Grapalat" w:cs="Sylfaen"/>
          <w:sz w:val="20"/>
        </w:rPr>
        <w:t>պետք</w:t>
      </w:r>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r w:rsidR="00C23B1B" w:rsidRPr="00C13D25">
        <w:rPr>
          <w:rFonts w:ascii="GHEA Grapalat" w:hAnsi="GHEA Grapalat" w:cs="Sylfaen"/>
          <w:sz w:val="20"/>
        </w:rPr>
        <w:t>վավեր</w:t>
      </w:r>
      <w:r w:rsidR="00C23B1B" w:rsidRPr="00C13D25">
        <w:rPr>
          <w:rFonts w:ascii="GHEA Grapalat" w:hAnsi="GHEA Grapalat" w:cs="Sylfaen"/>
          <w:sz w:val="20"/>
          <w:lang w:val="af-ZA"/>
        </w:rPr>
        <w:t xml:space="preserve"> </w:t>
      </w:r>
      <w:r w:rsidR="00E43CEB" w:rsidRPr="00C13D25">
        <w:rPr>
          <w:rFonts w:ascii="GHEA Grapalat" w:hAnsi="GHEA Grapalat" w:cs="Sylfaen"/>
          <w:sz w:val="20"/>
        </w:rPr>
        <w:t>լինի</w:t>
      </w:r>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r w:rsidR="00C813A9" w:rsidRPr="00C13D25">
        <w:rPr>
          <w:rFonts w:ascii="GHEA Grapalat" w:hAnsi="GHEA Grapalat" w:cs="Sylfaen"/>
          <w:sz w:val="20"/>
        </w:rPr>
        <w:t>օրվանից</w:t>
      </w:r>
      <w:r w:rsidR="00C813A9" w:rsidRPr="00C13D25">
        <w:rPr>
          <w:rFonts w:ascii="GHEA Grapalat" w:hAnsi="GHEA Grapalat" w:cs="Sylfaen"/>
          <w:sz w:val="20"/>
          <w:lang w:val="af-ZA"/>
        </w:rPr>
        <w:t xml:space="preserve"> </w:t>
      </w:r>
      <w:r w:rsidR="00C813A9" w:rsidRPr="00C13D25">
        <w:rPr>
          <w:rFonts w:ascii="GHEA Grapalat" w:hAnsi="GHEA Grapalat" w:cs="Sylfaen"/>
          <w:sz w:val="20"/>
        </w:rPr>
        <w:t>հաշված</w:t>
      </w:r>
      <w:r w:rsidR="00C813A9" w:rsidRPr="00C13D25">
        <w:rPr>
          <w:rFonts w:ascii="GHEA Grapalat" w:hAnsi="GHEA Grapalat" w:cs="Sylfaen"/>
          <w:sz w:val="20"/>
          <w:lang w:val="af-ZA"/>
        </w:rPr>
        <w:t xml:space="preserve"> </w:t>
      </w:r>
      <w:r w:rsidR="008977AD" w:rsidRPr="008977AD">
        <w:rPr>
          <w:rFonts w:ascii="GHEA Grapalat" w:hAnsi="GHEA Grapalat" w:cs="Sylfaen"/>
          <w:b/>
          <w:bCs/>
          <w:iCs/>
          <w:sz w:val="20"/>
          <w:szCs w:val="20"/>
          <w:lang w:val="af-ZA"/>
        </w:rPr>
        <w:t>1</w:t>
      </w:r>
      <w:r w:rsidR="008977AD">
        <w:rPr>
          <w:rFonts w:ascii="GHEA Grapalat" w:hAnsi="GHEA Grapalat" w:cs="Sylfaen"/>
          <w:b/>
          <w:bCs/>
          <w:iCs/>
          <w:sz w:val="20"/>
          <w:szCs w:val="20"/>
          <w:lang w:val="af-ZA"/>
        </w:rPr>
        <w:t>2</w:t>
      </w:r>
      <w:r w:rsidR="00A22A64" w:rsidRPr="003507D7">
        <w:rPr>
          <w:rFonts w:ascii="GHEA Grapalat" w:hAnsi="GHEA Grapalat" w:cs="Sylfaen"/>
          <w:b/>
          <w:bCs/>
          <w:iCs/>
          <w:sz w:val="20"/>
          <w:szCs w:val="20"/>
          <w:lang w:val="hy-AM"/>
        </w:rPr>
        <w:t>0 (</w:t>
      </w:r>
      <w:r w:rsidR="008977AD">
        <w:rPr>
          <w:rFonts w:ascii="GHEA Grapalat" w:hAnsi="GHEA Grapalat" w:cs="Sylfaen"/>
          <w:b/>
          <w:bCs/>
          <w:iCs/>
          <w:sz w:val="20"/>
          <w:szCs w:val="20"/>
          <w:lang w:val="hy-AM"/>
        </w:rPr>
        <w:t>մեկ հարյուր քսան</w:t>
      </w:r>
      <w:r w:rsidR="00A22A64" w:rsidRPr="003507D7">
        <w:rPr>
          <w:rFonts w:ascii="GHEA Grapalat" w:hAnsi="GHEA Grapalat" w:cs="Sylfaen"/>
          <w:b/>
          <w:bCs/>
          <w:iCs/>
          <w:sz w:val="20"/>
          <w:szCs w:val="20"/>
          <w:lang w:val="hy-AM"/>
        </w:rPr>
        <w:t>)</w:t>
      </w:r>
      <w:r w:rsidR="00A22A64" w:rsidRPr="003507D7">
        <w:rPr>
          <w:rFonts w:ascii="GHEA Grapalat" w:hAnsi="GHEA Grapalat" w:cs="Sylfaen"/>
          <w:i/>
          <w:sz w:val="20"/>
          <w:szCs w:val="20"/>
          <w:lang w:val="hy-AM"/>
        </w:rPr>
        <w:t xml:space="preserve"> </w:t>
      </w:r>
      <w:r w:rsidR="001A4EF7" w:rsidRPr="00C13D25">
        <w:rPr>
          <w:rFonts w:ascii="GHEA Grapalat" w:hAnsi="GHEA Grapalat" w:cs="Sylfaen"/>
          <w:sz w:val="20"/>
        </w:rPr>
        <w:t>աշխատանքային</w:t>
      </w:r>
      <w:r w:rsidR="001A4EF7" w:rsidRPr="00C13D25">
        <w:rPr>
          <w:rFonts w:ascii="GHEA Grapalat" w:hAnsi="GHEA Grapalat" w:cs="Sylfaen"/>
          <w:sz w:val="20"/>
          <w:lang w:val="af-ZA"/>
        </w:rPr>
        <w:t xml:space="preserve"> </w:t>
      </w:r>
      <w:r w:rsidR="001A4EF7" w:rsidRPr="00C13D25">
        <w:rPr>
          <w:rFonts w:ascii="GHEA Grapalat" w:hAnsi="GHEA Grapalat" w:cs="Sylfaen"/>
          <w:sz w:val="20"/>
        </w:rPr>
        <w:t>օր</w:t>
      </w:r>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9"/>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60C79801" w14:textId="77777777" w:rsidR="008011E4" w:rsidRPr="0093002B" w:rsidRDefault="008011E4" w:rsidP="00EF3662">
      <w:pPr>
        <w:ind w:firstLine="567"/>
        <w:jc w:val="both"/>
        <w:rPr>
          <w:rFonts w:ascii="GHEA Grapalat" w:hAnsi="GHEA Grapalat" w:cs="Sylfaen"/>
          <w:sz w:val="20"/>
          <w:lang w:val="hy-AM"/>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7828AA3E"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r w:rsidR="004C3803" w:rsidRPr="0093002B">
        <w:rPr>
          <w:rFonts w:ascii="GHEA Grapalat" w:hAnsi="GHEA Grapalat" w:cs="Sylfaen"/>
          <w:szCs w:val="24"/>
          <w:lang w:val="en-US"/>
        </w:rPr>
        <w:t>համակարգի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միջոցով</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օրվանից</w:t>
      </w:r>
      <w:r w:rsidR="004C3803" w:rsidRPr="0093002B">
        <w:rPr>
          <w:rFonts w:ascii="GHEA Grapalat" w:hAnsi="GHEA Grapalat" w:cs="Sylfaen"/>
          <w:szCs w:val="24"/>
        </w:rPr>
        <w:t xml:space="preserve"> </w:t>
      </w:r>
      <w:r w:rsidR="00EA665B">
        <w:rPr>
          <w:rFonts w:ascii="GHEA Grapalat" w:hAnsi="GHEA Grapalat"/>
          <w:b/>
        </w:rPr>
        <w:t xml:space="preserve">մինչև 2025 թվականի սեպտեմբերի </w:t>
      </w:r>
      <w:r w:rsidR="00550CFA">
        <w:rPr>
          <w:rFonts w:ascii="GHEA Grapalat" w:hAnsi="GHEA Grapalat"/>
          <w:b/>
        </w:rPr>
        <w:t>15</w:t>
      </w:r>
      <w:r w:rsidR="00CA3B56" w:rsidRPr="0018744E">
        <w:rPr>
          <w:rFonts w:ascii="GHEA Grapalat" w:hAnsi="GHEA Grapalat"/>
          <w:b/>
          <w:lang w:val="hy-AM"/>
        </w:rPr>
        <w:t xml:space="preserve">-ը, ժամը </w:t>
      </w:r>
      <w:r w:rsidR="00471027">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r w:rsidRPr="0093002B">
        <w:rPr>
          <w:rFonts w:ascii="GHEA Grapalat" w:hAnsi="GHEA Grapalat" w:cs="Sylfaen"/>
          <w:sz w:val="20"/>
        </w:rPr>
        <w:t>հանձնաժողովի</w:t>
      </w:r>
      <w:r w:rsidRPr="0093002B">
        <w:rPr>
          <w:rFonts w:ascii="GHEA Grapalat" w:hAnsi="GHEA Grapalat" w:cs="Sylfaen"/>
          <w:sz w:val="20"/>
          <w:lang w:val="af-ZA"/>
        </w:rPr>
        <w:t xml:space="preserve"> </w:t>
      </w:r>
      <w:r w:rsidRPr="0093002B">
        <w:rPr>
          <w:rFonts w:ascii="GHEA Grapalat" w:hAnsi="GHEA Grapalat" w:cs="Sylfaen"/>
          <w:sz w:val="20"/>
        </w:rPr>
        <w:t>նախագահը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r w:rsidR="00A222D7" w:rsidRPr="0093002B">
        <w:rPr>
          <w:rFonts w:ascii="GHEA Grapalat" w:hAnsi="GHEA Grapalat" w:cs="Sylfaen"/>
          <w:sz w:val="20"/>
        </w:rPr>
        <w:t>սույն</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ընթացակարգի</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շրջանակում</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գնվելիք</w:t>
      </w:r>
      <w:r w:rsidR="00A222D7" w:rsidRPr="0093002B">
        <w:rPr>
          <w:rFonts w:ascii="GHEA Grapalat" w:hAnsi="GHEA Grapalat" w:cs="Sylfaen"/>
          <w:sz w:val="20"/>
          <w:lang w:val="af-ZA"/>
        </w:rPr>
        <w:t xml:space="preserve"> </w:t>
      </w:r>
      <w:r w:rsidR="00A222D7" w:rsidRPr="0093002B">
        <w:rPr>
          <w:rFonts w:ascii="GHEA Grapalat" w:hAnsi="GHEA Grapalat" w:cs="Sylfaen"/>
          <w:sz w:val="20"/>
        </w:rPr>
        <w:t>ա</w:t>
      </w:r>
      <w:r w:rsidR="00822119" w:rsidRPr="0093002B">
        <w:rPr>
          <w:rFonts w:ascii="GHEA Grapalat" w:hAnsi="GHEA Grapalat" w:cs="Sylfaen"/>
          <w:sz w:val="20"/>
        </w:rPr>
        <w:t>շխատանքների</w:t>
      </w:r>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ինչպես</w:t>
      </w:r>
      <w:r w:rsidR="00745561" w:rsidRPr="0093002B">
        <w:rPr>
          <w:rFonts w:ascii="GHEA Grapalat" w:hAnsi="GHEA Grapalat" w:cs="Sylfaen"/>
          <w:sz w:val="20"/>
          <w:lang w:val="af-ZA"/>
        </w:rPr>
        <w:t xml:space="preserve"> </w:t>
      </w:r>
      <w:r w:rsidR="00745561" w:rsidRPr="0093002B">
        <w:rPr>
          <w:rFonts w:ascii="GHEA Grapalat" w:hAnsi="GHEA Grapalat" w:cs="Sylfaen"/>
          <w:sz w:val="20"/>
        </w:rPr>
        <w:t>նաև</w:t>
      </w:r>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r w:rsidR="00F61898" w:rsidRPr="0093002B">
        <w:rPr>
          <w:rFonts w:ascii="GHEA Grapalat" w:hAnsi="GHEA Grapalat" w:cs="Sylfaen"/>
          <w:sz w:val="20"/>
        </w:rPr>
        <w:t>Հայտերը</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գնահատվում</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են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սույն</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հրավերով</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սահմանված</w:t>
      </w:r>
      <w:r w:rsidR="00F61898" w:rsidRPr="0093002B">
        <w:rPr>
          <w:rFonts w:ascii="GHEA Grapalat" w:hAnsi="GHEA Grapalat" w:cs="Sylfaen"/>
          <w:sz w:val="20"/>
          <w:lang w:val="af-ZA"/>
        </w:rPr>
        <w:t xml:space="preserve"> </w:t>
      </w:r>
      <w:r w:rsidR="00F61898" w:rsidRPr="0093002B">
        <w:rPr>
          <w:rFonts w:ascii="GHEA Grapalat" w:hAnsi="GHEA Grapalat" w:cs="Sylfaen"/>
          <w:sz w:val="20"/>
        </w:rPr>
        <w:t>կարգով</w:t>
      </w:r>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7817255E" w:rsidR="009A796C" w:rsidRPr="0093002B" w:rsidRDefault="00F7009A" w:rsidP="00F7009A">
      <w:pPr>
        <w:ind w:firstLine="567"/>
        <w:jc w:val="both"/>
        <w:rPr>
          <w:rFonts w:ascii="GHEA Grapalat" w:hAnsi="GHEA Grapalat" w:cs="Sylfaen"/>
          <w:sz w:val="20"/>
          <w:lang w:val="af-ZA"/>
        </w:rPr>
      </w:pPr>
      <w:r w:rsidRPr="0093002B">
        <w:rPr>
          <w:rFonts w:ascii="GHEA Grapalat" w:hAnsi="GHEA Grapalat" w:cs="Sylfaen"/>
          <w:sz w:val="20"/>
        </w:rPr>
        <w:t>Գնման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չափաբաժինների</w:t>
      </w:r>
      <w:r w:rsidRPr="0093002B">
        <w:rPr>
          <w:rFonts w:ascii="GHEA Grapalat" w:hAnsi="GHEA Grapalat" w:cs="Sylfaen"/>
          <w:sz w:val="20"/>
          <w:lang w:val="af-ZA"/>
        </w:rPr>
        <w:t xml:space="preserve"> </w:t>
      </w:r>
      <w:r w:rsidRPr="0093002B">
        <w:rPr>
          <w:rFonts w:ascii="GHEA Grapalat" w:hAnsi="GHEA Grapalat" w:cs="Sylfaen"/>
          <w:sz w:val="20"/>
        </w:rPr>
        <w:t>քանակը</w:t>
      </w:r>
      <w:r w:rsidRPr="0093002B">
        <w:rPr>
          <w:rFonts w:ascii="GHEA Grapalat" w:hAnsi="GHEA Grapalat" w:cs="Sylfaen"/>
          <w:sz w:val="20"/>
          <w:lang w:val="af-ZA"/>
        </w:rPr>
        <w:t xml:space="preserve"> </w:t>
      </w:r>
      <w:r w:rsidRPr="0093002B">
        <w:rPr>
          <w:rFonts w:ascii="GHEA Grapalat" w:hAnsi="GHEA Grapalat" w:cs="Sylfaen"/>
          <w:sz w:val="20"/>
        </w:rPr>
        <w:t>յոթանասունհինգը</w:t>
      </w:r>
      <w:r w:rsidRPr="0093002B">
        <w:rPr>
          <w:rFonts w:ascii="GHEA Grapalat" w:hAnsi="GHEA Grapalat" w:cs="Sylfaen"/>
          <w:sz w:val="20"/>
          <w:lang w:val="af-ZA"/>
        </w:rPr>
        <w:t xml:space="preserve"> </w:t>
      </w:r>
      <w:r w:rsidRPr="0093002B">
        <w:rPr>
          <w:rFonts w:ascii="GHEA Grapalat" w:hAnsi="GHEA Grapalat" w:cs="Sylfaen"/>
          <w:sz w:val="20"/>
        </w:rPr>
        <w:t>չգերազանցելու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w:t>
      </w:r>
      <w:r w:rsidR="009A796C" w:rsidRPr="0093002B">
        <w:rPr>
          <w:rFonts w:ascii="GHEA Grapalat" w:hAnsi="GHEA Grapalat" w:cs="Sylfaen"/>
          <w:sz w:val="20"/>
        </w:rPr>
        <w:t>այտերի</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գնահատումն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իրականացվում</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դրանց</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ներկայացման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վերջնաժամկետը</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լրանալու</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օրվանից</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հաշված</w:t>
      </w:r>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r w:rsidR="009A796C" w:rsidRPr="0093002B">
        <w:rPr>
          <w:rFonts w:ascii="GHEA Grapalat" w:hAnsi="GHEA Grapalat" w:cs="Sylfaen"/>
          <w:sz w:val="20"/>
        </w:rPr>
        <w:t>տաս</w:t>
      </w:r>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r w:rsidRPr="0093002B">
        <w:rPr>
          <w:rFonts w:ascii="GHEA Grapalat" w:hAnsi="GHEA Grapalat" w:cs="Sylfaen"/>
          <w:sz w:val="20"/>
        </w:rPr>
        <w:t>իսկ</w:t>
      </w:r>
      <w:r w:rsidRPr="0093002B">
        <w:rPr>
          <w:rFonts w:ascii="GHEA Grapalat" w:hAnsi="GHEA Grapalat" w:cs="Sylfaen"/>
          <w:sz w:val="20"/>
          <w:lang w:val="af-ZA"/>
        </w:rPr>
        <w:t xml:space="preserve"> </w:t>
      </w:r>
      <w:r w:rsidRPr="0093002B">
        <w:rPr>
          <w:rFonts w:ascii="GHEA Grapalat" w:hAnsi="GHEA Grapalat" w:cs="Sylfaen"/>
          <w:sz w:val="20"/>
        </w:rPr>
        <w:t>գերազանցելու</w:t>
      </w:r>
      <w:r w:rsidRPr="0093002B">
        <w:rPr>
          <w:rFonts w:ascii="GHEA Grapalat" w:hAnsi="GHEA Grapalat" w:cs="Sylfaen"/>
          <w:sz w:val="20"/>
          <w:lang w:val="af-ZA"/>
        </w:rPr>
        <w:t xml:space="preserve"> </w:t>
      </w:r>
      <w:r w:rsidRPr="0093002B">
        <w:rPr>
          <w:rFonts w:ascii="GHEA Grapalat" w:hAnsi="GHEA Grapalat" w:cs="Sylfaen"/>
          <w:sz w:val="20"/>
        </w:rPr>
        <w:t>դեպքում՝</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r w:rsidR="00A6217F">
        <w:rPr>
          <w:rFonts w:ascii="GHEA Grapalat" w:hAnsi="GHEA Grapalat" w:cs="Sylfaen"/>
          <w:sz w:val="20"/>
          <w:lang w:val="hy-AM"/>
        </w:rPr>
        <w:t xml:space="preserve"> </w:t>
      </w:r>
      <w:r w:rsidR="009A796C" w:rsidRPr="0093002B">
        <w:rPr>
          <w:rFonts w:ascii="GHEA Grapalat" w:hAnsi="GHEA Grapalat" w:cs="Sylfaen"/>
          <w:sz w:val="20"/>
        </w:rPr>
        <w:t>աշխատանքային</w:t>
      </w:r>
      <w:r w:rsidR="009A796C" w:rsidRPr="0093002B">
        <w:rPr>
          <w:rFonts w:ascii="GHEA Grapalat" w:hAnsi="GHEA Grapalat" w:cs="Sylfaen"/>
          <w:sz w:val="20"/>
          <w:lang w:val="af-ZA"/>
        </w:rPr>
        <w:t xml:space="preserve"> </w:t>
      </w:r>
      <w:r w:rsidR="009A796C" w:rsidRPr="0093002B">
        <w:rPr>
          <w:rFonts w:ascii="GHEA Grapalat" w:hAnsi="GHEA Grapalat" w:cs="Sylfaen"/>
          <w:sz w:val="20"/>
        </w:rPr>
        <w:t>օրվա</w:t>
      </w:r>
      <w:r w:rsidR="009A796C" w:rsidRPr="0093002B">
        <w:rPr>
          <w:rFonts w:ascii="GHEA Grapalat" w:hAnsi="GHEA Grapalat" w:cs="Sylfaen"/>
          <w:sz w:val="20"/>
          <w:lang w:val="af-ZA"/>
        </w:rPr>
        <w:t xml:space="preserve"> </w:t>
      </w:r>
      <w:r w:rsidR="009A796C" w:rsidRPr="0093002B">
        <w:rPr>
          <w:rFonts w:ascii="GHEA Grapalat" w:hAnsi="GHEA Grapalat" w:cs="Sylfaen"/>
          <w:sz w:val="20"/>
        </w:rPr>
        <w:t>ընթացքում</w:t>
      </w:r>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r w:rsidRPr="0093002B">
        <w:rPr>
          <w:rFonts w:ascii="GHEA Grapalat" w:hAnsi="GHEA Grapalat" w:cs="Sylfaen"/>
          <w:sz w:val="20"/>
        </w:rPr>
        <w:t>Բավարար</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հրավերով</w:t>
      </w:r>
      <w:r w:rsidRPr="0093002B">
        <w:rPr>
          <w:rFonts w:ascii="GHEA Grapalat" w:hAnsi="GHEA Grapalat" w:cs="Sylfaen"/>
          <w:sz w:val="20"/>
          <w:lang w:val="af-ZA"/>
        </w:rPr>
        <w:t xml:space="preserve"> </w:t>
      </w:r>
      <w:r w:rsidRPr="0093002B">
        <w:rPr>
          <w:rFonts w:ascii="GHEA Grapalat" w:hAnsi="GHEA Grapalat" w:cs="Sylfaen"/>
          <w:sz w:val="20"/>
        </w:rPr>
        <w:t>նախատեսված</w:t>
      </w:r>
      <w:r w:rsidRPr="0093002B">
        <w:rPr>
          <w:rFonts w:ascii="GHEA Grapalat" w:hAnsi="GHEA Grapalat" w:cs="Sylfaen"/>
          <w:sz w:val="20"/>
          <w:lang w:val="af-ZA"/>
        </w:rPr>
        <w:t xml:space="preserve"> </w:t>
      </w:r>
      <w:r w:rsidRPr="0093002B">
        <w:rPr>
          <w:rFonts w:ascii="GHEA Grapalat" w:hAnsi="GHEA Grapalat" w:cs="Sylfaen"/>
          <w:sz w:val="20"/>
        </w:rPr>
        <w:t>պայմաններին</w:t>
      </w:r>
      <w:r w:rsidRPr="0093002B">
        <w:rPr>
          <w:rFonts w:ascii="GHEA Grapalat" w:hAnsi="GHEA Grapalat" w:cs="Sylfaen"/>
          <w:sz w:val="20"/>
          <w:lang w:val="af-ZA"/>
        </w:rPr>
        <w:t xml:space="preserve"> </w:t>
      </w:r>
      <w:r w:rsidRPr="0093002B">
        <w:rPr>
          <w:rFonts w:ascii="GHEA Grapalat" w:hAnsi="GHEA Grapalat" w:cs="Sylfaen"/>
          <w:sz w:val="20"/>
        </w:rPr>
        <w:t>համապատասխանող</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հակառակ</w:t>
      </w:r>
      <w:r w:rsidRPr="0093002B">
        <w:rPr>
          <w:rFonts w:ascii="GHEA Grapalat" w:hAnsi="GHEA Grapalat" w:cs="Sylfaen"/>
          <w:sz w:val="20"/>
          <w:lang w:val="af-ZA"/>
        </w:rPr>
        <w:t xml:space="preserve"> </w:t>
      </w:r>
      <w:r w:rsidRPr="0093002B">
        <w:rPr>
          <w:rFonts w:ascii="GHEA Grapalat" w:hAnsi="GHEA Grapalat" w:cs="Sylfaen"/>
          <w:sz w:val="20"/>
        </w:rPr>
        <w:t>դեպքում</w:t>
      </w:r>
      <w:r w:rsidRPr="0093002B">
        <w:rPr>
          <w:rFonts w:ascii="GHEA Grapalat" w:hAnsi="GHEA Grapalat" w:cs="Sylfaen"/>
          <w:sz w:val="20"/>
          <w:lang w:val="af-ZA"/>
        </w:rPr>
        <w:t xml:space="preserve"> </w:t>
      </w:r>
      <w:r w:rsidRPr="0093002B">
        <w:rPr>
          <w:rFonts w:ascii="GHEA Grapalat" w:hAnsi="GHEA Grapalat" w:cs="Sylfaen"/>
          <w:sz w:val="20"/>
        </w:rPr>
        <w:t>հայտերը</w:t>
      </w:r>
      <w:r w:rsidRPr="0093002B">
        <w:rPr>
          <w:rFonts w:ascii="GHEA Grapalat" w:hAnsi="GHEA Grapalat" w:cs="Sylfaen"/>
          <w:sz w:val="20"/>
          <w:lang w:val="af-ZA"/>
        </w:rPr>
        <w:t xml:space="preserve"> </w:t>
      </w:r>
      <w:r w:rsidRPr="0093002B">
        <w:rPr>
          <w:rFonts w:ascii="GHEA Grapalat" w:hAnsi="GHEA Grapalat" w:cs="Sylfaen"/>
          <w:sz w:val="20"/>
        </w:rPr>
        <w:t>գնահատվում</w:t>
      </w:r>
      <w:r w:rsidRPr="0093002B">
        <w:rPr>
          <w:rFonts w:ascii="GHEA Grapalat" w:hAnsi="GHEA Grapalat" w:cs="Sylfaen"/>
          <w:sz w:val="20"/>
          <w:lang w:val="af-ZA"/>
        </w:rPr>
        <w:t xml:space="preserve"> </w:t>
      </w:r>
      <w:r w:rsidRPr="0093002B">
        <w:rPr>
          <w:rFonts w:ascii="GHEA Grapalat" w:hAnsi="GHEA Grapalat" w:cs="Sylfaen"/>
          <w:sz w:val="20"/>
        </w:rPr>
        <w:t>են</w:t>
      </w:r>
      <w:r w:rsidRPr="0093002B">
        <w:rPr>
          <w:rFonts w:ascii="GHEA Grapalat" w:hAnsi="GHEA Grapalat" w:cs="Sylfaen"/>
          <w:sz w:val="20"/>
          <w:lang w:val="af-ZA"/>
        </w:rPr>
        <w:t xml:space="preserve"> </w:t>
      </w:r>
      <w:r w:rsidRPr="0093002B">
        <w:rPr>
          <w:rFonts w:ascii="GHEA Grapalat" w:hAnsi="GHEA Grapalat" w:cs="Sylfaen"/>
          <w:sz w:val="20"/>
        </w:rPr>
        <w:t>անբավարար</w:t>
      </w:r>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r w:rsidRPr="0093002B">
        <w:rPr>
          <w:rFonts w:ascii="GHEA Grapalat" w:hAnsi="GHEA Grapalat" w:cs="Sylfaen"/>
          <w:sz w:val="20"/>
        </w:rPr>
        <w:t>մերժվում</w:t>
      </w:r>
      <w:r w:rsidRPr="0093002B">
        <w:rPr>
          <w:rFonts w:ascii="GHEA Grapalat" w:hAnsi="GHEA Grapalat" w:cs="Sylfaen"/>
          <w:sz w:val="20"/>
          <w:lang w:val="af-ZA"/>
        </w:rPr>
        <w:t xml:space="preserve"> </w:t>
      </w:r>
      <w:r w:rsidRPr="0093002B">
        <w:rPr>
          <w:rFonts w:ascii="GHEA Grapalat" w:hAnsi="GHEA Grapalat" w:cs="Sylfaen"/>
          <w:sz w:val="20"/>
        </w:rPr>
        <w:t>են</w:t>
      </w:r>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r w:rsidR="00B46279" w:rsidRPr="0093002B">
        <w:rPr>
          <w:rFonts w:ascii="GHEA Grapalat" w:hAnsi="GHEA Grapalat" w:cs="Sylfaen"/>
          <w:sz w:val="20"/>
        </w:rPr>
        <w:t>Ընդ</w:t>
      </w:r>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r w:rsidR="00B46279" w:rsidRPr="0093002B">
        <w:rPr>
          <w:rFonts w:ascii="GHEA Grapalat" w:hAnsi="GHEA Grapalat" w:cs="Sylfaen"/>
          <w:sz w:val="20"/>
        </w:rPr>
        <w:t>որոնցում</w:t>
      </w:r>
      <w:r w:rsidR="00B46279" w:rsidRPr="0093002B">
        <w:rPr>
          <w:rFonts w:ascii="GHEA Grapalat" w:hAnsi="GHEA Grapalat" w:cs="Sylfaen"/>
          <w:sz w:val="20"/>
          <w:lang w:val="af-ZA"/>
        </w:rPr>
        <w:t xml:space="preserve"> </w:t>
      </w:r>
      <w:r w:rsidR="00ED6836" w:rsidRPr="0093002B">
        <w:rPr>
          <w:rFonts w:ascii="GHEA Grapalat" w:hAnsi="GHEA Grapalat" w:cs="Sylfaen"/>
          <w:sz w:val="20"/>
        </w:rPr>
        <w:t>բացակայում</w:t>
      </w:r>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r w:rsidR="00ED6836" w:rsidRPr="0093002B">
        <w:rPr>
          <w:rFonts w:ascii="GHEA Grapalat" w:hAnsi="GHEA Grapalat" w:cs="Sylfaen"/>
          <w:sz w:val="20"/>
        </w:rPr>
        <w:t>գնային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կամ</w:t>
      </w:r>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r w:rsidR="00ED6836" w:rsidRPr="0093002B">
        <w:rPr>
          <w:rFonts w:ascii="GHEA Grapalat" w:hAnsi="GHEA Grapalat" w:cs="Sylfaen"/>
          <w:sz w:val="20"/>
        </w:rPr>
        <w:t>ներկայացված</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են</w:t>
      </w:r>
      <w:r w:rsidR="00B1695D" w:rsidRPr="0093002B">
        <w:rPr>
          <w:rFonts w:ascii="GHEA Grapalat" w:hAnsi="GHEA Grapalat" w:cs="Sylfaen"/>
          <w:sz w:val="20"/>
          <w:lang w:val="af-ZA"/>
        </w:rPr>
        <w:t xml:space="preserve"> </w:t>
      </w:r>
      <w:r w:rsidR="00ED6836" w:rsidRPr="0093002B">
        <w:rPr>
          <w:rFonts w:ascii="GHEA Grapalat" w:hAnsi="GHEA Grapalat" w:cs="Sylfaen"/>
          <w:sz w:val="20"/>
        </w:rPr>
        <w:t>հրավերի</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պահանջներին</w:t>
      </w:r>
      <w:r w:rsidR="00ED6836" w:rsidRPr="0093002B">
        <w:rPr>
          <w:rFonts w:ascii="GHEA Grapalat" w:hAnsi="GHEA Grapalat" w:cs="Sylfaen"/>
          <w:sz w:val="20"/>
          <w:lang w:val="af-ZA"/>
        </w:rPr>
        <w:t xml:space="preserve"> </w:t>
      </w:r>
      <w:r w:rsidR="00ED6836" w:rsidRPr="0093002B">
        <w:rPr>
          <w:rFonts w:ascii="GHEA Grapalat" w:hAnsi="GHEA Grapalat" w:cs="Sylfaen"/>
          <w:sz w:val="20"/>
        </w:rPr>
        <w:t>անհամապատասխան</w:t>
      </w:r>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r w:rsidR="00F61898" w:rsidRPr="0093002B">
        <w:rPr>
          <w:rFonts w:ascii="GHEA Grapalat" w:hAnsi="GHEA Grapalat" w:cs="Sylfaen"/>
          <w:lang w:val="en-US"/>
        </w:rPr>
        <w:t>հիմք</w:t>
      </w:r>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r w:rsidR="00F61898" w:rsidRPr="0093002B">
        <w:rPr>
          <w:rFonts w:ascii="GHEA Grapalat" w:hAnsi="GHEA Grapalat" w:cs="Sylfaen"/>
          <w:lang w:val="en-US"/>
        </w:rPr>
        <w:t>ընդունում</w:t>
      </w:r>
      <w:r w:rsidR="00F61898" w:rsidRPr="0093002B">
        <w:rPr>
          <w:rFonts w:ascii="GHEA Grapalat" w:hAnsi="GHEA Grapalat" w:cs="Sylfaen"/>
        </w:rPr>
        <w:t xml:space="preserve"> </w:t>
      </w:r>
      <w:r w:rsidR="00153C87" w:rsidRPr="0093002B">
        <w:rPr>
          <w:rFonts w:ascii="GHEA Grapalat" w:hAnsi="GHEA Grapalat" w:cs="Sylfaen"/>
        </w:rPr>
        <w:t>հ</w:t>
      </w:r>
      <w:r w:rsidR="00153C87" w:rsidRPr="0093002B">
        <w:rPr>
          <w:rFonts w:ascii="GHEA Grapalat" w:hAnsi="GHEA Grapalat" w:cs="Sylfaen"/>
          <w:lang w:val="en-US"/>
        </w:rPr>
        <w:t>ամակարգում</w:t>
      </w:r>
      <w:r w:rsidR="00153C87" w:rsidRPr="0093002B">
        <w:rPr>
          <w:rFonts w:ascii="GHEA Grapalat" w:hAnsi="GHEA Grapalat" w:cs="Sylfaen"/>
        </w:rPr>
        <w:t xml:space="preserve"> </w:t>
      </w:r>
      <w:r w:rsidR="00F61898" w:rsidRPr="0093002B">
        <w:rPr>
          <w:rFonts w:ascii="GHEA Grapalat" w:hAnsi="GHEA Grapalat" w:cs="Sylfaen"/>
          <w:lang w:val="en-US"/>
        </w:rPr>
        <w:t>կցված</w:t>
      </w:r>
      <w:r w:rsidR="00F61898" w:rsidRPr="0093002B">
        <w:rPr>
          <w:rFonts w:ascii="GHEA Grapalat" w:hAnsi="GHEA Grapalat" w:cs="Sylfaen"/>
        </w:rPr>
        <w:t xml:space="preserve">` </w:t>
      </w:r>
      <w:r w:rsidR="00AE4008" w:rsidRPr="0093002B">
        <w:rPr>
          <w:rFonts w:ascii="GHEA Grapalat" w:hAnsi="GHEA Grapalat" w:cs="Sylfaen"/>
          <w:lang w:val="en-US"/>
        </w:rPr>
        <w:t>մ</w:t>
      </w:r>
      <w:r w:rsidR="00F61898" w:rsidRPr="0093002B">
        <w:rPr>
          <w:rFonts w:ascii="GHEA Grapalat" w:hAnsi="GHEA Grapalat" w:cs="Sylfaen"/>
          <w:lang w:val="en-US"/>
        </w:rPr>
        <w:t>ասնակցի</w:t>
      </w:r>
      <w:r w:rsidR="00F61898" w:rsidRPr="0093002B">
        <w:rPr>
          <w:rFonts w:ascii="GHEA Grapalat" w:hAnsi="GHEA Grapalat" w:cs="Sylfaen"/>
        </w:rPr>
        <w:t xml:space="preserve"> </w:t>
      </w:r>
      <w:r w:rsidR="00F61898" w:rsidRPr="0093002B">
        <w:rPr>
          <w:rFonts w:ascii="GHEA Grapalat" w:hAnsi="GHEA Grapalat" w:cs="Sylfaen"/>
          <w:lang w:val="en-US"/>
        </w:rPr>
        <w:t>կողմից</w:t>
      </w:r>
      <w:r w:rsidR="00F61898" w:rsidRPr="0093002B">
        <w:rPr>
          <w:rFonts w:ascii="GHEA Grapalat" w:hAnsi="GHEA Grapalat" w:cs="Sylfaen"/>
        </w:rPr>
        <w:t xml:space="preserve"> </w:t>
      </w:r>
      <w:r w:rsidR="00F61898" w:rsidRPr="0093002B">
        <w:rPr>
          <w:rFonts w:ascii="GHEA Grapalat" w:hAnsi="GHEA Grapalat" w:cs="Sylfaen"/>
          <w:lang w:val="en-US"/>
        </w:rPr>
        <w:t>հաստատված</w:t>
      </w:r>
      <w:r w:rsidR="00F61898" w:rsidRPr="0093002B">
        <w:rPr>
          <w:rFonts w:ascii="GHEA Grapalat" w:hAnsi="GHEA Grapalat" w:cs="Sylfaen"/>
        </w:rPr>
        <w:t xml:space="preserve"> </w:t>
      </w:r>
      <w:r w:rsidR="00F61898" w:rsidRPr="0093002B">
        <w:rPr>
          <w:rFonts w:ascii="GHEA Grapalat" w:hAnsi="GHEA Grapalat" w:cs="Sylfaen"/>
          <w:lang w:val="en-US"/>
        </w:rPr>
        <w:t>գնային</w:t>
      </w:r>
      <w:r w:rsidR="00F61898" w:rsidRPr="0093002B">
        <w:rPr>
          <w:rFonts w:ascii="GHEA Grapalat" w:hAnsi="GHEA Grapalat" w:cs="Sylfaen"/>
        </w:rPr>
        <w:t xml:space="preserve"> </w:t>
      </w:r>
      <w:r w:rsidR="00F61898" w:rsidRPr="0093002B">
        <w:rPr>
          <w:rFonts w:ascii="GHEA Grapalat" w:hAnsi="GHEA Grapalat" w:cs="Sylfaen"/>
          <w:lang w:val="en-US"/>
        </w:rPr>
        <w:t>առաջարկը</w:t>
      </w:r>
      <w:r w:rsidR="00F61898" w:rsidRPr="0093002B">
        <w:rPr>
          <w:rFonts w:ascii="GHEA Grapalat" w:hAnsi="GHEA Grapalat" w:cs="Sylfaen"/>
          <w:lang w:val="hy-AM"/>
        </w:rPr>
        <w:t>:</w:t>
      </w:r>
    </w:p>
    <w:p w14:paraId="16998C00" w14:textId="58C4B2AF"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 xml:space="preserve">ՀՀ Կենտրոնական բանկի կողմից սահմանված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3BD4104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D50A75">
        <w:rPr>
          <w:rFonts w:ascii="GHEA Grapalat" w:hAnsi="GHEA Grapalat" w:cs="Sylfaen"/>
          <w:sz w:val="20"/>
          <w:szCs w:val="24"/>
          <w:lang w:val="hy-AM" w:eastAsia="en-US"/>
        </w:rPr>
        <w:t xml:space="preserve"> </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5A21C93A" w14:textId="2B0172E6" w:rsidR="00B514E8" w:rsidRPr="0093002B" w:rsidRDefault="00FD2748" w:rsidP="00EF3662">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00C82BD2" w:rsidRPr="0093002B">
        <w:rPr>
          <w:rFonts w:ascii="GHEA Grapalat" w:hAnsi="GHEA Grapalat"/>
          <w:sz w:val="20"/>
          <w:szCs w:val="20"/>
          <w:lang w:val="af-ZA" w:eastAsia="x-none"/>
        </w:rPr>
        <w:t>.</w:t>
      </w:r>
      <w:r w:rsidR="00D770E9" w:rsidRPr="0093002B">
        <w:rPr>
          <w:rFonts w:ascii="GHEA Grapalat" w:hAnsi="GHEA Grapalat"/>
          <w:sz w:val="20"/>
          <w:szCs w:val="20"/>
          <w:lang w:val="hy-AM" w:eastAsia="x-none"/>
        </w:rPr>
        <w:t>8</w:t>
      </w:r>
      <w:r w:rsidR="00E24EBF" w:rsidRPr="0093002B">
        <w:rPr>
          <w:rFonts w:ascii="GHEA Grapalat" w:hAnsi="GHEA Grapalat"/>
          <w:sz w:val="20"/>
          <w:szCs w:val="20"/>
          <w:lang w:val="af-ZA" w:eastAsia="x-none"/>
        </w:rPr>
        <w:t xml:space="preserve"> </w:t>
      </w:r>
      <w:r w:rsidR="00753C9B" w:rsidRPr="0093002B">
        <w:rPr>
          <w:rFonts w:ascii="GHEA Grapalat" w:hAnsi="GHEA Grapalat"/>
          <w:sz w:val="20"/>
          <w:szCs w:val="20"/>
          <w:lang w:val="af-ZA" w:eastAsia="x-none"/>
        </w:rPr>
        <w:t>Պ</w:t>
      </w:r>
      <w:r w:rsidR="00B514E8" w:rsidRPr="0093002B">
        <w:rPr>
          <w:rFonts w:ascii="GHEA Grapalat" w:hAnsi="GHEA Grapalat"/>
          <w:sz w:val="20"/>
          <w:szCs w:val="20"/>
          <w:lang w:val="af-ZA" w:eastAsia="x-none"/>
        </w:rPr>
        <w:t xml:space="preserve">ահանջի դեպքում </w:t>
      </w:r>
      <w:r w:rsidR="00AD522C" w:rsidRPr="0093002B">
        <w:rPr>
          <w:rFonts w:ascii="GHEA Grapalat" w:hAnsi="GHEA Grapalat"/>
          <w:sz w:val="20"/>
          <w:szCs w:val="20"/>
          <w:lang w:val="af-ZA" w:eastAsia="x-none"/>
        </w:rPr>
        <w:t xml:space="preserve">որևէ </w:t>
      </w:r>
      <w:r w:rsidR="007210AC"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 հայտի</w:t>
      </w:r>
      <w:r w:rsidR="00A6217F">
        <w:rPr>
          <w:rFonts w:ascii="GHEA Grapalat" w:hAnsi="GHEA Grapalat"/>
          <w:sz w:val="20"/>
          <w:szCs w:val="20"/>
          <w:lang w:val="hy-AM" w:eastAsia="x-none"/>
        </w:rPr>
        <w:t xml:space="preserve"> </w:t>
      </w:r>
      <w:r w:rsidR="00B514E8" w:rsidRPr="0093002B">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93002B">
        <w:rPr>
          <w:rFonts w:ascii="GHEA Grapalat" w:hAnsi="GHEA Grapalat"/>
          <w:sz w:val="20"/>
          <w:szCs w:val="20"/>
          <w:lang w:val="af-ZA" w:eastAsia="x-none"/>
        </w:rPr>
        <w:t xml:space="preserve">այլ </w:t>
      </w:r>
      <w:r w:rsidR="007B36E4" w:rsidRPr="0093002B">
        <w:rPr>
          <w:rFonts w:ascii="GHEA Grapalat" w:hAnsi="GHEA Grapalat"/>
          <w:sz w:val="20"/>
          <w:szCs w:val="20"/>
          <w:lang w:val="af-ZA" w:eastAsia="x-none"/>
        </w:rPr>
        <w:t>մ</w:t>
      </w:r>
      <w:r w:rsidR="00B514E8" w:rsidRPr="0093002B">
        <w:rPr>
          <w:rFonts w:ascii="GHEA Grapalat" w:hAnsi="GHEA Grapalat"/>
          <w:sz w:val="20"/>
          <w:szCs w:val="20"/>
          <w:lang w:val="af-ZA" w:eastAsia="x-none"/>
        </w:rPr>
        <w:t>ասնակցին:</w:t>
      </w:r>
      <w:r w:rsidR="007B6811" w:rsidRPr="0093002B">
        <w:rPr>
          <w:rFonts w:ascii="GHEA Grapalat" w:hAnsi="GHEA Grapalat"/>
          <w:sz w:val="20"/>
          <w:szCs w:val="20"/>
          <w:lang w:val="hy-AM" w:eastAsia="x-none"/>
        </w:rPr>
        <w:t xml:space="preserve"> </w:t>
      </w:r>
      <w:r w:rsidR="007B6811"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93002B">
        <w:rPr>
          <w:rFonts w:ascii="GHEA Grapalat" w:hAnsi="GHEA Grapalat"/>
          <w:sz w:val="20"/>
          <w:szCs w:val="20"/>
          <w:lang w:val="hy-AM" w:eastAsia="x-none"/>
        </w:rPr>
        <w:t xml:space="preserve">հայտում ներառված </w:t>
      </w:r>
      <w:r w:rsidR="007B6811" w:rsidRPr="0093002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002B">
        <w:rPr>
          <w:rFonts w:ascii="GHEA Grapalat" w:hAnsi="GHEA Grapalat"/>
          <w:sz w:val="20"/>
          <w:szCs w:val="20"/>
          <w:lang w:val="af-ZA" w:eastAsia="x-none"/>
        </w:rPr>
        <w:t xml:space="preserve">հանձնաժողովի </w:t>
      </w:r>
      <w:r w:rsidR="007B6811" w:rsidRPr="0093002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93002B">
        <w:rPr>
          <w:rFonts w:ascii="GHEA Grapalat" w:hAnsi="GHEA Grapalat"/>
          <w:sz w:val="20"/>
          <w:szCs w:val="20"/>
          <w:lang w:val="hy-AM" w:eastAsia="x-none"/>
        </w:rPr>
        <w:t>:</w:t>
      </w:r>
    </w:p>
    <w:p w14:paraId="0107A85A" w14:textId="77777777" w:rsidR="0042773F" w:rsidRPr="0042773F" w:rsidRDefault="0042773F" w:rsidP="0042773F">
      <w:pPr>
        <w:pStyle w:val="norm"/>
        <w:spacing w:line="240" w:lineRule="auto"/>
        <w:rPr>
          <w:rFonts w:ascii="GHEA Grapalat" w:hAnsi="GHEA Grapalat" w:cs="Sylfaen"/>
          <w:sz w:val="20"/>
          <w:szCs w:val="24"/>
          <w:lang w:val="af-ZA" w:eastAsia="en-US"/>
        </w:rPr>
      </w:pPr>
      <w:bookmarkStart w:id="14" w:name="_Hlk203403285"/>
      <w:r w:rsidRPr="0042773F">
        <w:rPr>
          <w:rFonts w:ascii="GHEA Grapalat" w:hAnsi="GHEA Grapalat"/>
          <w:sz w:val="20"/>
          <w:lang w:val="af-ZA" w:eastAsia="x-none"/>
        </w:rPr>
        <w:t>8.</w:t>
      </w:r>
      <w:r w:rsidRPr="0042773F">
        <w:rPr>
          <w:rFonts w:ascii="GHEA Grapalat" w:hAnsi="GHEA Grapalat"/>
          <w:sz w:val="20"/>
          <w:lang w:val="hy-AM" w:eastAsia="x-none"/>
        </w:rPr>
        <w:t>9</w:t>
      </w:r>
      <w:r w:rsidRPr="0042773F">
        <w:rPr>
          <w:rFonts w:ascii="GHEA Grapalat" w:hAnsi="GHEA Grapalat"/>
          <w:sz w:val="20"/>
          <w:lang w:val="af-ZA" w:eastAsia="x-none"/>
        </w:rPr>
        <w:t xml:space="preserve"> Եթե հայտերի բացման</w:t>
      </w:r>
      <w:r w:rsidRPr="0042773F">
        <w:rPr>
          <w:rFonts w:ascii="GHEA Grapalat" w:hAnsi="GHEA Grapalat"/>
          <w:sz w:val="20"/>
          <w:lang w:val="hy-AM" w:eastAsia="x-none"/>
        </w:rPr>
        <w:t xml:space="preserve"> և գնահատման</w:t>
      </w:r>
      <w:r w:rsidRPr="0042773F">
        <w:rPr>
          <w:rFonts w:ascii="GHEA Grapalat" w:hAnsi="GHEA Grapalat"/>
          <w:sz w:val="20"/>
          <w:lang w:val="af-ZA" w:eastAsia="x-none"/>
        </w:rPr>
        <w:t xml:space="preserve"> նիստի ընթացքում</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իրականացված</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գնահատման</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արդյուն</w:t>
      </w:r>
      <w:r w:rsidRPr="0042773F">
        <w:rPr>
          <w:rFonts w:ascii="GHEA Grapalat" w:hAnsi="GHEA Grapalat" w:cs="Sylfaen"/>
          <w:sz w:val="20"/>
          <w:szCs w:val="24"/>
          <w:lang w:val="af-ZA" w:eastAsia="en-US"/>
        </w:rPr>
        <w:softHyphen/>
      </w:r>
      <w:r w:rsidRPr="0042773F">
        <w:rPr>
          <w:rFonts w:ascii="GHEA Grapalat" w:hAnsi="GHEA Grapalat" w:cs="Sylfaen"/>
          <w:sz w:val="20"/>
          <w:szCs w:val="24"/>
          <w:lang w:val="hy-AM" w:eastAsia="en-US"/>
        </w:rPr>
        <w:t>քում</w:t>
      </w:r>
      <w:r w:rsidRPr="0042773F">
        <w:rPr>
          <w:rFonts w:ascii="GHEA Grapalat" w:hAnsi="GHEA Grapalat" w:cs="Sylfaen"/>
          <w:sz w:val="20"/>
          <w:szCs w:val="24"/>
          <w:lang w:val="af-ZA" w:eastAsia="en-US"/>
        </w:rPr>
        <w:t xml:space="preserve"> մասնակցի </w:t>
      </w:r>
      <w:r w:rsidRPr="0042773F">
        <w:rPr>
          <w:rFonts w:ascii="GHEA Grapalat" w:hAnsi="GHEA Grapalat" w:cs="Sylfaen"/>
          <w:sz w:val="20"/>
          <w:szCs w:val="24"/>
          <w:lang w:val="hy-AM" w:eastAsia="en-US"/>
        </w:rPr>
        <w:t>հայտում</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արձանագրվում</w:t>
      </w:r>
      <w:r w:rsidRPr="0042773F">
        <w:rPr>
          <w:rFonts w:ascii="GHEA Grapalat" w:hAnsi="GHEA Grapalat" w:cs="Sylfaen"/>
          <w:sz w:val="20"/>
          <w:szCs w:val="24"/>
          <w:lang w:val="af-ZA" w:eastAsia="en-US"/>
        </w:rPr>
        <w:t xml:space="preserve"> </w:t>
      </w:r>
      <w:r w:rsidRPr="0042773F">
        <w:rPr>
          <w:rFonts w:ascii="GHEA Grapalat" w:hAnsi="GHEA Grapalat" w:cs="Sylfaen"/>
          <w:sz w:val="20"/>
          <w:szCs w:val="24"/>
          <w:lang w:val="hy-AM" w:eastAsia="en-US"/>
        </w:rPr>
        <w:t>են</w:t>
      </w:r>
      <w:r w:rsidRPr="0042773F">
        <w:rPr>
          <w:rFonts w:ascii="GHEA Grapalat" w:hAnsi="GHEA Grapalat" w:cs="Sylfaen"/>
          <w:sz w:val="20"/>
          <w:szCs w:val="24"/>
          <w:lang w:val="af-ZA" w:eastAsia="en-US"/>
        </w:rPr>
        <w:t xml:space="preserve"> </w:t>
      </w:r>
      <w:r w:rsidRPr="0042773F">
        <w:rPr>
          <w:rFonts w:ascii="GHEA Grapalat" w:hAnsi="GHEA Grapalat"/>
          <w:sz w:val="20"/>
          <w:lang w:val="hy-AM" w:eastAsia="x-none"/>
        </w:rPr>
        <w:t>անհամապատասխանություններ՝ հրավերի պահանջների նկատմամբ,</w:t>
      </w:r>
      <w:bookmarkStart w:id="15" w:name="_Hlk9262487"/>
      <w:r w:rsidRPr="0042773F">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6" w:name="_Hlk201929087"/>
      <w:r w:rsidRPr="0042773F">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6"/>
      <w:r w:rsidRPr="0042773F">
        <w:rPr>
          <w:rFonts w:ascii="GHEA Grapalat" w:hAnsi="GHEA Grapalat"/>
          <w:sz w:val="20"/>
          <w:lang w:val="hy-AM" w:eastAsia="x-none"/>
        </w:rPr>
        <w:t>ենթակապալառու,</w:t>
      </w:r>
      <w:bookmarkEnd w:id="15"/>
      <w:r w:rsidRPr="0042773F">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42773F">
        <w:rPr>
          <w:rFonts w:ascii="GHEA Grapalat" w:hAnsi="GHEA Grapalat" w:cs="Sylfaen"/>
          <w:sz w:val="20"/>
          <w:szCs w:val="24"/>
          <w:lang w:val="af-ZA" w:eastAsia="en-US"/>
        </w:rPr>
        <w:t>:</w:t>
      </w:r>
    </w:p>
    <w:p w14:paraId="1DD22810" w14:textId="77777777" w:rsidR="0042773F" w:rsidRPr="0042773F" w:rsidRDefault="0042773F" w:rsidP="0042773F">
      <w:pPr>
        <w:pStyle w:val="norm"/>
        <w:spacing w:line="240" w:lineRule="auto"/>
        <w:rPr>
          <w:rFonts w:ascii="GHEA Grapalat" w:hAnsi="GHEA Grapalat" w:cs="Sylfaen"/>
          <w:sz w:val="20"/>
          <w:szCs w:val="24"/>
          <w:lang w:val="hy-AM" w:eastAsia="en-US"/>
        </w:rPr>
      </w:pPr>
      <w:r w:rsidRPr="0042773F">
        <w:rPr>
          <w:rFonts w:ascii="GHEA Grapalat" w:hAnsi="GHEA Grapalat" w:cs="Sylfaen"/>
          <w:sz w:val="20"/>
          <w:szCs w:val="24"/>
          <w:lang w:val="hy-AM" w:eastAsia="en-US"/>
        </w:rPr>
        <w:t>Մասնակցին ուղարկվող ծանուցման մեջ մանրամասն նկարագրվում են հայտի գն</w:t>
      </w:r>
      <w:r w:rsidRPr="0042773F">
        <w:rPr>
          <w:rFonts w:ascii="GHEA Grapalat" w:hAnsi="GHEA Grapalat" w:cs="Sylfaen"/>
          <w:sz w:val="20"/>
          <w:szCs w:val="24"/>
          <w:lang w:eastAsia="en-US"/>
        </w:rPr>
        <w:t>ա</w:t>
      </w:r>
      <w:r w:rsidRPr="0042773F">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2257BD77" w14:textId="58E230A7" w:rsidR="0042773F" w:rsidRDefault="00A15E6B" w:rsidP="0042773F">
      <w:pPr>
        <w:spacing w:line="276" w:lineRule="auto"/>
        <w:ind w:firstLine="375"/>
        <w:contextualSpacing/>
        <w:jc w:val="both"/>
        <w:rPr>
          <w:rFonts w:ascii="GHEA Grapalat" w:hAnsi="GHEA Grapalat"/>
          <w:sz w:val="20"/>
          <w:szCs w:val="20"/>
          <w:lang w:val="es-ES"/>
        </w:rPr>
      </w:pPr>
      <w:bookmarkStart w:id="17" w:name="_Hlk201942354"/>
      <w:r>
        <w:rPr>
          <w:rFonts w:ascii="GHEA Grapalat" w:hAnsi="GHEA Grapalat"/>
          <w:sz w:val="20"/>
          <w:szCs w:val="20"/>
          <w:lang w:val="es-ES"/>
        </w:rPr>
        <w:t xml:space="preserve">   </w:t>
      </w:r>
      <w:r w:rsidR="0042773F" w:rsidRPr="0042773F">
        <w:rPr>
          <w:rFonts w:ascii="GHEA Grapalat" w:hAnsi="GHEA Grapalat"/>
          <w:sz w:val="20"/>
          <w:szCs w:val="20"/>
          <w:lang w:val="es-ES"/>
        </w:rPr>
        <w:t>8.9.1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bookmarkEnd w:id="14"/>
      <w:r w:rsidR="0042773F" w:rsidRPr="009D5A79">
        <w:rPr>
          <w:rFonts w:ascii="GHEA Grapalat" w:hAnsi="GHEA Grapalat"/>
          <w:sz w:val="20"/>
          <w:szCs w:val="20"/>
          <w:lang w:val="es-ES"/>
        </w:rPr>
        <w:t xml:space="preserve"> </w:t>
      </w:r>
    </w:p>
    <w:bookmarkEnd w:id="17"/>
    <w:p w14:paraId="6BBA3022" w14:textId="77777777" w:rsidR="00890956" w:rsidRPr="00890956" w:rsidRDefault="00890956" w:rsidP="00890956">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1A19CD2" w:rsidR="00491A74" w:rsidRPr="0093002B" w:rsidRDefault="00A150A9" w:rsidP="00491A7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2B121D" w:rsidRPr="0093002B">
        <w:rPr>
          <w:rFonts w:ascii="GHEA Grapalat" w:hAnsi="GHEA Grapalat" w:cs="Sylfaen"/>
          <w:szCs w:val="24"/>
        </w:rPr>
        <w:t>.</w:t>
      </w:r>
      <w:r w:rsidR="00D770E9" w:rsidRPr="0093002B">
        <w:rPr>
          <w:rFonts w:ascii="GHEA Grapalat" w:hAnsi="GHEA Grapalat" w:cs="Sylfaen"/>
          <w:szCs w:val="24"/>
          <w:lang w:val="hy-AM"/>
        </w:rPr>
        <w:t>1</w:t>
      </w:r>
      <w:r w:rsidR="00EA58C8" w:rsidRPr="0093002B">
        <w:rPr>
          <w:rFonts w:ascii="GHEA Grapalat" w:hAnsi="GHEA Grapalat" w:cs="Sylfaen"/>
          <w:szCs w:val="24"/>
          <w:lang w:val="hy-AM"/>
        </w:rPr>
        <w:t>1</w:t>
      </w:r>
      <w:r w:rsidR="002B121D"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չի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կարող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աշխատանքներին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եթե հանձնաժողովի գործունեության ընթացքում</w:t>
      </w:r>
      <w:r w:rsidR="00A6217F">
        <w:rPr>
          <w:rFonts w:ascii="GHEA Grapalat" w:hAnsi="GHEA Grapalat" w:cs="Sylfaen"/>
          <w:szCs w:val="24"/>
          <w:lang w:val="hy-AM"/>
        </w:rPr>
        <w:t xml:space="preserve"> </w:t>
      </w:r>
      <w:r w:rsidR="00491A74" w:rsidRPr="0093002B">
        <w:rPr>
          <w:rFonts w:ascii="GHEA Grapalat" w:hAnsi="GHEA Grapalat" w:cs="Sylfaen"/>
          <w:szCs w:val="24"/>
          <w:lang w:val="hy-AM"/>
        </w:rPr>
        <w:t>պարզվում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վերջիններիս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իրենց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մերձավոր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ազգակցությամբ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խնամիությամբ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կապված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w:t>
      </w:r>
      <w:r w:rsidR="00491A74" w:rsidRPr="0093002B">
        <w:rPr>
          <w:rFonts w:ascii="GHEA Grapalat" w:hAnsi="GHEA Grapalat" w:cs="Sylfaen"/>
          <w:szCs w:val="24"/>
        </w:rPr>
        <w:t>,</w:t>
      </w:r>
      <w:r w:rsidR="00491A74" w:rsidRPr="0093002B">
        <w:rPr>
          <w:rFonts w:ascii="GHEA Grapalat" w:hAnsi="GHEA Grapalat" w:cs="Sylfaen"/>
          <w:szCs w:val="24"/>
          <w:lang w:val="hy-AM"/>
        </w:rPr>
        <w:t>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ինչպես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ամուսնու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ծնող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երեխա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եղբայր,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քույր, տատ, պապ, թոռ</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այդ</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անձի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հիմնադրված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բաժնեմաս</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փայաբաժին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կազմակերպությունը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ընթացակարգին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մասնակցելու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համար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ներկայացրել</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w:t>
      </w:r>
      <w:r w:rsidR="00491A74" w:rsidRPr="0093002B">
        <w:rPr>
          <w:rFonts w:ascii="GHEA Grapalat" w:hAnsi="GHEA Grapalat" w:cs="Sylfaen"/>
          <w:szCs w:val="24"/>
        </w:rPr>
        <w:t>:</w:t>
      </w:r>
      <w:r w:rsidR="00491A74" w:rsidRPr="0093002B">
        <w:rPr>
          <w:rFonts w:ascii="GHEA Grapalat" w:hAnsi="GHEA Grapalat" w:cs="Sylfaen"/>
          <w:szCs w:val="24"/>
          <w:lang w:val="hy-AM"/>
        </w:rPr>
        <w:t xml:space="preserve"> Եթե</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առկա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կետով</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նախատեսված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ապա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 xml:space="preserve"> սույն ընթացակարգի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առնչությամբ</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շահերի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բախում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ունեցող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հանձնաժողովի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անդամը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կամ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քարտուղարը անհապաղ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ինքնաբացարկ</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հայտնում</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սույնընթացակարգից</w:t>
      </w:r>
      <w:r w:rsidR="00491A74" w:rsidRPr="0093002B">
        <w:rPr>
          <w:rFonts w:ascii="GHEA Grapalat" w:hAnsi="GHEA Grapalat" w:cs="Sylfaen"/>
          <w:szCs w:val="24"/>
        </w:rPr>
        <w:t xml:space="preserve">: </w:t>
      </w:r>
    </w:p>
    <w:p w14:paraId="3864BEDF" w14:textId="77777777" w:rsidR="00BA08DC"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0E50" w:rsidRPr="0093002B">
        <w:rPr>
          <w:rFonts w:ascii="GHEA Grapalat" w:hAnsi="GHEA Grapalat" w:cs="Sylfaen"/>
          <w:szCs w:val="24"/>
          <w:lang w:val="hy-AM"/>
        </w:rPr>
        <w:t xml:space="preserve">.12 </w:t>
      </w:r>
      <w:r w:rsidR="00EA58C8" w:rsidRPr="0093002B">
        <w:rPr>
          <w:rFonts w:ascii="GHEA Grapalat" w:hAnsi="GHEA Grapalat" w:cs="Sylfaen"/>
          <w:szCs w:val="24"/>
          <w:lang w:val="es-ES"/>
        </w:rPr>
        <w:t xml:space="preserve">Հայտերը բացվելուց </w:t>
      </w:r>
      <w:r w:rsidR="007A3F75" w:rsidRPr="0093002B">
        <w:rPr>
          <w:rFonts w:ascii="GHEA Grapalat" w:hAnsi="GHEA Grapalat" w:cs="Sylfaen"/>
          <w:szCs w:val="24"/>
          <w:lang w:val="es-ES"/>
        </w:rPr>
        <w:t xml:space="preserve">և գնահատվելուց  </w:t>
      </w:r>
      <w:r w:rsidR="00EA58C8" w:rsidRPr="0093002B">
        <w:rPr>
          <w:rFonts w:ascii="GHEA Grapalat" w:hAnsi="GHEA Grapalat" w:cs="Sylfaen"/>
          <w:szCs w:val="24"/>
          <w:lang w:val="es-ES"/>
        </w:rPr>
        <w:t>հետո կազմվում է արձանագրություն`</w:t>
      </w:r>
      <w:r w:rsidR="00EA58C8" w:rsidRPr="0093002B">
        <w:rPr>
          <w:rFonts w:ascii="GHEA Grapalat" w:hAnsi="GHEA Grapalat" w:cs="Sylfaen"/>
        </w:rPr>
        <w:t xml:space="preserve"> գնումների մասին ՀՀ օրենսդրությամբ սահմանված կարգով</w:t>
      </w:r>
      <w:r w:rsidR="00EA58C8" w:rsidRPr="0093002B">
        <w:rPr>
          <w:rFonts w:ascii="GHEA Grapalat" w:hAnsi="GHEA Grapalat" w:cs="Sylfaen"/>
          <w:lang w:val="hy-AM"/>
        </w:rPr>
        <w:t>:</w:t>
      </w:r>
      <w:r w:rsidR="00D571F0" w:rsidRPr="0093002B">
        <w:rPr>
          <w:rFonts w:ascii="GHEA Grapalat" w:hAnsi="GHEA Grapalat" w:cs="Sylfaen"/>
          <w:lang w:val="hy-AM"/>
        </w:rPr>
        <w:t xml:space="preserve"> </w:t>
      </w:r>
      <w:r w:rsidR="00F025FC" w:rsidRPr="0093002B">
        <w:rPr>
          <w:rFonts w:ascii="GHEA Grapalat" w:hAnsi="GHEA Grapalat" w:cs="Sylfaen"/>
          <w:lang w:val="hy-AM"/>
        </w:rPr>
        <w:t>Ընդ որում հանձնաժողովի նիստի արձանագր</w:t>
      </w:r>
      <w:r w:rsidR="007A3F75" w:rsidRPr="0093002B">
        <w:rPr>
          <w:rFonts w:ascii="GHEA Grapalat" w:hAnsi="GHEA Grapalat" w:cs="Sylfaen"/>
          <w:lang w:val="hy-AM"/>
        </w:rPr>
        <w:t>ու</w:t>
      </w:r>
      <w:r w:rsidR="00F025FC" w:rsidRPr="0093002B">
        <w:rPr>
          <w:rFonts w:ascii="GHEA Grapalat" w:hAnsi="GHEA Grapalat" w:cs="Sylfaen"/>
          <w:lang w:val="hy-AM"/>
        </w:rPr>
        <w:t>թյ</w:t>
      </w:r>
      <w:r w:rsidR="007A3F75" w:rsidRPr="0093002B">
        <w:rPr>
          <w:rFonts w:ascii="GHEA Grapalat" w:hAnsi="GHEA Grapalat" w:cs="Sylfaen"/>
          <w:lang w:val="hy-AM"/>
        </w:rPr>
        <w:t>ա</w:t>
      </w:r>
      <w:r w:rsidR="00F025FC" w:rsidRPr="0093002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002B">
        <w:rPr>
          <w:rFonts w:ascii="GHEA Grapalat" w:hAnsi="GHEA Grapalat" w:cs="Sylfaen"/>
          <w:lang w:val="hy-AM"/>
        </w:rPr>
        <w:t xml:space="preserve"> </w:t>
      </w:r>
      <w:r w:rsidR="007A3F75" w:rsidRPr="0093002B">
        <w:rPr>
          <w:rFonts w:ascii="GHEA Grapalat" w:hAnsi="GHEA Grapalat" w:cs="Sylfaen"/>
          <w:szCs w:val="24"/>
          <w:lang w:val="hy-AM"/>
        </w:rPr>
        <w:t>Արձանագրությունն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ստորագրում</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են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հանձնաժողովի</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նիստին</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ներկա</w:t>
      </w:r>
      <w:r w:rsidR="007A3F75" w:rsidRPr="0093002B">
        <w:rPr>
          <w:rFonts w:ascii="GHEA Grapalat" w:hAnsi="GHEA Grapalat" w:cs="Sylfaen"/>
          <w:szCs w:val="24"/>
        </w:rPr>
        <w:t xml:space="preserve"> </w:t>
      </w:r>
      <w:r w:rsidR="007A3F75" w:rsidRPr="0093002B">
        <w:rPr>
          <w:rFonts w:ascii="GHEA Grapalat" w:hAnsi="GHEA Grapalat" w:cs="Sylfaen"/>
          <w:szCs w:val="24"/>
          <w:lang w:val="hy-AM"/>
        </w:rPr>
        <w:t>անդամները։</w:t>
      </w:r>
    </w:p>
    <w:p w14:paraId="525D7F85" w14:textId="38268262" w:rsidR="00E65F37" w:rsidRPr="0093002B" w:rsidRDefault="00A150A9" w:rsidP="00D571F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8</w:t>
      </w:r>
      <w:r w:rsidR="005E2F4D" w:rsidRPr="0093002B">
        <w:rPr>
          <w:rFonts w:ascii="GHEA Grapalat" w:hAnsi="GHEA Grapalat" w:cs="Sylfaen"/>
          <w:szCs w:val="24"/>
          <w:lang w:val="hy-AM"/>
        </w:rPr>
        <w:t>.</w:t>
      </w:r>
      <w:r w:rsidR="00EA58C8" w:rsidRPr="0093002B">
        <w:rPr>
          <w:rFonts w:ascii="GHEA Grapalat" w:hAnsi="GHEA Grapalat" w:cs="Sylfaen"/>
          <w:szCs w:val="24"/>
          <w:lang w:val="hy-AM"/>
        </w:rPr>
        <w:t>1</w:t>
      </w:r>
      <w:r w:rsidR="005E0E50" w:rsidRPr="0093002B">
        <w:rPr>
          <w:rFonts w:ascii="GHEA Grapalat" w:hAnsi="GHEA Grapalat" w:cs="Sylfaen"/>
          <w:szCs w:val="24"/>
          <w:lang w:val="hy-AM"/>
        </w:rPr>
        <w:t>3</w:t>
      </w:r>
      <w:r w:rsidR="00EA58C8" w:rsidRPr="0093002B">
        <w:rPr>
          <w:rFonts w:ascii="GHEA Grapalat" w:hAnsi="GHEA Grapalat" w:cs="Sylfaen"/>
          <w:szCs w:val="24"/>
          <w:lang w:val="hy-AM"/>
        </w:rPr>
        <w:t xml:space="preserve"> </w:t>
      </w:r>
      <w:r w:rsidR="005E3501" w:rsidRPr="0093002B">
        <w:rPr>
          <w:rFonts w:ascii="GHEA Grapalat" w:hAnsi="GHEA Grapalat" w:cs="Sylfaen"/>
          <w:szCs w:val="24"/>
        </w:rPr>
        <w:t xml:space="preserve"> </w:t>
      </w:r>
      <w:r w:rsidR="009A171D" w:rsidRPr="0093002B">
        <w:rPr>
          <w:rFonts w:ascii="GHEA Grapalat" w:hAnsi="GHEA Grapalat" w:cs="Sylfaen"/>
          <w:szCs w:val="24"/>
        </w:rPr>
        <w:t>Հ</w:t>
      </w:r>
      <w:r w:rsidR="005E3501" w:rsidRPr="0093002B">
        <w:rPr>
          <w:rFonts w:ascii="GHEA Grapalat" w:hAnsi="GHEA Grapalat" w:cs="Sylfaen"/>
          <w:szCs w:val="24"/>
        </w:rPr>
        <w:t xml:space="preserve">անձնաժողովի քարտուղարը </w:t>
      </w:r>
      <w:r w:rsidR="00E65F37" w:rsidRPr="0093002B">
        <w:rPr>
          <w:rFonts w:ascii="GHEA Grapalat" w:hAnsi="GHEA Grapalat" w:cs="Sylfaen"/>
          <w:szCs w:val="24"/>
        </w:rPr>
        <w:t xml:space="preserve">հայտերի </w:t>
      </w:r>
      <w:r w:rsidR="00D11611" w:rsidRPr="0093002B">
        <w:rPr>
          <w:rFonts w:ascii="GHEA Grapalat" w:hAnsi="GHEA Grapalat" w:cs="Sylfaen"/>
          <w:szCs w:val="24"/>
        </w:rPr>
        <w:t>բացման</w:t>
      </w:r>
      <w:r w:rsidR="006D5E0B" w:rsidRPr="0093002B">
        <w:rPr>
          <w:rFonts w:ascii="GHEA Grapalat" w:hAnsi="GHEA Grapalat" w:cs="Sylfaen"/>
          <w:szCs w:val="24"/>
          <w:lang w:val="hy-AM"/>
        </w:rPr>
        <w:t xml:space="preserve"> և գնահատման</w:t>
      </w:r>
      <w:r w:rsidR="00D11611" w:rsidRPr="0093002B">
        <w:rPr>
          <w:rFonts w:ascii="GHEA Grapalat" w:hAnsi="GHEA Grapalat" w:cs="Sylfaen"/>
          <w:szCs w:val="24"/>
        </w:rPr>
        <w:t xml:space="preserve"> նիստի ավարտից հետո ոչ ուշ քան</w:t>
      </w:r>
      <w:r w:rsidR="00D11611" w:rsidRPr="0093002B">
        <w:rPr>
          <w:rFonts w:ascii="GHEA Grapalat" w:hAnsi="GHEA Grapalat" w:cs="Arial"/>
          <w:spacing w:val="-8"/>
          <w:sz w:val="24"/>
          <w:szCs w:val="24"/>
        </w:rPr>
        <w:t xml:space="preserve"> </w:t>
      </w:r>
      <w:r w:rsidR="00E65F37" w:rsidRPr="0093002B">
        <w:rPr>
          <w:rFonts w:ascii="GHEA Grapalat" w:hAnsi="GHEA Grapalat" w:cs="Sylfaen"/>
          <w:szCs w:val="24"/>
        </w:rPr>
        <w:t xml:space="preserve"> հաջորդող աշխատանքային օրը` </w:t>
      </w:r>
    </w:p>
    <w:p w14:paraId="67F1EAA1" w14:textId="77777777" w:rsidR="00F6799D" w:rsidRPr="0093002B" w:rsidRDefault="00A24827" w:rsidP="00EF3662">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00886E87" w:rsidRPr="0093002B">
        <w:rPr>
          <w:rFonts w:ascii="GHEA Grapalat" w:hAnsi="GHEA Grapalat" w:cs="Sylfaen"/>
        </w:rPr>
        <w:t xml:space="preserve">և գնահատման </w:t>
      </w:r>
      <w:r w:rsidRPr="0093002B">
        <w:rPr>
          <w:rFonts w:ascii="GHEA Grapalat" w:hAnsi="GHEA Grapalat" w:cs="Sylfaen"/>
          <w:lang w:val="hy-AM"/>
        </w:rPr>
        <w:t>նիստի արձանագրության բնօրինակից արտատպված (սկանավորված) տարբերակը</w:t>
      </w:r>
      <w:r w:rsidR="009A30B4" w:rsidRPr="0093002B">
        <w:rPr>
          <w:rFonts w:ascii="GHEA Grapalat" w:hAnsi="GHEA Grapalat" w:cs="Sylfaen"/>
          <w:lang w:val="hy-AM"/>
        </w:rPr>
        <w:t xml:space="preserve"> և սույն </w:t>
      </w:r>
      <w:r w:rsidR="00E30D12" w:rsidRPr="0093002B">
        <w:rPr>
          <w:rFonts w:ascii="GHEA Grapalat" w:hAnsi="GHEA Grapalat" w:cs="Sylfaen"/>
          <w:lang w:val="hy-AM"/>
        </w:rPr>
        <w:t>հրավերի 1-ին մասի 3.5 կետում նշված</w:t>
      </w:r>
      <w:r w:rsidR="009A30B4" w:rsidRPr="0093002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002B">
        <w:rPr>
          <w:rFonts w:ascii="GHEA Grapalat" w:hAnsi="GHEA Grapalat" w:cs="Sylfaen"/>
          <w:lang w:val="hy-AM"/>
        </w:rPr>
        <w:t xml:space="preserve"> հրապարակում է տեղեկագրում</w:t>
      </w:r>
      <w:r w:rsidR="00902BB9" w:rsidRPr="0093002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93002B" w:rsidRDefault="008B73CD"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2) իր և գնահատող հանձնաժողովի` հայտերի բացման</w:t>
      </w:r>
      <w:r w:rsidR="00BA08DC" w:rsidRPr="0093002B">
        <w:rPr>
          <w:rFonts w:ascii="GHEA Grapalat" w:hAnsi="GHEA Grapalat" w:cs="Sylfaen"/>
          <w:szCs w:val="24"/>
        </w:rPr>
        <w:t xml:space="preserve"> </w:t>
      </w:r>
      <w:r w:rsidR="00BA08DC"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002B">
        <w:rPr>
          <w:rFonts w:ascii="GHEA Grapalat" w:hAnsi="GHEA Grapalat" w:cs="Sylfaen"/>
          <w:szCs w:val="24"/>
        </w:rPr>
        <w:t>Հ</w:t>
      </w:r>
      <w:r w:rsidRPr="0093002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93002B">
        <w:rPr>
          <w:rFonts w:ascii="GHEA Grapalat" w:hAnsi="GHEA Grapalat" w:cs="Sylfaen"/>
          <w:szCs w:val="24"/>
        </w:rPr>
        <w:t xml:space="preserve">և գնահատման </w:t>
      </w:r>
      <w:r w:rsidRPr="0093002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6CE0A566" w14:textId="77777777" w:rsidR="004E3618" w:rsidRDefault="008769B4" w:rsidP="002A0AD3">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00A150A9" w:rsidRPr="0093002B">
        <w:rPr>
          <w:rFonts w:ascii="GHEA Grapalat" w:hAnsi="GHEA Grapalat" w:cs="Sylfaen"/>
          <w:sz w:val="20"/>
          <w:lang w:val="af-ZA"/>
        </w:rPr>
        <w:t>8</w:t>
      </w:r>
      <w:r w:rsidR="0036230B" w:rsidRPr="0093002B">
        <w:rPr>
          <w:rFonts w:ascii="GHEA Grapalat" w:hAnsi="GHEA Grapalat" w:cs="Sylfaen"/>
          <w:sz w:val="20"/>
          <w:lang w:val="af-ZA"/>
        </w:rPr>
        <w:t>.</w:t>
      </w:r>
      <w:r w:rsidR="009D03A4" w:rsidRPr="0093002B">
        <w:rPr>
          <w:rFonts w:ascii="GHEA Grapalat" w:hAnsi="GHEA Grapalat" w:cs="Sylfaen"/>
          <w:sz w:val="20"/>
          <w:lang w:val="af-ZA"/>
        </w:rPr>
        <w:t>1</w:t>
      </w:r>
      <w:r w:rsidR="00FE348B" w:rsidRPr="0093002B">
        <w:rPr>
          <w:rFonts w:ascii="GHEA Grapalat" w:hAnsi="GHEA Grapalat" w:cs="Sylfaen"/>
          <w:sz w:val="20"/>
          <w:lang w:val="af-ZA"/>
        </w:rPr>
        <w:t>4</w:t>
      </w:r>
      <w:r w:rsidR="009D03A4" w:rsidRPr="0093002B">
        <w:rPr>
          <w:rFonts w:ascii="GHEA Grapalat" w:hAnsi="GHEA Grapalat" w:cs="Sylfaen"/>
          <w:sz w:val="20"/>
          <w:lang w:val="af-ZA"/>
        </w:rPr>
        <w:t xml:space="preserve"> </w:t>
      </w:r>
      <w:r w:rsidR="00491A74" w:rsidRPr="0093002B">
        <w:rPr>
          <w:rFonts w:ascii="GHEA Grapalat" w:hAnsi="GHEA Grapalat" w:cs="Sylfaen"/>
          <w:sz w:val="20"/>
        </w:rPr>
        <w:t>Օրենքի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հոդվածի</w:t>
      </w:r>
      <w:r w:rsidR="00491A74" w:rsidRPr="0093002B">
        <w:rPr>
          <w:rFonts w:ascii="GHEA Grapalat" w:hAnsi="GHEA Grapalat" w:cs="Sylfaen"/>
          <w:sz w:val="20"/>
          <w:lang w:val="af-ZA"/>
        </w:rPr>
        <w:t xml:space="preserve"> 1-</w:t>
      </w:r>
      <w:r w:rsidR="00491A74" w:rsidRPr="0093002B">
        <w:rPr>
          <w:rFonts w:ascii="GHEA Grapalat" w:hAnsi="GHEA Grapalat" w:cs="Sylfaen"/>
          <w:sz w:val="20"/>
        </w:rPr>
        <w:t>ին</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մասի</w:t>
      </w:r>
      <w:r w:rsidR="00491A74" w:rsidRPr="0093002B">
        <w:rPr>
          <w:rFonts w:ascii="GHEA Grapalat" w:hAnsi="GHEA Grapalat" w:cs="Sylfaen"/>
          <w:sz w:val="20"/>
          <w:lang w:val="af-ZA"/>
        </w:rPr>
        <w:t xml:space="preserve"> 6-</w:t>
      </w:r>
      <w:r w:rsidR="00491A74" w:rsidRPr="0093002B">
        <w:rPr>
          <w:rFonts w:ascii="GHEA Grapalat" w:hAnsi="GHEA Grapalat" w:cs="Sylfaen"/>
          <w:sz w:val="20"/>
        </w:rPr>
        <w:t>րդ</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կետով</w:t>
      </w:r>
      <w:r w:rsidR="00491A74" w:rsidRPr="0093002B">
        <w:rPr>
          <w:rFonts w:ascii="GHEA Grapalat" w:hAnsi="GHEA Grapalat" w:cs="Sylfaen"/>
          <w:sz w:val="20"/>
          <w:lang w:val="af-ZA"/>
        </w:rPr>
        <w:t xml:space="preserve"> </w:t>
      </w:r>
      <w:r w:rsidR="00491A74" w:rsidRPr="00C13D25">
        <w:rPr>
          <w:rFonts w:ascii="GHEA Grapalat" w:hAnsi="GHEA Grapalat" w:cs="Sylfaen"/>
          <w:sz w:val="20"/>
        </w:rPr>
        <w:t>նախատեսված</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հիմքերն</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ի</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հայտ</w:t>
      </w:r>
      <w:r w:rsidR="00491A74" w:rsidRPr="00C13D25">
        <w:rPr>
          <w:rFonts w:ascii="GHEA Grapalat" w:hAnsi="GHEA Grapalat" w:cs="Sylfaen"/>
          <w:sz w:val="20"/>
          <w:lang w:val="af-ZA"/>
        </w:rPr>
        <w:t xml:space="preserve"> </w:t>
      </w:r>
      <w:r w:rsidR="00491A74" w:rsidRPr="00C13D25">
        <w:rPr>
          <w:rFonts w:ascii="GHEA Grapalat" w:hAnsi="GHEA Grapalat" w:cs="Sylfaen"/>
          <w:sz w:val="20"/>
        </w:rPr>
        <w:t>գալու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դեպքում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պատվիրատուի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ղեկավարի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պատճառաբանված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որոշման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հիման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վրա</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լիազորված</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մարմինը</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ներառում</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է</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գնումների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գործընթացին</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մասնակցելու</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իրավունք</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չունեցող</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մասնակիցների</w:t>
      </w:r>
      <w:r w:rsidR="00491A74" w:rsidRPr="00C13D25">
        <w:rPr>
          <w:rFonts w:ascii="GHEA Grapalat" w:hAnsi="GHEA Grapalat" w:cs="Sylfaen"/>
          <w:sz w:val="20"/>
          <w:lang w:val="af-ZA"/>
        </w:rPr>
        <w:t xml:space="preserve"> </w:t>
      </w:r>
      <w:r w:rsidR="00491A74" w:rsidRPr="00C13D25">
        <w:rPr>
          <w:rFonts w:ascii="GHEA Grapalat" w:hAnsi="GHEA Grapalat" w:cs="Sylfaen"/>
          <w:sz w:val="20"/>
          <w:lang w:val="ru-RU"/>
        </w:rPr>
        <w:t>ցուցակում</w:t>
      </w:r>
      <w:r w:rsidR="00E90654" w:rsidRPr="00C13D25">
        <w:rPr>
          <w:rFonts w:ascii="GHEA Grapalat" w:hAnsi="GHEA Grapalat" w:cs="Sylfaen"/>
          <w:sz w:val="20"/>
          <w:lang w:val="af-ZA"/>
        </w:rPr>
        <w:t xml:space="preserve">: </w:t>
      </w:r>
      <w:r w:rsidR="00E90654"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3DAC1C47" w14:textId="68F07C62" w:rsidR="002A0AD3" w:rsidRPr="0093002B" w:rsidRDefault="00491A74" w:rsidP="002A0AD3">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002A0AD3" w:rsidRPr="00C13D25">
        <w:rPr>
          <w:rFonts w:ascii="GHEA Grapalat" w:hAnsi="GHEA Grapalat" w:cs="Sylfaen"/>
          <w:sz w:val="20"/>
          <w:lang w:val="hy-AM"/>
        </w:rPr>
        <w:t xml:space="preserve"> </w:t>
      </w:r>
      <w:r w:rsidR="002A0AD3" w:rsidRPr="00C13D25">
        <w:rPr>
          <w:rFonts w:ascii="GHEA Grapalat" w:hAnsi="GHEA Grapalat" w:cs="Sylfaen"/>
          <w:sz w:val="20"/>
          <w:lang w:val="af-ZA"/>
        </w:rPr>
        <w:t>(</w:t>
      </w:r>
      <w:r w:rsidR="002A0AD3" w:rsidRPr="00C13D25">
        <w:rPr>
          <w:rFonts w:ascii="GHEA Grapalat" w:hAnsi="GHEA Grapalat" w:cs="Sylfaen"/>
          <w:sz w:val="20"/>
          <w:lang w:val="hy-AM"/>
        </w:rPr>
        <w:t>ծանուցումը</w:t>
      </w:r>
      <w:r w:rsidR="002A0AD3" w:rsidRPr="00C13D25">
        <w:rPr>
          <w:rFonts w:ascii="GHEA Grapalat" w:hAnsi="GHEA Grapalat" w:cs="Sylfaen"/>
          <w:sz w:val="20"/>
          <w:lang w:val="af-ZA"/>
        </w:rPr>
        <w:t xml:space="preserve">) </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002A0AD3"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002A0AD3"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w:t>
      </w:r>
      <w:r w:rsidR="002A0AD3" w:rsidRPr="0093002B">
        <w:rPr>
          <w:rFonts w:ascii="GHEA Grapalat" w:hAnsi="GHEA Grapalat" w:cs="Sylfaen"/>
          <w:sz w:val="20"/>
          <w:lang w:val="af-ZA"/>
        </w:rPr>
        <w:t xml:space="preserve"> </w:t>
      </w:r>
    </w:p>
    <w:p w14:paraId="75FCB2E2" w14:textId="68A1B2F8" w:rsidR="002A0AD3" w:rsidRPr="0093002B" w:rsidRDefault="006E55B5" w:rsidP="002A0AD3">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002A0AD3" w:rsidRPr="0093002B">
        <w:rPr>
          <w:rFonts w:ascii="GHEA Grapalat" w:hAnsi="GHEA Grapalat" w:cs="Sylfaen"/>
          <w:sz w:val="20"/>
          <w:lang w:val="af-ZA"/>
        </w:rPr>
        <w:t>թե՝</w:t>
      </w:r>
    </w:p>
    <w:p w14:paraId="7A67890D" w14:textId="77777777" w:rsidR="002A0AD3" w:rsidRPr="0093002B" w:rsidRDefault="002A0AD3">
      <w:pPr>
        <w:pStyle w:val="ListParagraph"/>
        <w:numPr>
          <w:ilvl w:val="0"/>
          <w:numId w:val="5"/>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r w:rsidRPr="0093002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274898CA" w:rsidR="002A0AD3" w:rsidRPr="004E3618" w:rsidRDefault="002A0AD3">
      <w:pPr>
        <w:pStyle w:val="ListParagraph"/>
        <w:numPr>
          <w:ilvl w:val="0"/>
          <w:numId w:val="5"/>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r w:rsidRPr="004E3618">
        <w:rPr>
          <w:rFonts w:ascii="GHEA Grapalat" w:hAnsi="GHEA Grapalat" w:cs="Sylfaen"/>
          <w:sz w:val="20"/>
        </w:rPr>
        <w:t>նին որոշումը ներկայացվելու վերջնաժամկետը լրանալու</w:t>
      </w:r>
      <w:r w:rsidRPr="004E3618">
        <w:rPr>
          <w:rFonts w:ascii="GHEA Grapalat" w:hAnsi="GHEA Grapalat" w:cs="Sylfaen"/>
          <w:sz w:val="20"/>
          <w:lang w:val="en-US"/>
        </w:rPr>
        <w:t>ց</w:t>
      </w:r>
      <w:r w:rsidRPr="004E3618">
        <w:rPr>
          <w:rFonts w:ascii="GHEA Grapalat" w:hAnsi="GHEA Grapalat" w:cs="Sylfaen"/>
          <w:sz w:val="20"/>
          <w:lang w:val="af-ZA"/>
        </w:rPr>
        <w:t xml:space="preserve"> </w:t>
      </w:r>
      <w:r w:rsidRPr="004E3618">
        <w:rPr>
          <w:rFonts w:ascii="GHEA Grapalat" w:hAnsi="GHEA Grapalat" w:cs="Sylfaen"/>
          <w:sz w:val="20"/>
          <w:lang w:val="en-US"/>
        </w:rPr>
        <w:t>հետո</w:t>
      </w:r>
      <w:r w:rsidRPr="004E3618">
        <w:rPr>
          <w:rFonts w:ascii="GHEA Grapalat" w:hAnsi="GHEA Grapalat" w:cs="Sylfaen"/>
          <w:sz w:val="20"/>
          <w:lang w:val="af-ZA"/>
        </w:rPr>
        <w:t xml:space="preserve">, </w:t>
      </w:r>
      <w:r w:rsidRPr="004E3618">
        <w:rPr>
          <w:rFonts w:ascii="GHEA Grapalat" w:hAnsi="GHEA Grapalat" w:cs="Sylfaen"/>
          <w:sz w:val="20"/>
          <w:lang w:val="en-US"/>
        </w:rPr>
        <w:t>բայց</w:t>
      </w:r>
      <w:r w:rsidRPr="004E3618">
        <w:rPr>
          <w:rFonts w:ascii="GHEA Grapalat" w:hAnsi="GHEA Grapalat" w:cs="Sylfaen"/>
          <w:sz w:val="20"/>
          <w:lang w:val="af-ZA"/>
        </w:rPr>
        <w:t xml:space="preserve"> </w:t>
      </w:r>
      <w:r w:rsidRPr="004E3618">
        <w:rPr>
          <w:rFonts w:ascii="GHEA Grapalat" w:hAnsi="GHEA Grapalat" w:cs="Sylfaen"/>
          <w:sz w:val="20"/>
          <w:lang w:val="en-US"/>
        </w:rPr>
        <w:t>ոչ</w:t>
      </w:r>
      <w:r w:rsidRPr="004E3618">
        <w:rPr>
          <w:rFonts w:ascii="GHEA Grapalat" w:hAnsi="GHEA Grapalat" w:cs="Sylfaen"/>
          <w:sz w:val="20"/>
          <w:lang w:val="af-ZA"/>
        </w:rPr>
        <w:t xml:space="preserve"> </w:t>
      </w:r>
      <w:r w:rsidRPr="004E3618">
        <w:rPr>
          <w:rFonts w:ascii="GHEA Grapalat" w:hAnsi="GHEA Grapalat" w:cs="Sylfaen"/>
          <w:sz w:val="20"/>
          <w:lang w:val="en-US"/>
        </w:rPr>
        <w:t>ուշ</w:t>
      </w:r>
      <w:r w:rsidRPr="004E3618">
        <w:rPr>
          <w:rFonts w:ascii="GHEA Grapalat" w:hAnsi="GHEA Grapalat" w:cs="Sylfaen"/>
          <w:sz w:val="20"/>
          <w:lang w:val="af-ZA"/>
        </w:rPr>
        <w:t xml:space="preserve">, </w:t>
      </w:r>
      <w:r w:rsidRPr="004E3618">
        <w:rPr>
          <w:rFonts w:ascii="GHEA Grapalat" w:hAnsi="GHEA Grapalat" w:cs="Sylfaen"/>
          <w:sz w:val="20"/>
          <w:lang w:val="en-US"/>
        </w:rPr>
        <w:t>քան</w:t>
      </w:r>
      <w:r w:rsidR="0067748F" w:rsidRPr="004E3618">
        <w:rPr>
          <w:rFonts w:ascii="GHEA Grapalat" w:hAnsi="GHEA Grapalat" w:cs="Sylfaen"/>
          <w:sz w:val="20"/>
          <w:lang w:val="hy-AM"/>
        </w:rPr>
        <w:t xml:space="preserve"> </w:t>
      </w:r>
      <w:r w:rsidR="0067748F" w:rsidRPr="004E3618">
        <w:rPr>
          <w:rFonts w:ascii="GHEA Grapalat" w:hAnsi="GHEA Grapalat" w:cs="Sylfaen"/>
          <w:sz w:val="20"/>
        </w:rPr>
        <w:t>լիազորված մարմնի կողմից մասնակցին  ցուցակում ներառելու համար սահմանված քառասունօրյա</w:t>
      </w:r>
      <w:r w:rsidR="00431342" w:rsidRPr="004E3618">
        <w:rPr>
          <w:rFonts w:ascii="GHEA Grapalat" w:hAnsi="GHEA Grapalat" w:cs="Sylfaen"/>
          <w:sz w:val="20"/>
          <w:lang w:val="hy-AM"/>
        </w:rPr>
        <w:t xml:space="preserve"> </w:t>
      </w:r>
      <w:r w:rsidR="00431342" w:rsidRPr="004E3618">
        <w:rPr>
          <w:rFonts w:ascii="GHEA Grapalat" w:hAnsi="GHEA Grapalat" w:cs="Sylfaen"/>
          <w:sz w:val="20"/>
        </w:rPr>
        <w:t>ժամկետը լրանալը</w:t>
      </w:r>
      <w:r w:rsidR="000E5278" w:rsidRPr="004E3618">
        <w:rPr>
          <w:rFonts w:ascii="GHEA Grapalat" w:hAnsi="GHEA Grapalat" w:cs="Sylfaen"/>
          <w:sz w:val="20"/>
          <w:lang w:val="hy-AM"/>
        </w:rPr>
        <w:t xml:space="preserve">, </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իսկ</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որոշումն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ստանալուն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հաջորդող</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քառասուներորդ</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օրվա</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դրությամբ</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մասնակցի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կողմից</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որոշման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բողոքարկման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վերաբերյալ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հարուցված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և</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չավարտված</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առկայության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դեպքում</w:t>
      </w:r>
      <w:r w:rsidR="000E5278" w:rsidRPr="004E3618">
        <w:rPr>
          <w:rFonts w:ascii="GHEA Grapalat" w:hAnsi="GHEA Grapalat" w:cs="Sylfaen"/>
          <w:sz w:val="20"/>
          <w:lang w:val="af-ZA"/>
        </w:rPr>
        <w:t xml:space="preserve">` </w:t>
      </w:r>
      <w:r w:rsidR="001D39E3" w:rsidRPr="004E3618">
        <w:rPr>
          <w:rFonts w:ascii="GHEA Grapalat" w:hAnsi="GHEA Grapalat" w:cs="Sylfaen"/>
          <w:sz w:val="20"/>
          <w:lang w:val="en-US"/>
        </w:rPr>
        <w:t>ոչ</w:t>
      </w:r>
      <w:r w:rsidR="001D39E3" w:rsidRPr="004E3618">
        <w:rPr>
          <w:rFonts w:ascii="GHEA Grapalat" w:hAnsi="GHEA Grapalat" w:cs="Sylfaen"/>
          <w:sz w:val="20"/>
          <w:lang w:val="af-ZA"/>
        </w:rPr>
        <w:t xml:space="preserve"> </w:t>
      </w:r>
      <w:r w:rsidR="001D39E3" w:rsidRPr="004E3618">
        <w:rPr>
          <w:rFonts w:ascii="GHEA Grapalat" w:hAnsi="GHEA Grapalat" w:cs="Sylfaen"/>
          <w:sz w:val="20"/>
          <w:lang w:val="en-US"/>
        </w:rPr>
        <w:t>ուշ</w:t>
      </w:r>
      <w:r w:rsidR="001D39E3" w:rsidRPr="004E3618">
        <w:rPr>
          <w:rFonts w:ascii="GHEA Grapalat" w:hAnsi="GHEA Grapalat" w:cs="Sylfaen"/>
          <w:sz w:val="20"/>
          <w:lang w:val="af-ZA"/>
        </w:rPr>
        <w:t xml:space="preserve">, </w:t>
      </w:r>
      <w:r w:rsidR="001D39E3" w:rsidRPr="004E3618">
        <w:rPr>
          <w:rFonts w:ascii="GHEA Grapalat" w:hAnsi="GHEA Grapalat" w:cs="Sylfaen"/>
          <w:sz w:val="20"/>
          <w:lang w:val="en-US"/>
        </w:rPr>
        <w:t>քան</w:t>
      </w:r>
      <w:r w:rsidR="001D39E3" w:rsidRPr="004E3618">
        <w:rPr>
          <w:rFonts w:ascii="GHEA Grapalat" w:hAnsi="GHEA Grapalat" w:cs="Sylfaen"/>
          <w:sz w:val="20"/>
          <w:lang w:val="hy-AM"/>
        </w:rPr>
        <w:t xml:space="preserve"> </w:t>
      </w:r>
      <w:r w:rsidR="000E5278" w:rsidRPr="004E3618">
        <w:rPr>
          <w:rFonts w:ascii="GHEA Grapalat" w:hAnsi="GHEA Grapalat" w:cs="Sylfaen"/>
          <w:sz w:val="20"/>
          <w:lang w:val="ru-RU"/>
        </w:rPr>
        <w:t>տվյալ</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գործով</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եզրափակիչ</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դատական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ակտն</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ուժի</w:t>
      </w:r>
      <w:r w:rsidR="000E5278" w:rsidRPr="004E3618">
        <w:rPr>
          <w:rFonts w:ascii="GHEA Grapalat" w:hAnsi="GHEA Grapalat" w:cs="Sylfaen"/>
          <w:sz w:val="20"/>
          <w:lang w:val="af-ZA"/>
        </w:rPr>
        <w:t xml:space="preserve"> </w:t>
      </w:r>
      <w:r w:rsidR="000E5278" w:rsidRPr="004E3618">
        <w:rPr>
          <w:rFonts w:ascii="GHEA Grapalat" w:hAnsi="GHEA Grapalat" w:cs="Sylfaen"/>
          <w:sz w:val="20"/>
          <w:lang w:val="ru-RU"/>
        </w:rPr>
        <w:t>մեջ</w:t>
      </w:r>
      <w:r w:rsidR="000E5278" w:rsidRPr="004E3618">
        <w:rPr>
          <w:rFonts w:ascii="GHEA Grapalat" w:hAnsi="GHEA Grapalat" w:cs="Sylfaen"/>
          <w:sz w:val="20"/>
          <w:lang w:val="af-ZA"/>
        </w:rPr>
        <w:t xml:space="preserve"> </w:t>
      </w:r>
      <w:r w:rsidR="00431342" w:rsidRPr="004E3618">
        <w:rPr>
          <w:rFonts w:ascii="GHEA Grapalat" w:hAnsi="GHEA Grapalat" w:cs="Sylfaen"/>
          <w:sz w:val="20"/>
          <w:lang w:val="ru-RU"/>
        </w:rPr>
        <w:t>մտնելը</w:t>
      </w:r>
      <w:r w:rsidR="0067748F" w:rsidRPr="004E3618">
        <w:rPr>
          <w:rFonts w:ascii="GHEA Grapalat" w:hAnsi="GHEA Grapalat" w:cs="Sylfaen"/>
          <w:sz w:val="20"/>
        </w:rPr>
        <w:t xml:space="preserve"> </w:t>
      </w:r>
      <w:r w:rsidRPr="004E3618">
        <w:rPr>
          <w:rFonts w:ascii="GHEA Grapalat" w:hAnsi="GHEA Grapalat" w:cs="Sylfaen"/>
          <w:sz w:val="20"/>
          <w:lang w:val="af-ZA"/>
        </w:rPr>
        <w:t xml:space="preserve">, </w:t>
      </w:r>
      <w:r w:rsidRPr="004E3618">
        <w:rPr>
          <w:rFonts w:ascii="GHEA Grapalat" w:hAnsi="GHEA Grapalat" w:cs="Sylfaen"/>
          <w:sz w:val="20"/>
          <w:lang w:val="en-US"/>
        </w:rPr>
        <w:t>ապա</w:t>
      </w:r>
      <w:r w:rsidRPr="004E3618">
        <w:rPr>
          <w:rFonts w:ascii="GHEA Grapalat" w:hAnsi="GHEA Grapalat" w:cs="Sylfaen"/>
          <w:sz w:val="20"/>
          <w:lang w:val="af-ZA"/>
        </w:rPr>
        <w:t xml:space="preserve"> </w:t>
      </w:r>
      <w:r w:rsidRPr="004E3618">
        <w:rPr>
          <w:rFonts w:ascii="GHEA Grapalat" w:hAnsi="GHEA Grapalat" w:cs="Sylfaen"/>
          <w:sz w:val="20"/>
          <w:lang w:val="en-US"/>
        </w:rPr>
        <w:t>պատվիրատուն</w:t>
      </w:r>
      <w:r w:rsidRPr="004E3618">
        <w:rPr>
          <w:rFonts w:ascii="GHEA Grapalat" w:hAnsi="GHEA Grapalat" w:cs="Sylfaen"/>
          <w:sz w:val="20"/>
          <w:lang w:val="af-ZA"/>
        </w:rPr>
        <w:t xml:space="preserve"> </w:t>
      </w:r>
      <w:r w:rsidRPr="004E3618">
        <w:rPr>
          <w:rFonts w:ascii="GHEA Grapalat" w:hAnsi="GHEA Grapalat" w:cs="Sylfaen"/>
          <w:sz w:val="20"/>
          <w:lang w:val="en-US"/>
        </w:rPr>
        <w:t>դրա</w:t>
      </w:r>
      <w:r w:rsidRPr="004E3618">
        <w:rPr>
          <w:rFonts w:ascii="GHEA Grapalat" w:hAnsi="GHEA Grapalat" w:cs="Sylfaen"/>
          <w:sz w:val="20"/>
          <w:lang w:val="af-ZA"/>
        </w:rPr>
        <w:t xml:space="preserve"> </w:t>
      </w:r>
      <w:r w:rsidRPr="004E3618">
        <w:rPr>
          <w:rFonts w:ascii="GHEA Grapalat" w:hAnsi="GHEA Grapalat" w:cs="Sylfaen"/>
          <w:sz w:val="20"/>
          <w:lang w:val="en-US"/>
        </w:rPr>
        <w:t>մասին</w:t>
      </w:r>
      <w:r w:rsidRPr="004E3618">
        <w:rPr>
          <w:rFonts w:ascii="GHEA Grapalat" w:hAnsi="GHEA Grapalat" w:cs="Sylfaen"/>
          <w:sz w:val="20"/>
          <w:lang w:val="af-ZA"/>
        </w:rPr>
        <w:t xml:space="preserve"> </w:t>
      </w:r>
      <w:r w:rsidRPr="004E3618">
        <w:rPr>
          <w:rFonts w:ascii="GHEA Grapalat" w:hAnsi="GHEA Grapalat" w:cs="Sylfaen"/>
          <w:sz w:val="20"/>
          <w:lang w:val="en-US"/>
        </w:rPr>
        <w:t>գրավոր</w:t>
      </w:r>
      <w:r w:rsidRPr="004E3618">
        <w:rPr>
          <w:rFonts w:ascii="GHEA Grapalat" w:hAnsi="GHEA Grapalat" w:cs="Sylfaen"/>
          <w:sz w:val="20"/>
          <w:lang w:val="af-ZA"/>
        </w:rPr>
        <w:t xml:space="preserve"> </w:t>
      </w:r>
      <w:r w:rsidRPr="004E3618">
        <w:rPr>
          <w:rFonts w:ascii="GHEA Grapalat" w:hAnsi="GHEA Grapalat" w:cs="Sylfaen"/>
          <w:sz w:val="20"/>
          <w:lang w:val="en-US"/>
        </w:rPr>
        <w:t>տեղեկացնում</w:t>
      </w:r>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r w:rsidRPr="004E3618">
        <w:rPr>
          <w:rFonts w:ascii="GHEA Grapalat" w:hAnsi="GHEA Grapalat" w:cs="Sylfaen"/>
          <w:sz w:val="20"/>
          <w:lang w:val="en-US"/>
        </w:rPr>
        <w:t>լիազորված</w:t>
      </w:r>
      <w:r w:rsidRPr="004E3618">
        <w:rPr>
          <w:rFonts w:ascii="GHEA Grapalat" w:hAnsi="GHEA Grapalat" w:cs="Sylfaen"/>
          <w:sz w:val="20"/>
          <w:lang w:val="af-ZA"/>
        </w:rPr>
        <w:t xml:space="preserve"> </w:t>
      </w:r>
      <w:r w:rsidRPr="004E3618">
        <w:rPr>
          <w:rFonts w:ascii="GHEA Grapalat" w:hAnsi="GHEA Grapalat" w:cs="Sylfaen"/>
          <w:sz w:val="20"/>
          <w:lang w:val="en-US"/>
        </w:rPr>
        <w:t>մարմին</w:t>
      </w:r>
      <w:r w:rsidRPr="004E3618">
        <w:rPr>
          <w:rFonts w:ascii="GHEA Grapalat" w:hAnsi="GHEA Grapalat" w:cs="Sylfaen"/>
          <w:sz w:val="20"/>
          <w:lang w:val="af-ZA"/>
        </w:rPr>
        <w:t xml:space="preserve">, </w:t>
      </w:r>
      <w:r w:rsidRPr="004E3618">
        <w:rPr>
          <w:rFonts w:ascii="GHEA Grapalat" w:hAnsi="GHEA Grapalat" w:cs="Sylfaen"/>
          <w:sz w:val="20"/>
          <w:lang w:val="en-US"/>
        </w:rPr>
        <w:t>որի</w:t>
      </w:r>
      <w:r w:rsidRPr="004E3618">
        <w:rPr>
          <w:rFonts w:ascii="GHEA Grapalat" w:hAnsi="GHEA Grapalat" w:cs="Sylfaen"/>
          <w:sz w:val="20"/>
          <w:lang w:val="af-ZA"/>
        </w:rPr>
        <w:t xml:space="preserve"> </w:t>
      </w:r>
      <w:r w:rsidRPr="004E3618">
        <w:rPr>
          <w:rFonts w:ascii="GHEA Grapalat" w:hAnsi="GHEA Grapalat" w:cs="Sylfaen"/>
          <w:sz w:val="20"/>
          <w:lang w:val="en-US"/>
        </w:rPr>
        <w:t>հիման</w:t>
      </w:r>
      <w:r w:rsidRPr="004E3618">
        <w:rPr>
          <w:rFonts w:ascii="GHEA Grapalat" w:hAnsi="GHEA Grapalat" w:cs="Sylfaen"/>
          <w:sz w:val="20"/>
          <w:lang w:val="af-ZA"/>
        </w:rPr>
        <w:t xml:space="preserve"> </w:t>
      </w:r>
      <w:r w:rsidRPr="004E3618">
        <w:rPr>
          <w:rFonts w:ascii="GHEA Grapalat" w:hAnsi="GHEA Grapalat" w:cs="Sylfaen"/>
          <w:sz w:val="20"/>
          <w:lang w:val="en-US"/>
        </w:rPr>
        <w:t>վրա</w:t>
      </w:r>
      <w:r w:rsidRPr="004E3618">
        <w:rPr>
          <w:rFonts w:ascii="GHEA Grapalat" w:hAnsi="GHEA Grapalat" w:cs="Sylfaen"/>
          <w:sz w:val="20"/>
          <w:lang w:val="af-ZA"/>
        </w:rPr>
        <w:t xml:space="preserve"> </w:t>
      </w:r>
      <w:r w:rsidRPr="004E3618">
        <w:rPr>
          <w:rFonts w:ascii="GHEA Grapalat" w:hAnsi="GHEA Grapalat" w:cs="Sylfaen"/>
          <w:sz w:val="20"/>
          <w:lang w:val="en-US"/>
        </w:rPr>
        <w:t>մասնակիցը</w:t>
      </w:r>
      <w:r w:rsidRPr="004E3618">
        <w:rPr>
          <w:rFonts w:ascii="GHEA Grapalat" w:hAnsi="GHEA Grapalat" w:cs="Sylfaen"/>
          <w:sz w:val="20"/>
          <w:lang w:val="af-ZA"/>
        </w:rPr>
        <w:t xml:space="preserve"> </w:t>
      </w:r>
      <w:r w:rsidRPr="004E3618">
        <w:rPr>
          <w:rFonts w:ascii="GHEA Grapalat" w:hAnsi="GHEA Grapalat" w:cs="Sylfaen"/>
          <w:sz w:val="20"/>
          <w:lang w:val="en-US"/>
        </w:rPr>
        <w:t>չի</w:t>
      </w:r>
      <w:r w:rsidRPr="004E3618">
        <w:rPr>
          <w:rFonts w:ascii="GHEA Grapalat" w:hAnsi="GHEA Grapalat" w:cs="Sylfaen"/>
          <w:sz w:val="20"/>
          <w:lang w:val="af-ZA"/>
        </w:rPr>
        <w:t xml:space="preserve"> </w:t>
      </w:r>
      <w:r w:rsidRPr="004E3618">
        <w:rPr>
          <w:rFonts w:ascii="GHEA Grapalat" w:hAnsi="GHEA Grapalat" w:cs="Sylfaen"/>
          <w:sz w:val="20"/>
          <w:lang w:val="en-US"/>
        </w:rPr>
        <w:t>ներառվում</w:t>
      </w:r>
      <w:r w:rsidRPr="004E3618">
        <w:rPr>
          <w:rFonts w:ascii="GHEA Grapalat" w:hAnsi="GHEA Grapalat" w:cs="Sylfaen"/>
          <w:sz w:val="20"/>
          <w:lang w:val="af-ZA"/>
        </w:rPr>
        <w:t xml:space="preserve"> </w:t>
      </w:r>
      <w:r w:rsidRPr="004E3618">
        <w:rPr>
          <w:rFonts w:ascii="GHEA Grapalat" w:hAnsi="GHEA Grapalat" w:cs="Sylfaen"/>
          <w:sz w:val="20"/>
          <w:lang w:val="en-US"/>
        </w:rPr>
        <w:t>ցուցակում</w:t>
      </w:r>
      <w:r w:rsidRPr="004E3618">
        <w:rPr>
          <w:rFonts w:ascii="GHEA Grapalat" w:hAnsi="GHEA Grapalat" w:cs="Sylfaen"/>
          <w:sz w:val="20"/>
          <w:lang w:val="af-ZA"/>
        </w:rPr>
        <w:t>:</w:t>
      </w:r>
    </w:p>
    <w:p w14:paraId="6790DF58" w14:textId="77777777" w:rsidR="0042773F" w:rsidRPr="0042773F" w:rsidRDefault="0042773F" w:rsidP="0042773F">
      <w:pPr>
        <w:pStyle w:val="ListParagraph"/>
        <w:ind w:left="0" w:firstLine="720"/>
        <w:jc w:val="both"/>
        <w:rPr>
          <w:rFonts w:ascii="GHEA Grapalat" w:hAnsi="GHEA Grapalat" w:cs="Sylfaen"/>
          <w:sz w:val="20"/>
          <w:lang w:val="af-ZA"/>
        </w:rPr>
      </w:pPr>
      <w:bookmarkStart w:id="18" w:name="_Hlk203403351"/>
      <w:r w:rsidRPr="0042773F">
        <w:rPr>
          <w:rFonts w:ascii="GHEA Grapalat" w:hAnsi="GHEA Grapalat" w:cs="Sylfaen"/>
          <w:sz w:val="20"/>
          <w:lang w:val="af-ZA"/>
        </w:rPr>
        <w:t>-</w:t>
      </w:r>
      <w:r w:rsidRPr="0042773F">
        <w:rPr>
          <w:rFonts w:ascii="GHEA Grapalat" w:hAnsi="GHEA Grapalat" w:cs="Sylfaen"/>
          <w:sz w:val="20"/>
          <w:lang w:val="hy-AM"/>
        </w:rPr>
        <w:t xml:space="preserve"> եթե</w:t>
      </w:r>
      <w:r w:rsidRPr="0042773F">
        <w:rPr>
          <w:rFonts w:ascii="GHEA Grapalat" w:hAnsi="GHEA Grapalat" w:cs="Sylfaen"/>
          <w:sz w:val="20"/>
          <w:lang w:val="af-ZA"/>
        </w:rPr>
        <w:t xml:space="preserve"> </w:t>
      </w:r>
      <w:r w:rsidRPr="0042773F">
        <w:rPr>
          <w:rFonts w:ascii="GHEA Grapalat" w:hAnsi="GHEA Grapalat" w:cs="Sylfaen"/>
          <w:sz w:val="20"/>
          <w:lang w:val="hy-AM"/>
        </w:rPr>
        <w:t>մասնակցի</w:t>
      </w:r>
      <w:r w:rsidRPr="0042773F">
        <w:rPr>
          <w:rFonts w:ascii="GHEA Grapalat" w:hAnsi="GHEA Grapalat" w:cs="Sylfaen"/>
          <w:sz w:val="20"/>
          <w:lang w:val="af-ZA"/>
        </w:rPr>
        <w:t xml:space="preserve"> </w:t>
      </w:r>
      <w:r w:rsidRPr="0042773F">
        <w:rPr>
          <w:rFonts w:ascii="GHEA Grapalat" w:hAnsi="GHEA Grapalat" w:cs="Sylfaen"/>
          <w:sz w:val="20"/>
          <w:lang w:val="hy-AM"/>
        </w:rPr>
        <w:t>գնումներին</w:t>
      </w:r>
      <w:r w:rsidRPr="0042773F">
        <w:rPr>
          <w:rFonts w:ascii="GHEA Grapalat" w:hAnsi="GHEA Grapalat" w:cs="Sylfaen"/>
          <w:sz w:val="20"/>
          <w:lang w:val="af-ZA"/>
        </w:rPr>
        <w:t xml:space="preserve"> </w:t>
      </w:r>
      <w:r w:rsidRPr="0042773F">
        <w:rPr>
          <w:rFonts w:ascii="GHEA Grapalat" w:hAnsi="GHEA Grapalat" w:cs="Sylfaen"/>
          <w:sz w:val="20"/>
          <w:lang w:val="hy-AM"/>
        </w:rPr>
        <w:t>մասնակցելու</w:t>
      </w:r>
      <w:r w:rsidRPr="0042773F">
        <w:rPr>
          <w:rFonts w:ascii="GHEA Grapalat" w:hAnsi="GHEA Grapalat" w:cs="Sylfaen"/>
          <w:sz w:val="20"/>
          <w:lang w:val="af-ZA"/>
        </w:rPr>
        <w:t xml:space="preserve"> </w:t>
      </w:r>
      <w:r w:rsidRPr="0042773F">
        <w:rPr>
          <w:rFonts w:ascii="GHEA Grapalat" w:hAnsi="GHEA Grapalat" w:cs="Sylfaen"/>
          <w:sz w:val="20"/>
          <w:lang w:val="hy-AM"/>
        </w:rPr>
        <w:t>իրավունք</w:t>
      </w:r>
      <w:r w:rsidRPr="0042773F">
        <w:rPr>
          <w:rFonts w:ascii="GHEA Grapalat" w:hAnsi="GHEA Grapalat" w:cs="Sylfaen"/>
          <w:sz w:val="20"/>
          <w:lang w:val="af-ZA"/>
        </w:rPr>
        <w:t xml:space="preserve"> </w:t>
      </w:r>
      <w:r w:rsidRPr="0042773F">
        <w:rPr>
          <w:rFonts w:ascii="GHEA Grapalat" w:hAnsi="GHEA Grapalat" w:cs="Sylfaen"/>
          <w:sz w:val="20"/>
          <w:lang w:val="hy-AM"/>
        </w:rPr>
        <w:t>ունենալու մասին դիմում-հայտարարությունը որակվում</w:t>
      </w:r>
      <w:r w:rsidRPr="0042773F">
        <w:rPr>
          <w:rFonts w:ascii="GHEA Grapalat" w:hAnsi="GHEA Grapalat" w:cs="Sylfaen"/>
          <w:sz w:val="20"/>
          <w:lang w:val="af-ZA"/>
        </w:rPr>
        <w:t xml:space="preserve"> </w:t>
      </w:r>
      <w:r w:rsidRPr="0042773F">
        <w:rPr>
          <w:rFonts w:ascii="GHEA Grapalat" w:hAnsi="GHEA Grapalat" w:cs="Sylfaen"/>
          <w:sz w:val="20"/>
          <w:lang w:val="hy-AM"/>
        </w:rPr>
        <w:t>է</w:t>
      </w:r>
      <w:r w:rsidRPr="0042773F">
        <w:rPr>
          <w:rFonts w:ascii="GHEA Grapalat" w:hAnsi="GHEA Grapalat" w:cs="Sylfaen"/>
          <w:sz w:val="20"/>
          <w:lang w:val="af-ZA"/>
        </w:rPr>
        <w:t xml:space="preserve"> </w:t>
      </w:r>
      <w:r w:rsidRPr="0042773F">
        <w:rPr>
          <w:rFonts w:ascii="GHEA Grapalat" w:hAnsi="GHEA Grapalat" w:cs="Sylfaen"/>
          <w:sz w:val="20"/>
          <w:lang w:val="hy-AM"/>
        </w:rPr>
        <w:t>որպես</w:t>
      </w:r>
      <w:r w:rsidRPr="0042773F">
        <w:rPr>
          <w:rFonts w:ascii="GHEA Grapalat" w:hAnsi="GHEA Grapalat" w:cs="Sylfaen"/>
          <w:sz w:val="20"/>
          <w:lang w:val="af-ZA"/>
        </w:rPr>
        <w:t xml:space="preserve"> </w:t>
      </w:r>
      <w:r w:rsidRPr="0042773F">
        <w:rPr>
          <w:rFonts w:ascii="GHEA Grapalat" w:hAnsi="GHEA Grapalat" w:cs="Sylfaen"/>
          <w:sz w:val="20"/>
          <w:lang w:val="hy-AM"/>
        </w:rPr>
        <w:t>իրականությանը</w:t>
      </w:r>
      <w:r w:rsidRPr="0042773F">
        <w:rPr>
          <w:rFonts w:ascii="GHEA Grapalat" w:hAnsi="GHEA Grapalat" w:cs="Sylfaen"/>
          <w:sz w:val="20"/>
          <w:lang w:val="af-ZA"/>
        </w:rPr>
        <w:t xml:space="preserve"> </w:t>
      </w:r>
      <w:r w:rsidRPr="0042773F">
        <w:rPr>
          <w:rFonts w:ascii="GHEA Grapalat" w:hAnsi="GHEA Grapalat" w:cs="Sylfaen"/>
          <w:sz w:val="20"/>
          <w:lang w:val="hy-AM"/>
        </w:rPr>
        <w:t>չհամապատասխանող</w:t>
      </w:r>
      <w:r w:rsidRPr="0042773F">
        <w:rPr>
          <w:rFonts w:ascii="GHEA Grapalat" w:hAnsi="GHEA Grapalat" w:cs="Sylfaen"/>
          <w:sz w:val="20"/>
          <w:lang w:val="af-ZA"/>
        </w:rPr>
        <w:t xml:space="preserve"> </w:t>
      </w:r>
      <w:r w:rsidRPr="0042773F">
        <w:rPr>
          <w:rFonts w:ascii="GHEA Grapalat" w:hAnsi="GHEA Grapalat" w:cs="Sylfaen"/>
          <w:sz w:val="20"/>
          <w:lang w:val="hy-AM"/>
        </w:rPr>
        <w:t>կամ</w:t>
      </w:r>
      <w:r w:rsidRPr="0042773F">
        <w:rPr>
          <w:rFonts w:ascii="GHEA Grapalat" w:hAnsi="GHEA Grapalat" w:cs="Sylfaen"/>
          <w:sz w:val="20"/>
          <w:lang w:val="af-ZA"/>
        </w:rPr>
        <w:t xml:space="preserve"> </w:t>
      </w:r>
      <w:r w:rsidRPr="0042773F">
        <w:rPr>
          <w:rFonts w:ascii="GHEA Grapalat" w:hAnsi="GHEA Grapalat" w:cs="Sylfaen"/>
          <w:sz w:val="20"/>
          <w:lang w:val="hy-AM"/>
        </w:rPr>
        <w:t>մասնակիցը</w:t>
      </w:r>
      <w:r w:rsidRPr="0042773F">
        <w:rPr>
          <w:rFonts w:ascii="GHEA Grapalat" w:hAnsi="GHEA Grapalat" w:cs="Sylfaen"/>
          <w:sz w:val="20"/>
          <w:lang w:val="af-ZA"/>
        </w:rPr>
        <w:t xml:space="preserve"> սույն </w:t>
      </w:r>
      <w:r w:rsidRPr="0042773F">
        <w:rPr>
          <w:rFonts w:ascii="GHEA Grapalat" w:hAnsi="GHEA Grapalat" w:cs="Sylfaen"/>
          <w:sz w:val="20"/>
          <w:lang w:val="hy-AM"/>
        </w:rPr>
        <w:t>հրավերով</w:t>
      </w:r>
      <w:r w:rsidRPr="0042773F">
        <w:rPr>
          <w:rFonts w:ascii="GHEA Grapalat" w:hAnsi="GHEA Grapalat" w:cs="Sylfaen"/>
          <w:sz w:val="20"/>
          <w:lang w:val="af-ZA"/>
        </w:rPr>
        <w:t xml:space="preserve"> </w:t>
      </w:r>
      <w:r w:rsidRPr="0042773F">
        <w:rPr>
          <w:rFonts w:ascii="GHEA Grapalat" w:hAnsi="GHEA Grapalat" w:cs="Sylfaen"/>
          <w:sz w:val="20"/>
          <w:lang w:val="hy-AM"/>
        </w:rPr>
        <w:t>սահմանված</w:t>
      </w:r>
      <w:r w:rsidRPr="0042773F">
        <w:rPr>
          <w:rFonts w:ascii="GHEA Grapalat" w:hAnsi="GHEA Grapalat" w:cs="Sylfaen"/>
          <w:sz w:val="20"/>
          <w:lang w:val="af-ZA"/>
        </w:rPr>
        <w:t xml:space="preserve"> </w:t>
      </w:r>
      <w:r w:rsidRPr="0042773F">
        <w:rPr>
          <w:rFonts w:ascii="GHEA Grapalat" w:hAnsi="GHEA Grapalat" w:cs="Sylfaen"/>
          <w:sz w:val="20"/>
          <w:lang w:val="hy-AM"/>
        </w:rPr>
        <w:t>կարգով</w:t>
      </w:r>
      <w:r w:rsidRPr="0042773F">
        <w:rPr>
          <w:rFonts w:ascii="GHEA Grapalat" w:hAnsi="GHEA Grapalat" w:cs="Sylfaen"/>
          <w:sz w:val="20"/>
          <w:lang w:val="af-ZA"/>
        </w:rPr>
        <w:t xml:space="preserve"> </w:t>
      </w:r>
      <w:r w:rsidRPr="0042773F">
        <w:rPr>
          <w:rFonts w:ascii="GHEA Grapalat" w:hAnsi="GHEA Grapalat" w:cs="Sylfaen"/>
          <w:sz w:val="20"/>
          <w:lang w:val="hy-AM"/>
        </w:rPr>
        <w:t>և</w:t>
      </w:r>
      <w:r w:rsidRPr="0042773F">
        <w:rPr>
          <w:rFonts w:ascii="GHEA Grapalat" w:hAnsi="GHEA Grapalat" w:cs="Sylfaen"/>
          <w:sz w:val="20"/>
          <w:lang w:val="af-ZA"/>
        </w:rPr>
        <w:t xml:space="preserve"> </w:t>
      </w:r>
      <w:r w:rsidRPr="0042773F">
        <w:rPr>
          <w:rFonts w:ascii="GHEA Grapalat" w:hAnsi="GHEA Grapalat" w:cs="Sylfaen"/>
          <w:sz w:val="20"/>
          <w:lang w:val="hy-AM"/>
        </w:rPr>
        <w:t>ժամկետներում</w:t>
      </w:r>
      <w:r w:rsidRPr="0042773F">
        <w:rPr>
          <w:rFonts w:ascii="GHEA Grapalat" w:hAnsi="GHEA Grapalat" w:cs="Sylfaen"/>
          <w:sz w:val="20"/>
          <w:lang w:val="af-ZA"/>
        </w:rPr>
        <w:t xml:space="preserve"> </w:t>
      </w:r>
      <w:r w:rsidRPr="0042773F">
        <w:rPr>
          <w:rFonts w:ascii="GHEA Grapalat" w:hAnsi="GHEA Grapalat" w:cs="Sylfaen"/>
          <w:sz w:val="20"/>
          <w:lang w:val="hy-AM"/>
        </w:rPr>
        <w:t>չի</w:t>
      </w:r>
      <w:r w:rsidRPr="0042773F">
        <w:rPr>
          <w:rFonts w:ascii="GHEA Grapalat" w:hAnsi="GHEA Grapalat" w:cs="Sylfaen"/>
          <w:sz w:val="20"/>
          <w:lang w:val="af-ZA"/>
        </w:rPr>
        <w:t xml:space="preserve"> </w:t>
      </w:r>
      <w:r w:rsidRPr="0042773F">
        <w:rPr>
          <w:rFonts w:ascii="GHEA Grapalat" w:hAnsi="GHEA Grapalat" w:cs="Sylfaen"/>
          <w:sz w:val="20"/>
          <w:lang w:val="hy-AM"/>
        </w:rPr>
        <w:t>ներկայացնում</w:t>
      </w:r>
      <w:r w:rsidRPr="0042773F">
        <w:rPr>
          <w:rFonts w:ascii="GHEA Grapalat" w:hAnsi="GHEA Grapalat" w:cs="Sylfaen"/>
          <w:sz w:val="20"/>
          <w:lang w:val="af-ZA"/>
        </w:rPr>
        <w:t xml:space="preserve"> </w:t>
      </w:r>
      <w:r w:rsidRPr="0042773F">
        <w:rPr>
          <w:rFonts w:ascii="GHEA Grapalat" w:hAnsi="GHEA Grapalat" w:cs="Sylfaen"/>
          <w:sz w:val="20"/>
          <w:lang w:val="hy-AM"/>
        </w:rPr>
        <w:t>հրավերով</w:t>
      </w:r>
      <w:r w:rsidRPr="0042773F">
        <w:rPr>
          <w:rFonts w:ascii="GHEA Grapalat" w:hAnsi="GHEA Grapalat" w:cs="Sylfaen"/>
          <w:sz w:val="20"/>
          <w:lang w:val="af-ZA"/>
        </w:rPr>
        <w:t xml:space="preserve"> </w:t>
      </w:r>
      <w:r w:rsidRPr="0042773F">
        <w:rPr>
          <w:rFonts w:ascii="GHEA Grapalat" w:hAnsi="GHEA Grapalat" w:cs="Sylfaen"/>
          <w:sz w:val="20"/>
          <w:lang w:val="hy-AM"/>
        </w:rPr>
        <w:t>նախատեսված</w:t>
      </w:r>
      <w:r w:rsidRPr="0042773F">
        <w:rPr>
          <w:rFonts w:ascii="GHEA Grapalat" w:hAnsi="GHEA Grapalat" w:cs="Sylfaen"/>
          <w:sz w:val="20"/>
          <w:lang w:val="af-ZA"/>
        </w:rPr>
        <w:t xml:space="preserve"> </w:t>
      </w:r>
      <w:r w:rsidRPr="0042773F">
        <w:rPr>
          <w:rFonts w:ascii="GHEA Grapalat" w:hAnsi="GHEA Grapalat" w:cs="Sylfaen"/>
          <w:sz w:val="20"/>
          <w:lang w:val="hy-AM"/>
        </w:rPr>
        <w:t xml:space="preserve">փաստաթղթերը, </w:t>
      </w:r>
      <w:bookmarkStart w:id="19" w:name="_Hlk193180492"/>
      <w:r w:rsidRPr="0042773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9"/>
      <w:r w:rsidRPr="0042773F">
        <w:rPr>
          <w:rFonts w:ascii="GHEA Grapalat" w:hAnsi="GHEA Grapalat" w:cs="Sylfaen"/>
          <w:sz w:val="20"/>
          <w:lang w:val="af-ZA"/>
        </w:rPr>
        <w:t xml:space="preserve">` </w:t>
      </w:r>
      <w:bookmarkStart w:id="20" w:name="_Hlk201942453"/>
      <w:r w:rsidRPr="0042773F">
        <w:rPr>
          <w:rFonts w:ascii="GHEA Grapalat" w:hAnsi="GHEA Grapalat" w:cs="Sylfaen"/>
          <w:sz w:val="20"/>
          <w:lang w:val="hy-AM"/>
        </w:rPr>
        <w:t>այդ</w:t>
      </w:r>
      <w:r w:rsidRPr="0042773F">
        <w:rPr>
          <w:rFonts w:ascii="GHEA Grapalat" w:hAnsi="GHEA Grapalat" w:cs="Sylfaen"/>
          <w:sz w:val="20"/>
          <w:lang w:val="af-ZA"/>
        </w:rPr>
        <w:t xml:space="preserve"> թվում՝ երբ </w:t>
      </w:r>
      <w:r w:rsidRPr="0042773F">
        <w:rPr>
          <w:rFonts w:ascii="GHEA Grapalat" w:hAnsi="GHEA Grapalat"/>
          <w:sz w:val="20"/>
          <w:szCs w:val="20"/>
          <w:lang w:val="es-ES"/>
        </w:rPr>
        <w:t>ՀՀ կառավարության 20.06.2025թ. N 817-Ա որոշման 2-րդ կետի 2-րդ ենթակետով նախատեսված ցուցակում ներառված</w:t>
      </w:r>
      <w:r w:rsidRPr="0042773F">
        <w:rPr>
          <w:rFonts w:ascii="GHEA Grapalat" w:hAnsi="GHEA Grapalat" w:cs="Sylfaen"/>
          <w:sz w:val="20"/>
          <w:lang w:val="af-ZA"/>
        </w:rPr>
        <w:t xml:space="preserve"> անձը </w:t>
      </w:r>
      <w:r w:rsidRPr="0042773F">
        <w:rPr>
          <w:rFonts w:ascii="GHEA Grapalat" w:hAnsi="GHEA Grapalat" w:cs="Sylfaen"/>
          <w:sz w:val="20"/>
          <w:lang w:val="hy-AM"/>
        </w:rPr>
        <w:t>մասնակցի կողմից առաջարկվում է որպես ենթակապալառու,</w:t>
      </w:r>
      <w:r w:rsidRPr="0042773F">
        <w:rPr>
          <w:rFonts w:ascii="GHEA Grapalat" w:hAnsi="GHEA Grapalat" w:cs="Sylfaen"/>
          <w:lang w:val="af-ZA"/>
        </w:rPr>
        <w:t xml:space="preserve"> </w:t>
      </w:r>
      <w:bookmarkEnd w:id="20"/>
      <w:r w:rsidRPr="0042773F">
        <w:rPr>
          <w:rFonts w:ascii="GHEA Grapalat" w:hAnsi="GHEA Grapalat" w:cs="Sylfaen"/>
          <w:sz w:val="20"/>
          <w:lang w:val="af-ZA"/>
        </w:rPr>
        <w:t xml:space="preserve">   </w:t>
      </w:r>
      <w:r w:rsidRPr="0042773F">
        <w:rPr>
          <w:rFonts w:ascii="GHEA Grapalat" w:hAnsi="GHEA Grapalat" w:cs="Sylfaen"/>
          <w:sz w:val="20"/>
          <w:lang w:val="hy-AM"/>
        </w:rPr>
        <w:t>կամ</w:t>
      </w:r>
      <w:r w:rsidRPr="0042773F">
        <w:rPr>
          <w:rFonts w:ascii="GHEA Grapalat" w:hAnsi="GHEA Grapalat" w:cs="Sylfaen"/>
          <w:sz w:val="20"/>
          <w:lang w:val="af-ZA"/>
        </w:rPr>
        <w:t xml:space="preserve"> </w:t>
      </w:r>
      <w:r w:rsidRPr="0042773F">
        <w:rPr>
          <w:rFonts w:ascii="GHEA Grapalat" w:hAnsi="GHEA Grapalat" w:cs="Sylfaen"/>
          <w:sz w:val="20"/>
          <w:lang w:val="hy-AM"/>
        </w:rPr>
        <w:t>ընտրված</w:t>
      </w:r>
      <w:r w:rsidRPr="0042773F">
        <w:rPr>
          <w:rFonts w:ascii="GHEA Grapalat" w:hAnsi="GHEA Grapalat" w:cs="Sylfaen"/>
          <w:sz w:val="20"/>
          <w:lang w:val="af-ZA"/>
        </w:rPr>
        <w:t xml:space="preserve"> </w:t>
      </w:r>
      <w:r w:rsidRPr="0042773F">
        <w:rPr>
          <w:rFonts w:ascii="GHEA Grapalat" w:hAnsi="GHEA Grapalat" w:cs="Sylfaen"/>
          <w:sz w:val="20"/>
          <w:lang w:val="hy-AM"/>
        </w:rPr>
        <w:t>մասնակիցը</w:t>
      </w:r>
      <w:r w:rsidRPr="0042773F">
        <w:rPr>
          <w:rFonts w:ascii="GHEA Grapalat" w:hAnsi="GHEA Grapalat" w:cs="Sylfaen"/>
          <w:sz w:val="20"/>
          <w:lang w:val="af-ZA"/>
        </w:rPr>
        <w:t xml:space="preserve"> </w:t>
      </w:r>
      <w:r w:rsidRPr="0042773F">
        <w:rPr>
          <w:rFonts w:ascii="GHEA Grapalat" w:hAnsi="GHEA Grapalat" w:cs="Sylfaen"/>
          <w:sz w:val="20"/>
          <w:lang w:val="hy-AM"/>
        </w:rPr>
        <w:t>չի</w:t>
      </w:r>
      <w:r w:rsidRPr="0042773F">
        <w:rPr>
          <w:rFonts w:ascii="GHEA Grapalat" w:hAnsi="GHEA Grapalat" w:cs="Sylfaen"/>
          <w:sz w:val="20"/>
          <w:lang w:val="af-ZA"/>
        </w:rPr>
        <w:t xml:space="preserve"> </w:t>
      </w:r>
      <w:r w:rsidRPr="0042773F">
        <w:rPr>
          <w:rFonts w:ascii="GHEA Grapalat" w:hAnsi="GHEA Grapalat" w:cs="Sylfaen"/>
          <w:sz w:val="20"/>
          <w:lang w:val="hy-AM"/>
        </w:rPr>
        <w:t>ներկայացնում</w:t>
      </w:r>
      <w:r w:rsidRPr="0042773F">
        <w:rPr>
          <w:rFonts w:ascii="GHEA Grapalat" w:hAnsi="GHEA Grapalat" w:cs="Sylfaen"/>
          <w:sz w:val="20"/>
          <w:lang w:val="af-ZA"/>
        </w:rPr>
        <w:t xml:space="preserve"> </w:t>
      </w:r>
      <w:r w:rsidRPr="0042773F">
        <w:rPr>
          <w:rFonts w:ascii="GHEA Grapalat" w:hAnsi="GHEA Grapalat" w:cs="Sylfaen"/>
          <w:sz w:val="20"/>
          <w:lang w:val="hy-AM"/>
        </w:rPr>
        <w:t>որակավորման</w:t>
      </w:r>
      <w:r w:rsidRPr="0042773F">
        <w:rPr>
          <w:rFonts w:ascii="GHEA Grapalat" w:hAnsi="GHEA Grapalat" w:cs="Sylfaen"/>
          <w:sz w:val="20"/>
          <w:lang w:val="af-ZA"/>
        </w:rPr>
        <w:t xml:space="preserve"> </w:t>
      </w:r>
      <w:r w:rsidRPr="0042773F">
        <w:rPr>
          <w:rFonts w:ascii="GHEA Grapalat" w:hAnsi="GHEA Grapalat" w:cs="Sylfaen"/>
          <w:sz w:val="20"/>
          <w:lang w:val="hy-AM"/>
        </w:rPr>
        <w:t>կամ</w:t>
      </w:r>
      <w:r w:rsidRPr="0042773F">
        <w:rPr>
          <w:rFonts w:ascii="GHEA Grapalat" w:hAnsi="GHEA Grapalat" w:cs="Sylfaen"/>
          <w:sz w:val="20"/>
          <w:lang w:val="af-ZA"/>
        </w:rPr>
        <w:t xml:space="preserve"> </w:t>
      </w:r>
      <w:r w:rsidRPr="0042773F">
        <w:rPr>
          <w:rFonts w:ascii="GHEA Grapalat" w:hAnsi="GHEA Grapalat" w:cs="Sylfaen"/>
          <w:sz w:val="20"/>
          <w:lang w:val="hy-AM"/>
        </w:rPr>
        <w:t>պայմանագրի</w:t>
      </w:r>
      <w:r w:rsidRPr="0042773F">
        <w:rPr>
          <w:rFonts w:ascii="GHEA Grapalat" w:hAnsi="GHEA Grapalat" w:cs="Sylfaen"/>
          <w:sz w:val="20"/>
          <w:lang w:val="af-ZA"/>
        </w:rPr>
        <w:t xml:space="preserve"> </w:t>
      </w:r>
      <w:r w:rsidRPr="0042773F">
        <w:rPr>
          <w:rFonts w:ascii="GHEA Grapalat" w:hAnsi="GHEA Grapalat" w:cs="Sylfaen"/>
          <w:sz w:val="20"/>
          <w:lang w:val="hy-AM"/>
        </w:rPr>
        <w:t>ապահովում</w:t>
      </w:r>
      <w:r w:rsidRPr="0042773F">
        <w:rPr>
          <w:rFonts w:ascii="GHEA Grapalat" w:hAnsi="GHEA Grapalat" w:cs="Sylfaen"/>
          <w:sz w:val="20"/>
          <w:lang w:val="af-ZA"/>
        </w:rPr>
        <w:t xml:space="preserve"> </w:t>
      </w:r>
      <w:r w:rsidRPr="0042773F">
        <w:rPr>
          <w:rFonts w:ascii="GHEA Grapalat" w:hAnsi="GHEA Grapalat" w:cs="Sylfaen"/>
          <w:sz w:val="20"/>
          <w:lang w:val="hy-AM"/>
        </w:rPr>
        <w:t>կամ</w:t>
      </w:r>
      <w:r w:rsidRPr="0042773F">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42773F">
        <w:rPr>
          <w:rFonts w:ascii="GHEA Grapalat" w:hAnsi="GHEA Grapalat" w:cs="Sylfaen"/>
          <w:sz w:val="20"/>
        </w:rPr>
        <w:t>արդյունքում</w:t>
      </w:r>
      <w:r w:rsidRPr="0042773F">
        <w:rPr>
          <w:rFonts w:ascii="GHEA Grapalat" w:hAnsi="GHEA Grapalat" w:cs="Sylfaen"/>
          <w:sz w:val="20"/>
          <w:lang w:val="af-ZA"/>
        </w:rPr>
        <w:t xml:space="preserve"> </w:t>
      </w:r>
      <w:r w:rsidRPr="0042773F">
        <w:rPr>
          <w:rFonts w:ascii="GHEA Grapalat" w:hAnsi="GHEA Grapalat" w:cs="Sylfaen"/>
          <w:sz w:val="20"/>
        </w:rPr>
        <w:t>համաձայնագիր</w:t>
      </w:r>
      <w:r w:rsidRPr="0042773F">
        <w:rPr>
          <w:rFonts w:ascii="GHEA Grapalat" w:hAnsi="GHEA Grapalat" w:cs="Sylfaen"/>
          <w:sz w:val="20"/>
          <w:lang w:val="af-ZA"/>
        </w:rPr>
        <w:t xml:space="preserve"> </w:t>
      </w:r>
      <w:r w:rsidRPr="0042773F">
        <w:rPr>
          <w:rFonts w:ascii="GHEA Grapalat" w:hAnsi="GHEA Grapalat" w:cs="Sylfaen"/>
          <w:sz w:val="20"/>
        </w:rPr>
        <w:t>կնքելու</w:t>
      </w:r>
      <w:r w:rsidRPr="0042773F">
        <w:rPr>
          <w:rFonts w:ascii="GHEA Grapalat" w:hAnsi="GHEA Grapalat" w:cs="Sylfaen"/>
          <w:sz w:val="20"/>
          <w:lang w:val="af-ZA"/>
        </w:rPr>
        <w:t xml:space="preserve"> </w:t>
      </w:r>
      <w:r w:rsidRPr="0042773F">
        <w:rPr>
          <w:rFonts w:ascii="GHEA Grapalat" w:hAnsi="GHEA Grapalat" w:cs="Sylfaen"/>
          <w:sz w:val="20"/>
        </w:rPr>
        <w:t>նպատակով</w:t>
      </w:r>
      <w:r w:rsidRPr="0042773F">
        <w:rPr>
          <w:rFonts w:ascii="GHEA Grapalat" w:hAnsi="GHEA Grapalat" w:cs="Sylfaen"/>
          <w:sz w:val="20"/>
          <w:lang w:val="af-ZA"/>
        </w:rPr>
        <w:t xml:space="preserve"> </w:t>
      </w:r>
      <w:r w:rsidRPr="0042773F">
        <w:rPr>
          <w:rFonts w:ascii="GHEA Grapalat" w:hAnsi="GHEA Grapalat" w:cs="Sylfaen"/>
          <w:sz w:val="20"/>
        </w:rPr>
        <w:t>պայմանագիրը</w:t>
      </w:r>
      <w:r w:rsidRPr="0042773F">
        <w:rPr>
          <w:rFonts w:ascii="GHEA Grapalat" w:hAnsi="GHEA Grapalat" w:cs="Sylfaen"/>
          <w:sz w:val="20"/>
          <w:lang w:val="af-ZA"/>
        </w:rPr>
        <w:t xml:space="preserve"> </w:t>
      </w:r>
      <w:r w:rsidRPr="0042773F">
        <w:rPr>
          <w:rFonts w:ascii="GHEA Grapalat" w:hAnsi="GHEA Grapalat" w:cs="Sylfaen"/>
          <w:sz w:val="20"/>
        </w:rPr>
        <w:t>կնքած</w:t>
      </w:r>
      <w:r w:rsidRPr="0042773F">
        <w:rPr>
          <w:rFonts w:ascii="GHEA Grapalat" w:hAnsi="GHEA Grapalat" w:cs="Sylfaen"/>
          <w:sz w:val="20"/>
          <w:lang w:val="af-ZA"/>
        </w:rPr>
        <w:t xml:space="preserve"> </w:t>
      </w:r>
      <w:r w:rsidRPr="0042773F">
        <w:rPr>
          <w:rFonts w:ascii="GHEA Grapalat" w:hAnsi="GHEA Grapalat" w:cs="Sylfaen"/>
          <w:sz w:val="20"/>
        </w:rPr>
        <w:t>անձը</w:t>
      </w:r>
      <w:r w:rsidRPr="0042773F">
        <w:rPr>
          <w:rFonts w:ascii="GHEA Grapalat" w:hAnsi="GHEA Grapalat" w:cs="Sylfaen"/>
          <w:sz w:val="20"/>
          <w:lang w:val="af-ZA"/>
        </w:rPr>
        <w:t xml:space="preserve"> </w:t>
      </w:r>
      <w:r w:rsidRPr="0042773F">
        <w:rPr>
          <w:rFonts w:ascii="GHEA Grapalat" w:hAnsi="GHEA Grapalat" w:cs="Sylfaen"/>
          <w:sz w:val="20"/>
        </w:rPr>
        <w:t>սահմանված</w:t>
      </w:r>
      <w:r w:rsidRPr="0042773F">
        <w:rPr>
          <w:rFonts w:ascii="GHEA Grapalat" w:hAnsi="GHEA Grapalat" w:cs="Sylfaen"/>
          <w:sz w:val="20"/>
          <w:lang w:val="af-ZA"/>
        </w:rPr>
        <w:t xml:space="preserve"> </w:t>
      </w:r>
      <w:r w:rsidRPr="0042773F">
        <w:rPr>
          <w:rFonts w:ascii="GHEA Grapalat" w:hAnsi="GHEA Grapalat" w:cs="Sylfaen"/>
          <w:sz w:val="20"/>
        </w:rPr>
        <w:t>ժամկետում</w:t>
      </w:r>
      <w:r w:rsidRPr="0042773F">
        <w:rPr>
          <w:rFonts w:ascii="GHEA Grapalat" w:hAnsi="GHEA Grapalat" w:cs="Sylfaen"/>
          <w:sz w:val="20"/>
          <w:lang w:val="af-ZA"/>
        </w:rPr>
        <w:t xml:space="preserve"> </w:t>
      </w:r>
      <w:r w:rsidRPr="0042773F">
        <w:rPr>
          <w:rFonts w:ascii="GHEA Grapalat" w:hAnsi="GHEA Grapalat" w:cs="Sylfaen"/>
          <w:sz w:val="20"/>
        </w:rPr>
        <w:t>միակողմանի</w:t>
      </w:r>
      <w:r w:rsidRPr="0042773F">
        <w:rPr>
          <w:rFonts w:ascii="GHEA Grapalat" w:hAnsi="GHEA Grapalat" w:cs="Sylfaen"/>
          <w:sz w:val="20"/>
          <w:lang w:val="af-ZA"/>
        </w:rPr>
        <w:t xml:space="preserve"> </w:t>
      </w:r>
      <w:r w:rsidRPr="0042773F">
        <w:rPr>
          <w:rFonts w:ascii="GHEA Grapalat" w:hAnsi="GHEA Grapalat" w:cs="Sylfaen"/>
          <w:sz w:val="20"/>
        </w:rPr>
        <w:t>հաստատված</w:t>
      </w:r>
      <w:r w:rsidRPr="0042773F">
        <w:rPr>
          <w:rFonts w:ascii="GHEA Grapalat" w:hAnsi="GHEA Grapalat" w:cs="Sylfaen"/>
          <w:sz w:val="20"/>
          <w:lang w:val="af-ZA"/>
        </w:rPr>
        <w:t xml:space="preserve"> </w:t>
      </w:r>
      <w:r w:rsidRPr="0042773F">
        <w:rPr>
          <w:rFonts w:ascii="GHEA Grapalat" w:hAnsi="GHEA Grapalat" w:cs="Sylfaen"/>
          <w:sz w:val="20"/>
        </w:rPr>
        <w:t>հայտարարության</w:t>
      </w:r>
      <w:r w:rsidRPr="0042773F">
        <w:rPr>
          <w:rFonts w:ascii="GHEA Grapalat" w:hAnsi="GHEA Grapalat" w:cs="Sylfaen"/>
          <w:sz w:val="20"/>
          <w:lang w:val="af-ZA"/>
        </w:rPr>
        <w:t xml:space="preserve">` </w:t>
      </w:r>
      <w:r w:rsidRPr="0042773F">
        <w:rPr>
          <w:rFonts w:ascii="GHEA Grapalat" w:hAnsi="GHEA Grapalat" w:cs="Sylfaen"/>
          <w:sz w:val="20"/>
        </w:rPr>
        <w:t>տուժանքի</w:t>
      </w:r>
      <w:r w:rsidRPr="0042773F">
        <w:rPr>
          <w:rFonts w:ascii="GHEA Grapalat" w:hAnsi="GHEA Grapalat" w:cs="Sylfaen"/>
          <w:sz w:val="20"/>
          <w:lang w:val="af-ZA"/>
        </w:rPr>
        <w:t xml:space="preserve"> (</w:t>
      </w:r>
      <w:r w:rsidRPr="0042773F">
        <w:rPr>
          <w:rFonts w:ascii="GHEA Grapalat" w:hAnsi="GHEA Grapalat" w:cs="Sylfaen"/>
          <w:sz w:val="20"/>
        </w:rPr>
        <w:t>այսուհետ</w:t>
      </w:r>
      <w:r w:rsidRPr="0042773F">
        <w:rPr>
          <w:rFonts w:ascii="GHEA Grapalat" w:hAnsi="GHEA Grapalat" w:cs="Sylfaen"/>
          <w:sz w:val="20"/>
          <w:lang w:val="af-ZA"/>
        </w:rPr>
        <w:t xml:space="preserve"> </w:t>
      </w:r>
      <w:r w:rsidRPr="0042773F">
        <w:rPr>
          <w:rFonts w:ascii="GHEA Grapalat" w:hAnsi="GHEA Grapalat" w:cs="Sylfaen"/>
          <w:sz w:val="20"/>
        </w:rPr>
        <w:t>նաև</w:t>
      </w:r>
      <w:r w:rsidRPr="0042773F">
        <w:rPr>
          <w:rFonts w:ascii="GHEA Grapalat" w:hAnsi="GHEA Grapalat" w:cs="Sylfaen"/>
          <w:sz w:val="20"/>
          <w:lang w:val="af-ZA"/>
        </w:rPr>
        <w:t xml:space="preserve"> </w:t>
      </w:r>
      <w:r w:rsidRPr="0042773F">
        <w:rPr>
          <w:rFonts w:ascii="GHEA Grapalat" w:hAnsi="GHEA Grapalat" w:cs="Sylfaen"/>
          <w:sz w:val="20"/>
        </w:rPr>
        <w:t>տուժանք</w:t>
      </w:r>
      <w:r w:rsidRPr="0042773F">
        <w:rPr>
          <w:rFonts w:ascii="GHEA Grapalat" w:hAnsi="GHEA Grapalat" w:cs="Sylfaen"/>
          <w:sz w:val="20"/>
          <w:lang w:val="af-ZA"/>
        </w:rPr>
        <w:t xml:space="preserve">) </w:t>
      </w:r>
      <w:r w:rsidRPr="0042773F">
        <w:rPr>
          <w:rFonts w:ascii="GHEA Grapalat" w:hAnsi="GHEA Grapalat" w:cs="Sylfaen"/>
          <w:sz w:val="20"/>
        </w:rPr>
        <w:t>ձևով</w:t>
      </w:r>
      <w:r w:rsidRPr="0042773F">
        <w:rPr>
          <w:rFonts w:ascii="GHEA Grapalat" w:hAnsi="GHEA Grapalat" w:cs="Sylfaen"/>
          <w:sz w:val="20"/>
          <w:lang w:val="af-ZA"/>
        </w:rPr>
        <w:t xml:space="preserve"> </w:t>
      </w:r>
      <w:r w:rsidRPr="0042773F">
        <w:rPr>
          <w:rFonts w:ascii="GHEA Grapalat" w:hAnsi="GHEA Grapalat" w:cs="Sylfaen"/>
          <w:sz w:val="20"/>
        </w:rPr>
        <w:t>ներկայացված</w:t>
      </w:r>
      <w:r w:rsidRPr="0042773F">
        <w:rPr>
          <w:rFonts w:ascii="GHEA Grapalat" w:hAnsi="GHEA Grapalat" w:cs="Sylfaen"/>
          <w:sz w:val="20"/>
          <w:lang w:val="af-ZA"/>
        </w:rPr>
        <w:t xml:space="preserve"> </w:t>
      </w:r>
      <w:r w:rsidRPr="0042773F">
        <w:rPr>
          <w:rFonts w:ascii="GHEA Grapalat" w:hAnsi="GHEA Grapalat" w:cs="Sylfaen"/>
          <w:sz w:val="20"/>
        </w:rPr>
        <w:t>պայմանագրի</w:t>
      </w:r>
      <w:r w:rsidRPr="0042773F">
        <w:rPr>
          <w:rFonts w:ascii="GHEA Grapalat" w:hAnsi="GHEA Grapalat" w:cs="Sylfaen"/>
          <w:sz w:val="20"/>
          <w:lang w:val="af-ZA"/>
        </w:rPr>
        <w:t xml:space="preserve"> </w:t>
      </w:r>
      <w:r w:rsidRPr="0042773F">
        <w:rPr>
          <w:rFonts w:ascii="GHEA Grapalat" w:hAnsi="GHEA Grapalat" w:cs="Sylfaen"/>
          <w:sz w:val="20"/>
        </w:rPr>
        <w:t>և</w:t>
      </w:r>
      <w:r w:rsidRPr="0042773F">
        <w:rPr>
          <w:rFonts w:ascii="GHEA Grapalat" w:hAnsi="GHEA Grapalat" w:cs="Sylfaen"/>
          <w:sz w:val="20"/>
          <w:lang w:val="af-ZA"/>
        </w:rPr>
        <w:t xml:space="preserve"> (</w:t>
      </w:r>
      <w:r w:rsidRPr="0042773F">
        <w:rPr>
          <w:rFonts w:ascii="GHEA Grapalat" w:hAnsi="GHEA Grapalat" w:cs="Sylfaen"/>
          <w:sz w:val="20"/>
        </w:rPr>
        <w:t>կամ</w:t>
      </w:r>
      <w:r w:rsidRPr="0042773F">
        <w:rPr>
          <w:rFonts w:ascii="GHEA Grapalat" w:hAnsi="GHEA Grapalat" w:cs="Sylfaen"/>
          <w:sz w:val="20"/>
          <w:lang w:val="af-ZA"/>
        </w:rPr>
        <w:t xml:space="preserve">) </w:t>
      </w:r>
      <w:r w:rsidRPr="0042773F">
        <w:rPr>
          <w:rFonts w:ascii="GHEA Grapalat" w:hAnsi="GHEA Grapalat" w:cs="Sylfaen"/>
          <w:sz w:val="20"/>
        </w:rPr>
        <w:t>որակավորման</w:t>
      </w:r>
      <w:r w:rsidRPr="0042773F">
        <w:rPr>
          <w:rFonts w:ascii="GHEA Grapalat" w:hAnsi="GHEA Grapalat" w:cs="Sylfaen"/>
          <w:sz w:val="20"/>
          <w:lang w:val="af-ZA"/>
        </w:rPr>
        <w:t xml:space="preserve"> </w:t>
      </w:r>
      <w:r w:rsidRPr="0042773F">
        <w:rPr>
          <w:rFonts w:ascii="GHEA Grapalat" w:hAnsi="GHEA Grapalat" w:cs="Sylfaen"/>
          <w:sz w:val="20"/>
        </w:rPr>
        <w:t>ապահովումը</w:t>
      </w:r>
      <w:r w:rsidRPr="0042773F">
        <w:rPr>
          <w:rFonts w:ascii="GHEA Grapalat" w:hAnsi="GHEA Grapalat" w:cs="Sylfaen"/>
          <w:sz w:val="20"/>
          <w:lang w:val="af-ZA"/>
        </w:rPr>
        <w:t xml:space="preserve"> </w:t>
      </w:r>
      <w:r w:rsidRPr="0042773F">
        <w:rPr>
          <w:rFonts w:ascii="GHEA Grapalat" w:hAnsi="GHEA Grapalat" w:cs="Sylfaen"/>
          <w:sz w:val="20"/>
        </w:rPr>
        <w:t>չի</w:t>
      </w:r>
      <w:r w:rsidRPr="0042773F">
        <w:rPr>
          <w:rFonts w:ascii="GHEA Grapalat" w:hAnsi="GHEA Grapalat" w:cs="Sylfaen"/>
          <w:sz w:val="20"/>
          <w:lang w:val="af-ZA"/>
        </w:rPr>
        <w:t xml:space="preserve"> </w:t>
      </w:r>
      <w:r w:rsidRPr="0042773F">
        <w:rPr>
          <w:rFonts w:ascii="GHEA Grapalat" w:hAnsi="GHEA Grapalat" w:cs="Sylfaen"/>
          <w:sz w:val="20"/>
        </w:rPr>
        <w:t>փոխարինում</w:t>
      </w:r>
      <w:r w:rsidRPr="0042773F">
        <w:rPr>
          <w:rFonts w:ascii="GHEA Grapalat" w:hAnsi="GHEA Grapalat" w:cs="Sylfaen"/>
          <w:sz w:val="20"/>
          <w:lang w:val="af-ZA"/>
        </w:rPr>
        <w:t xml:space="preserve"> </w:t>
      </w:r>
      <w:r w:rsidRPr="0042773F">
        <w:rPr>
          <w:rFonts w:ascii="GHEA Grapalat" w:hAnsi="GHEA Grapalat" w:cs="Sylfaen"/>
          <w:sz w:val="20"/>
        </w:rPr>
        <w:t>բանկային</w:t>
      </w:r>
      <w:r w:rsidRPr="0042773F">
        <w:rPr>
          <w:rFonts w:ascii="GHEA Grapalat" w:hAnsi="GHEA Grapalat" w:cs="Sylfaen"/>
          <w:sz w:val="20"/>
          <w:lang w:val="af-ZA"/>
        </w:rPr>
        <w:t xml:space="preserve"> </w:t>
      </w:r>
      <w:r w:rsidRPr="0042773F">
        <w:rPr>
          <w:rFonts w:ascii="GHEA Grapalat" w:hAnsi="GHEA Grapalat" w:cs="Sylfaen"/>
          <w:sz w:val="20"/>
        </w:rPr>
        <w:t>երաշխիք</w:t>
      </w:r>
      <w:r w:rsidRPr="0042773F">
        <w:rPr>
          <w:rFonts w:ascii="GHEA Grapalat" w:hAnsi="GHEA Grapalat" w:cs="Sylfaen"/>
          <w:sz w:val="20"/>
          <w:lang w:val="hy-AM"/>
        </w:rPr>
        <w:t>ո</w:t>
      </w:r>
      <w:r w:rsidRPr="0042773F">
        <w:rPr>
          <w:rFonts w:ascii="GHEA Grapalat" w:hAnsi="GHEA Grapalat" w:cs="Sylfaen"/>
          <w:sz w:val="20"/>
        </w:rPr>
        <w:t>վ</w:t>
      </w:r>
      <w:r w:rsidRPr="0042773F">
        <w:rPr>
          <w:rFonts w:ascii="GHEA Grapalat" w:hAnsi="GHEA Grapalat" w:cs="Sylfaen"/>
          <w:sz w:val="20"/>
          <w:lang w:val="af-ZA"/>
        </w:rPr>
        <w:t xml:space="preserve"> </w:t>
      </w:r>
      <w:r w:rsidRPr="0042773F">
        <w:rPr>
          <w:rFonts w:ascii="GHEA Grapalat" w:hAnsi="GHEA Grapalat" w:cs="Sylfaen"/>
          <w:sz w:val="20"/>
        </w:rPr>
        <w:t>կամ</w:t>
      </w:r>
      <w:r w:rsidRPr="0042773F">
        <w:rPr>
          <w:rFonts w:ascii="GHEA Grapalat" w:hAnsi="GHEA Grapalat" w:cs="Sylfaen"/>
          <w:sz w:val="20"/>
          <w:lang w:val="af-ZA"/>
        </w:rPr>
        <w:t xml:space="preserve"> </w:t>
      </w:r>
      <w:r w:rsidRPr="0042773F">
        <w:rPr>
          <w:rFonts w:ascii="GHEA Grapalat" w:hAnsi="GHEA Grapalat" w:cs="Sylfaen"/>
          <w:sz w:val="20"/>
        </w:rPr>
        <w:t>կանխիկ</w:t>
      </w:r>
      <w:r w:rsidRPr="0042773F">
        <w:rPr>
          <w:rFonts w:ascii="GHEA Grapalat" w:hAnsi="GHEA Grapalat" w:cs="Sylfaen"/>
          <w:sz w:val="20"/>
          <w:lang w:val="af-ZA"/>
        </w:rPr>
        <w:t xml:space="preserve"> </w:t>
      </w:r>
      <w:r w:rsidRPr="0042773F">
        <w:rPr>
          <w:rFonts w:ascii="GHEA Grapalat" w:hAnsi="GHEA Grapalat" w:cs="Sylfaen"/>
          <w:sz w:val="20"/>
        </w:rPr>
        <w:t>փողով</w:t>
      </w:r>
      <w:r w:rsidRPr="0042773F">
        <w:rPr>
          <w:rFonts w:ascii="GHEA Grapalat" w:hAnsi="GHEA Grapalat" w:cs="Sylfaen"/>
          <w:sz w:val="20"/>
          <w:lang w:val="af-ZA"/>
        </w:rPr>
        <w:t xml:space="preserve">, </w:t>
      </w:r>
      <w:r w:rsidRPr="0042773F">
        <w:rPr>
          <w:rFonts w:ascii="GHEA Grapalat" w:hAnsi="GHEA Grapalat" w:cs="Sylfaen"/>
          <w:sz w:val="20"/>
        </w:rPr>
        <w:t>ապա</w:t>
      </w:r>
      <w:r w:rsidRPr="0042773F">
        <w:rPr>
          <w:rFonts w:ascii="GHEA Grapalat" w:hAnsi="GHEA Grapalat" w:cs="Sylfaen"/>
          <w:sz w:val="20"/>
          <w:lang w:val="af-ZA"/>
        </w:rPr>
        <w:t xml:space="preserve"> </w:t>
      </w:r>
      <w:r w:rsidRPr="0042773F">
        <w:rPr>
          <w:rFonts w:ascii="GHEA Grapalat" w:hAnsi="GHEA Grapalat" w:cs="Sylfaen"/>
          <w:sz w:val="20"/>
        </w:rPr>
        <w:t>այդ</w:t>
      </w:r>
      <w:r w:rsidRPr="0042773F">
        <w:rPr>
          <w:rFonts w:ascii="GHEA Grapalat" w:hAnsi="GHEA Grapalat" w:cs="Sylfaen"/>
          <w:sz w:val="20"/>
          <w:lang w:val="af-ZA"/>
        </w:rPr>
        <w:t xml:space="preserve"> </w:t>
      </w:r>
      <w:r w:rsidRPr="0042773F">
        <w:rPr>
          <w:rFonts w:ascii="GHEA Grapalat" w:hAnsi="GHEA Grapalat" w:cs="Sylfaen"/>
          <w:sz w:val="20"/>
        </w:rPr>
        <w:t>հանգամանքը</w:t>
      </w:r>
      <w:r w:rsidRPr="0042773F">
        <w:rPr>
          <w:rFonts w:ascii="GHEA Grapalat" w:hAnsi="GHEA Grapalat" w:cs="Sylfaen"/>
          <w:sz w:val="20"/>
          <w:lang w:val="af-ZA"/>
        </w:rPr>
        <w:t xml:space="preserve"> </w:t>
      </w:r>
      <w:r w:rsidRPr="0042773F">
        <w:rPr>
          <w:rFonts w:ascii="GHEA Grapalat" w:hAnsi="GHEA Grapalat" w:cs="Sylfaen"/>
          <w:sz w:val="20"/>
        </w:rPr>
        <w:t>համարվում</w:t>
      </w:r>
      <w:r w:rsidRPr="0042773F">
        <w:rPr>
          <w:rFonts w:ascii="GHEA Grapalat" w:hAnsi="GHEA Grapalat" w:cs="Sylfaen"/>
          <w:sz w:val="20"/>
          <w:lang w:val="af-ZA"/>
        </w:rPr>
        <w:t xml:space="preserve"> </w:t>
      </w:r>
      <w:r w:rsidRPr="0042773F">
        <w:rPr>
          <w:rFonts w:ascii="GHEA Grapalat" w:hAnsi="GHEA Grapalat" w:cs="Sylfaen"/>
          <w:sz w:val="20"/>
        </w:rPr>
        <w:t>է</w:t>
      </w:r>
      <w:r w:rsidRPr="0042773F">
        <w:rPr>
          <w:rFonts w:ascii="GHEA Grapalat" w:hAnsi="GHEA Grapalat" w:cs="Sylfaen"/>
          <w:sz w:val="20"/>
          <w:lang w:val="af-ZA"/>
        </w:rPr>
        <w:t xml:space="preserve"> </w:t>
      </w:r>
      <w:r w:rsidRPr="0042773F">
        <w:rPr>
          <w:rFonts w:ascii="GHEA Grapalat" w:hAnsi="GHEA Grapalat" w:cs="Sylfaen"/>
          <w:sz w:val="20"/>
        </w:rPr>
        <w:t>որպես</w:t>
      </w:r>
      <w:r w:rsidRPr="0042773F">
        <w:rPr>
          <w:rFonts w:ascii="GHEA Grapalat" w:hAnsi="GHEA Grapalat" w:cs="Sylfaen"/>
          <w:sz w:val="20"/>
          <w:lang w:val="af-ZA"/>
        </w:rPr>
        <w:t xml:space="preserve"> </w:t>
      </w:r>
      <w:r w:rsidRPr="0042773F">
        <w:rPr>
          <w:rFonts w:ascii="GHEA Grapalat" w:hAnsi="GHEA Grapalat" w:cs="Sylfaen"/>
          <w:sz w:val="20"/>
        </w:rPr>
        <w:t>գնման</w:t>
      </w:r>
      <w:r w:rsidRPr="0042773F">
        <w:rPr>
          <w:rFonts w:ascii="GHEA Grapalat" w:hAnsi="GHEA Grapalat" w:cs="Sylfaen"/>
          <w:sz w:val="20"/>
          <w:lang w:val="af-ZA"/>
        </w:rPr>
        <w:t xml:space="preserve"> </w:t>
      </w:r>
      <w:r w:rsidRPr="0042773F">
        <w:rPr>
          <w:rFonts w:ascii="GHEA Grapalat" w:hAnsi="GHEA Grapalat" w:cs="Sylfaen"/>
          <w:sz w:val="20"/>
        </w:rPr>
        <w:t>գործընթացի</w:t>
      </w:r>
      <w:r w:rsidRPr="0042773F">
        <w:rPr>
          <w:rFonts w:ascii="GHEA Grapalat" w:hAnsi="GHEA Grapalat" w:cs="Sylfaen"/>
          <w:sz w:val="20"/>
          <w:lang w:val="af-ZA"/>
        </w:rPr>
        <w:t xml:space="preserve"> </w:t>
      </w:r>
      <w:r w:rsidRPr="0042773F">
        <w:rPr>
          <w:rFonts w:ascii="GHEA Grapalat" w:hAnsi="GHEA Grapalat" w:cs="Sylfaen"/>
          <w:sz w:val="20"/>
        </w:rPr>
        <w:t>շրջանակում</w:t>
      </w:r>
      <w:r w:rsidRPr="0042773F">
        <w:rPr>
          <w:rFonts w:ascii="GHEA Grapalat" w:hAnsi="GHEA Grapalat" w:cs="Sylfaen"/>
          <w:sz w:val="20"/>
          <w:lang w:val="af-ZA"/>
        </w:rPr>
        <w:t xml:space="preserve"> </w:t>
      </w:r>
      <w:r w:rsidRPr="0042773F">
        <w:rPr>
          <w:rFonts w:ascii="GHEA Grapalat" w:hAnsi="GHEA Grapalat" w:cs="Sylfaen"/>
          <w:sz w:val="20"/>
        </w:rPr>
        <w:t>մասնակցի</w:t>
      </w:r>
      <w:r w:rsidRPr="0042773F">
        <w:rPr>
          <w:rFonts w:ascii="GHEA Grapalat" w:hAnsi="GHEA Grapalat" w:cs="Sylfaen"/>
          <w:sz w:val="20"/>
          <w:lang w:val="af-ZA"/>
        </w:rPr>
        <w:t xml:space="preserve"> </w:t>
      </w:r>
      <w:r w:rsidRPr="0042773F">
        <w:rPr>
          <w:rFonts w:ascii="GHEA Grapalat" w:hAnsi="GHEA Grapalat" w:cs="Sylfaen"/>
          <w:sz w:val="20"/>
        </w:rPr>
        <w:t>ստանձնված</w:t>
      </w:r>
      <w:r w:rsidRPr="0042773F">
        <w:rPr>
          <w:rFonts w:ascii="GHEA Grapalat" w:hAnsi="GHEA Grapalat" w:cs="Sylfaen"/>
          <w:sz w:val="20"/>
          <w:lang w:val="af-ZA"/>
        </w:rPr>
        <w:t xml:space="preserve"> </w:t>
      </w:r>
      <w:r w:rsidRPr="0042773F">
        <w:rPr>
          <w:rFonts w:ascii="GHEA Grapalat" w:hAnsi="GHEA Grapalat" w:cs="Sylfaen"/>
          <w:sz w:val="20"/>
        </w:rPr>
        <w:t>պարտավորության</w:t>
      </w:r>
      <w:r w:rsidRPr="0042773F">
        <w:rPr>
          <w:rFonts w:ascii="GHEA Grapalat" w:hAnsi="GHEA Grapalat" w:cs="Sylfaen"/>
          <w:sz w:val="20"/>
          <w:lang w:val="af-ZA"/>
        </w:rPr>
        <w:t xml:space="preserve"> </w:t>
      </w:r>
      <w:r w:rsidRPr="0042773F">
        <w:rPr>
          <w:rFonts w:ascii="GHEA Grapalat" w:hAnsi="GHEA Grapalat" w:cs="Sylfaen"/>
          <w:sz w:val="20"/>
        </w:rPr>
        <w:t>խախտում</w:t>
      </w:r>
      <w:r w:rsidRPr="0042773F">
        <w:rPr>
          <w:rFonts w:ascii="GHEA Grapalat" w:hAnsi="GHEA Grapalat" w:cs="Sylfaen"/>
          <w:sz w:val="20"/>
          <w:lang w:val="af-ZA"/>
        </w:rPr>
        <w:t>.</w:t>
      </w:r>
    </w:p>
    <w:p w14:paraId="3BD51833" w14:textId="77777777" w:rsidR="0042773F" w:rsidRPr="0042773F" w:rsidRDefault="0042773F" w:rsidP="0042773F">
      <w:pPr>
        <w:pStyle w:val="ListParagraph"/>
        <w:ind w:left="0" w:firstLine="720"/>
        <w:jc w:val="both"/>
        <w:rPr>
          <w:rFonts w:ascii="GHEA Grapalat" w:hAnsi="GHEA Grapalat" w:cs="Sylfaen"/>
          <w:sz w:val="20"/>
          <w:lang w:val="hy-AM"/>
        </w:rPr>
      </w:pPr>
      <w:r w:rsidRPr="0042773F">
        <w:rPr>
          <w:rFonts w:ascii="GHEA Grapalat" w:hAnsi="GHEA Grapalat" w:cs="Sylfaen"/>
          <w:sz w:val="20"/>
          <w:lang w:val="af-ZA"/>
        </w:rPr>
        <w:t>-</w:t>
      </w:r>
      <w:bookmarkStart w:id="21" w:name="_Hlk201942475"/>
      <w:bookmarkStart w:id="22" w:name="_Hlk201929218"/>
      <w:r w:rsidRPr="0042773F">
        <w:rPr>
          <w:rFonts w:ascii="GHEA Grapalat" w:hAnsi="GHEA Grapalat" w:cs="Sylfaen"/>
          <w:sz w:val="20"/>
          <w:lang w:val="af-ZA"/>
        </w:rPr>
        <w:t>ս</w:t>
      </w:r>
      <w:r w:rsidRPr="0042773F">
        <w:rPr>
          <w:rFonts w:ascii="GHEA Grapalat" w:hAnsi="GHEA Grapalat"/>
          <w:sz w:val="20"/>
          <w:szCs w:val="20"/>
          <w:lang w:val="es-ES"/>
        </w:rPr>
        <w:t>ույն հրավերի  1-ին մասի 8.9.1  կետով նախատեսված հանգամանքը չի համարվում գնման գործընթացի շրջանակում ստանձնված պարտավորության խախտում:</w:t>
      </w:r>
      <w:bookmarkEnd w:id="18"/>
    </w:p>
    <w:bookmarkEnd w:id="21"/>
    <w:bookmarkEnd w:id="22"/>
    <w:p w14:paraId="787FE1F5" w14:textId="77777777" w:rsidR="00B54F63" w:rsidRPr="0093002B" w:rsidRDefault="00B97D91" w:rsidP="00EF3662">
      <w:pPr>
        <w:ind w:firstLine="375"/>
        <w:jc w:val="both"/>
        <w:rPr>
          <w:rFonts w:ascii="GHEA Grapalat" w:hAnsi="GHEA Grapalat"/>
          <w:sz w:val="20"/>
          <w:szCs w:val="20"/>
          <w:lang w:val="af-ZA"/>
        </w:rPr>
      </w:pPr>
      <w:r w:rsidRPr="0093002B">
        <w:rPr>
          <w:rFonts w:ascii="GHEA Grapalat" w:hAnsi="GHEA Grapalat"/>
          <w:sz w:val="20"/>
          <w:szCs w:val="20"/>
          <w:lang w:val="af-ZA"/>
        </w:rPr>
        <w:t xml:space="preserve">      </w:t>
      </w:r>
      <w:r w:rsidR="00E17B5D" w:rsidRPr="0093002B">
        <w:rPr>
          <w:rFonts w:ascii="GHEA Grapalat" w:hAnsi="GHEA Grapalat"/>
          <w:sz w:val="20"/>
          <w:szCs w:val="20"/>
          <w:lang w:val="af-ZA"/>
        </w:rPr>
        <w:t>8.1</w:t>
      </w:r>
      <w:r w:rsidR="00FE348B" w:rsidRPr="0093002B">
        <w:rPr>
          <w:rFonts w:ascii="GHEA Grapalat" w:hAnsi="GHEA Grapalat"/>
          <w:sz w:val="20"/>
          <w:szCs w:val="20"/>
          <w:lang w:val="af-ZA"/>
        </w:rPr>
        <w:t>5</w:t>
      </w:r>
      <w:r w:rsidR="00E17B5D" w:rsidRPr="0093002B">
        <w:rPr>
          <w:rFonts w:ascii="GHEA Grapalat" w:hAnsi="GHEA Grapalat"/>
          <w:sz w:val="20"/>
          <w:szCs w:val="20"/>
          <w:lang w:val="af-ZA"/>
        </w:rPr>
        <w:t xml:space="preserve"> </w:t>
      </w:r>
      <w:r w:rsidR="003A377C" w:rsidRPr="0042773F">
        <w:rPr>
          <w:rFonts w:ascii="GHEA Grapalat" w:hAnsi="GHEA Grapalat"/>
          <w:sz w:val="20"/>
          <w:szCs w:val="20"/>
          <w:lang w:val="hy-AM"/>
        </w:rPr>
        <w:t>Ե</w:t>
      </w:r>
      <w:r w:rsidR="003D4374" w:rsidRPr="0093002B">
        <w:rPr>
          <w:rFonts w:ascii="GHEA Grapalat" w:hAnsi="GHEA Grapalat"/>
          <w:sz w:val="20"/>
          <w:szCs w:val="20"/>
          <w:lang w:val="hy-AM"/>
        </w:rPr>
        <w:t>թե մասնակից</w:t>
      </w:r>
      <w:r w:rsidR="00955CC1" w:rsidRPr="0042773F">
        <w:rPr>
          <w:rFonts w:ascii="GHEA Grapalat" w:hAnsi="GHEA Grapalat"/>
          <w:sz w:val="20"/>
          <w:szCs w:val="20"/>
          <w:lang w:val="hy-AM"/>
        </w:rPr>
        <w:t>ն</w:t>
      </w:r>
      <w:r w:rsidR="003D4374" w:rsidRPr="0093002B">
        <w:rPr>
          <w:rFonts w:ascii="GHEA Grapalat" w:hAnsi="GHEA Grapalat"/>
          <w:sz w:val="20"/>
          <w:szCs w:val="20"/>
          <w:lang w:val="hy-AM"/>
        </w:rPr>
        <w:t xml:space="preserve"> </w:t>
      </w:r>
      <w:r w:rsidR="00955CC1" w:rsidRPr="0042773F">
        <w:rPr>
          <w:rFonts w:ascii="GHEA Grapalat" w:hAnsi="GHEA Grapalat"/>
          <w:sz w:val="20"/>
          <w:szCs w:val="20"/>
          <w:lang w:val="hy-AM"/>
        </w:rPr>
        <w:t>Օ</w:t>
      </w:r>
      <w:r w:rsidR="003D4374"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002B">
        <w:rPr>
          <w:rFonts w:ascii="GHEA Grapalat" w:hAnsi="GHEA Grapalat" w:cs="Sylfaen"/>
          <w:sz w:val="20"/>
          <w:szCs w:val="20"/>
          <w:lang w:val="af-ZA"/>
        </w:rPr>
        <w:t>:</w:t>
      </w:r>
    </w:p>
    <w:p w14:paraId="5D0C7EC5" w14:textId="31BC689C" w:rsidR="007A5810" w:rsidRPr="0093002B" w:rsidRDefault="004306D6" w:rsidP="00955CC1">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8</w:t>
      </w:r>
      <w:r w:rsidR="00EF2159" w:rsidRPr="0093002B">
        <w:rPr>
          <w:rFonts w:ascii="GHEA Grapalat" w:hAnsi="GHEA Grapalat" w:cs="Sylfaen"/>
          <w:sz w:val="20"/>
          <w:szCs w:val="24"/>
          <w:lang w:val="af-ZA" w:eastAsia="en-US"/>
        </w:rPr>
        <w:t>.</w:t>
      </w:r>
      <w:r w:rsidRPr="0093002B">
        <w:rPr>
          <w:rFonts w:ascii="GHEA Grapalat" w:hAnsi="GHEA Grapalat" w:cs="Sylfaen"/>
          <w:sz w:val="20"/>
          <w:szCs w:val="24"/>
          <w:lang w:val="af-ZA" w:eastAsia="en-US"/>
        </w:rPr>
        <w:t>1</w:t>
      </w:r>
      <w:r w:rsidR="00FE348B" w:rsidRPr="0093002B">
        <w:rPr>
          <w:rFonts w:ascii="GHEA Grapalat" w:hAnsi="GHEA Grapalat" w:cs="Sylfaen"/>
          <w:sz w:val="20"/>
          <w:szCs w:val="24"/>
          <w:lang w:val="af-ZA" w:eastAsia="en-US"/>
        </w:rPr>
        <w:t>6</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w:t>
      </w:r>
      <w:r w:rsidR="00441D04" w:rsidRPr="0093002B">
        <w:rPr>
          <w:rFonts w:ascii="GHEA Grapalat" w:hAnsi="GHEA Grapalat" w:cs="Sylfaen"/>
          <w:sz w:val="20"/>
          <w:szCs w:val="24"/>
          <w:lang w:val="af-ZA" w:eastAsia="en-US"/>
        </w:rPr>
        <w:t xml:space="preserve">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փաստաթղթերը</w:t>
      </w:r>
      <w:r w:rsidR="00D371A7"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val="af-ZA" w:eastAsia="en-US"/>
        </w:rPr>
        <w:t xml:space="preserve">մասնակիցը </w:t>
      </w:r>
      <w:r w:rsidR="00D371A7" w:rsidRPr="0093002B">
        <w:rPr>
          <w:rFonts w:ascii="GHEA Grapalat" w:hAnsi="GHEA Grapalat" w:cs="Sylfaen"/>
          <w:sz w:val="20"/>
          <w:szCs w:val="24"/>
          <w:lang w:eastAsia="en-US"/>
        </w:rPr>
        <w:t>սահմանված</w:t>
      </w:r>
      <w:r w:rsidR="00D371A7" w:rsidRPr="0093002B">
        <w:rPr>
          <w:rFonts w:ascii="GHEA Grapalat" w:hAnsi="GHEA Grapalat" w:cs="Sylfaen"/>
          <w:sz w:val="20"/>
          <w:szCs w:val="24"/>
          <w:lang w:val="af-ZA" w:eastAsia="en-US"/>
        </w:rPr>
        <w:t xml:space="preserve"> </w:t>
      </w:r>
      <w:r w:rsidR="00D371A7" w:rsidRPr="0093002B">
        <w:rPr>
          <w:rFonts w:ascii="GHEA Grapalat" w:hAnsi="GHEA Grapalat" w:cs="Sylfaen"/>
          <w:sz w:val="20"/>
          <w:szCs w:val="24"/>
          <w:lang w:eastAsia="en-US"/>
        </w:rPr>
        <w:t>ժամկետում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հանձնա</w:t>
      </w:r>
      <w:r w:rsidR="007A5810" w:rsidRPr="0093002B">
        <w:rPr>
          <w:rFonts w:ascii="GHEA Grapalat" w:hAnsi="GHEA Grapalat" w:cs="Sylfaen"/>
          <w:sz w:val="20"/>
          <w:szCs w:val="24"/>
          <w:lang w:val="af-ZA" w:eastAsia="en-US"/>
        </w:rPr>
        <w:softHyphen/>
      </w:r>
      <w:r w:rsidR="007A5810" w:rsidRPr="0093002B">
        <w:rPr>
          <w:rFonts w:ascii="GHEA Grapalat" w:hAnsi="GHEA Grapalat" w:cs="Sylfaen"/>
          <w:sz w:val="20"/>
          <w:szCs w:val="24"/>
          <w:lang w:val="ru-RU" w:eastAsia="en-US"/>
        </w:rPr>
        <w:t>ժողովի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ներկայաց</w:t>
      </w:r>
      <w:r w:rsidR="00EF2159" w:rsidRPr="0093002B">
        <w:rPr>
          <w:rFonts w:ascii="GHEA Grapalat" w:hAnsi="GHEA Grapalat" w:cs="Sylfaen"/>
          <w:sz w:val="20"/>
          <w:szCs w:val="24"/>
          <w:lang w:eastAsia="en-US"/>
        </w:rPr>
        <w:t>ն</w:t>
      </w:r>
      <w:r w:rsidR="007A5810" w:rsidRPr="0093002B">
        <w:rPr>
          <w:rFonts w:ascii="GHEA Grapalat" w:hAnsi="GHEA Grapalat" w:cs="Sylfaen"/>
          <w:sz w:val="20"/>
          <w:szCs w:val="24"/>
          <w:lang w:val="ru-RU" w:eastAsia="en-US"/>
        </w:rPr>
        <w:t>ում</w:t>
      </w:r>
      <w:r w:rsidR="007A5810" w:rsidRPr="0093002B">
        <w:rPr>
          <w:rFonts w:ascii="GHEA Grapalat" w:hAnsi="GHEA Grapalat" w:cs="Sylfaen"/>
          <w:sz w:val="20"/>
          <w:szCs w:val="24"/>
          <w:lang w:val="af-ZA" w:eastAsia="en-US"/>
        </w:rPr>
        <w:t xml:space="preserve"> </w:t>
      </w:r>
      <w:r w:rsidR="00EF2159" w:rsidRPr="0093002B">
        <w:rPr>
          <w:rFonts w:ascii="GHEA Grapalat" w:hAnsi="GHEA Grapalat" w:cs="Sylfaen"/>
          <w:sz w:val="20"/>
          <w:szCs w:val="24"/>
          <w:lang w:eastAsia="en-US"/>
        </w:rPr>
        <w:t>է</w:t>
      </w:r>
      <w:r w:rsidR="007A5810"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val="af-ZA" w:eastAsia="en-US"/>
        </w:rPr>
        <w:t xml:space="preserve">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ուղարկելու</w:t>
      </w:r>
      <w:r w:rsidR="00FE20B2" w:rsidRPr="0093002B">
        <w:rPr>
          <w:rFonts w:ascii="GHEA Grapalat" w:hAnsi="GHEA Grapalat" w:cs="Sylfaen"/>
          <w:sz w:val="20"/>
          <w:szCs w:val="24"/>
          <w:lang w:val="af-ZA" w:eastAsia="en-US"/>
        </w:rPr>
        <w:t xml:space="preserve"> </w:t>
      </w:r>
      <w:r w:rsidR="00FE20B2" w:rsidRPr="0093002B">
        <w:rPr>
          <w:rFonts w:ascii="GHEA Grapalat" w:hAnsi="GHEA Grapalat" w:cs="Sylfaen"/>
          <w:sz w:val="20"/>
          <w:szCs w:val="24"/>
          <w:lang w:eastAsia="en-US"/>
        </w:rPr>
        <w:t>միջոցով</w:t>
      </w:r>
      <w:r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Քարտուղարը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պարտավոր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փաստաթղթերն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օրը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հաստատել</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դրանց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ստանալու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հանգամանքը՝</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սույն</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հրավերում</w:t>
      </w:r>
      <w:r w:rsidR="007A5810" w:rsidRPr="0093002B">
        <w:rPr>
          <w:rFonts w:ascii="GHEA Grapalat" w:hAnsi="GHEA Grapalat" w:cs="Sylfaen"/>
          <w:sz w:val="20"/>
          <w:szCs w:val="24"/>
          <w:lang w:val="hy-AM" w:eastAsia="en-US"/>
        </w:rPr>
        <w:t xml:space="preserve"> </w:t>
      </w:r>
      <w:r w:rsidR="007A5810" w:rsidRPr="0093002B">
        <w:rPr>
          <w:rFonts w:ascii="GHEA Grapalat" w:hAnsi="GHEA Grapalat" w:cs="Sylfaen"/>
          <w:sz w:val="20"/>
          <w:szCs w:val="24"/>
          <w:lang w:val="ru-RU" w:eastAsia="en-US"/>
        </w:rPr>
        <w:t>նշված</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իր</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փոստից</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մասնակցի</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էլեկտրոնային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փոստին</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հավաստում</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ուղարկելու</w:t>
      </w:r>
      <w:r w:rsidR="007A5810" w:rsidRPr="0093002B">
        <w:rPr>
          <w:rFonts w:ascii="GHEA Grapalat" w:hAnsi="GHEA Grapalat" w:cs="Sylfaen"/>
          <w:sz w:val="20"/>
          <w:szCs w:val="24"/>
          <w:lang w:val="af-ZA" w:eastAsia="en-US"/>
        </w:rPr>
        <w:t xml:space="preserve"> </w:t>
      </w:r>
      <w:r w:rsidR="007A5810" w:rsidRPr="0093002B">
        <w:rPr>
          <w:rFonts w:ascii="GHEA Grapalat" w:hAnsi="GHEA Grapalat" w:cs="Sylfaen"/>
          <w:sz w:val="20"/>
          <w:szCs w:val="24"/>
          <w:lang w:val="ru-RU" w:eastAsia="en-US"/>
        </w:rPr>
        <w:t>միջոցով</w:t>
      </w:r>
      <w:r w:rsidR="007A5810" w:rsidRPr="0093002B">
        <w:rPr>
          <w:rFonts w:ascii="GHEA Grapalat" w:hAnsi="GHEA Grapalat" w:cs="Sylfaen"/>
          <w:sz w:val="20"/>
          <w:szCs w:val="24"/>
          <w:lang w:val="af-ZA" w:eastAsia="en-US"/>
        </w:rPr>
        <w:t>:</w:t>
      </w:r>
    </w:p>
    <w:p w14:paraId="436834B1" w14:textId="77777777" w:rsidR="002B121D"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B121D" w:rsidRPr="0093002B">
        <w:rPr>
          <w:rFonts w:ascii="GHEA Grapalat" w:hAnsi="GHEA Grapalat" w:cs="Sylfaen"/>
          <w:szCs w:val="24"/>
        </w:rPr>
        <w:t>.</w:t>
      </w:r>
      <w:r w:rsidR="00161FE4" w:rsidRPr="0093002B">
        <w:rPr>
          <w:rFonts w:ascii="GHEA Grapalat" w:hAnsi="GHEA Grapalat" w:cs="Sylfaen"/>
          <w:szCs w:val="24"/>
        </w:rPr>
        <w:t>1</w:t>
      </w:r>
      <w:r w:rsidR="00FE348B" w:rsidRPr="0093002B">
        <w:rPr>
          <w:rFonts w:ascii="GHEA Grapalat" w:hAnsi="GHEA Grapalat" w:cs="Sylfaen"/>
          <w:szCs w:val="24"/>
        </w:rPr>
        <w:t>7</w:t>
      </w:r>
      <w:r w:rsidR="003F288F" w:rsidRPr="0093002B">
        <w:rPr>
          <w:rFonts w:ascii="GHEA Grapalat" w:hAnsi="GHEA Grapalat" w:cs="Sylfaen"/>
          <w:szCs w:val="24"/>
        </w:rPr>
        <w:t xml:space="preserve"> </w:t>
      </w:r>
      <w:r w:rsidR="002B121D" w:rsidRPr="0093002B">
        <w:rPr>
          <w:rFonts w:ascii="GHEA Grapalat" w:hAnsi="GHEA Grapalat" w:cs="Sylfaen"/>
          <w:szCs w:val="24"/>
          <w:lang w:val="ru-RU"/>
        </w:rPr>
        <w:t>Մասնակիցները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և</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նրանց</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ներկայացուցիչները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ներկա</w:t>
      </w:r>
      <w:r w:rsidR="002B121D" w:rsidRPr="0093002B">
        <w:rPr>
          <w:rFonts w:ascii="GHEA Grapalat" w:hAnsi="GHEA Grapalat" w:cs="Sylfaen"/>
          <w:szCs w:val="24"/>
        </w:rPr>
        <w:t xml:space="preserve"> </w:t>
      </w:r>
      <w:r w:rsidR="006D4E1D" w:rsidRPr="0093002B">
        <w:rPr>
          <w:rFonts w:ascii="GHEA Grapalat" w:hAnsi="GHEA Grapalat" w:cs="Sylfaen"/>
          <w:szCs w:val="24"/>
        </w:rPr>
        <w:t xml:space="preserve">լինել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նիստերին։</w:t>
      </w:r>
      <w:r w:rsidR="002B121D" w:rsidRPr="0093002B">
        <w:rPr>
          <w:rFonts w:ascii="GHEA Grapalat" w:hAnsi="GHEA Grapalat" w:cs="Sylfaen"/>
          <w:szCs w:val="24"/>
        </w:rPr>
        <w:t xml:space="preserve"> </w:t>
      </w:r>
      <w:r w:rsidR="006D4E1D" w:rsidRPr="0093002B">
        <w:rPr>
          <w:rFonts w:ascii="GHEA Grapalat" w:hAnsi="GHEA Grapalat" w:cs="Sylfaen"/>
          <w:szCs w:val="24"/>
          <w:lang w:val="ru-RU"/>
        </w:rPr>
        <w:t>Մասնակիցները</w:t>
      </w:r>
      <w:r w:rsidR="006D4E1D" w:rsidRPr="0093002B">
        <w:rPr>
          <w:rFonts w:ascii="GHEA Grapalat" w:hAnsi="GHEA Grapalat" w:cs="Sylfaen"/>
          <w:szCs w:val="24"/>
        </w:rPr>
        <w:t xml:space="preserve"> կամ </w:t>
      </w:r>
      <w:r w:rsidR="006D4E1D" w:rsidRPr="0093002B">
        <w:rPr>
          <w:rFonts w:ascii="GHEA Grapalat" w:hAnsi="GHEA Grapalat" w:cs="Sylfaen"/>
          <w:szCs w:val="24"/>
          <w:lang w:val="ru-RU"/>
        </w:rPr>
        <w:t>նրանց</w:t>
      </w:r>
      <w:r w:rsidR="006D4E1D" w:rsidRPr="0093002B">
        <w:rPr>
          <w:rFonts w:ascii="GHEA Grapalat" w:hAnsi="GHEA Grapalat" w:cs="Sylfaen"/>
          <w:szCs w:val="24"/>
        </w:rPr>
        <w:t xml:space="preserve"> </w:t>
      </w:r>
      <w:r w:rsidR="006D4E1D" w:rsidRPr="0093002B">
        <w:rPr>
          <w:rFonts w:ascii="GHEA Grapalat" w:hAnsi="GHEA Grapalat" w:cs="Sylfaen"/>
          <w:szCs w:val="24"/>
          <w:lang w:val="ru-RU"/>
        </w:rPr>
        <w:t>ներկայացուցիչները</w:t>
      </w:r>
      <w:r w:rsidR="006D4E1D" w:rsidRPr="0093002B">
        <w:rPr>
          <w:rFonts w:ascii="GHEA Grapalat" w:hAnsi="GHEA Grapalat" w:cs="Sylfaen"/>
          <w:szCs w:val="24"/>
        </w:rPr>
        <w:t xml:space="preserve"> </w:t>
      </w:r>
      <w:r w:rsidR="002B121D" w:rsidRPr="0093002B">
        <w:rPr>
          <w:rFonts w:ascii="GHEA Grapalat" w:hAnsi="GHEA Grapalat" w:cs="Sylfaen"/>
          <w:szCs w:val="24"/>
          <w:lang w:val="ru-RU"/>
        </w:rPr>
        <w:t>կարող</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պահանջել</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հանձնաժողովի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նիստերի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արձանագրությունների</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պատճենները</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որոնք</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տրամադրվում</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են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մեկ</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օրացուցային</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օրվա</w:t>
      </w:r>
      <w:r w:rsidR="002B121D" w:rsidRPr="0093002B">
        <w:rPr>
          <w:rFonts w:ascii="GHEA Grapalat" w:hAnsi="GHEA Grapalat" w:cs="Sylfaen"/>
          <w:szCs w:val="24"/>
        </w:rPr>
        <w:t xml:space="preserve"> </w:t>
      </w:r>
      <w:r w:rsidR="002B121D" w:rsidRPr="0093002B">
        <w:rPr>
          <w:rFonts w:ascii="GHEA Grapalat" w:hAnsi="GHEA Grapalat" w:cs="Sylfaen"/>
          <w:szCs w:val="24"/>
          <w:lang w:val="ru-RU"/>
        </w:rPr>
        <w:t>ընթացքում։</w:t>
      </w:r>
    </w:p>
    <w:p w14:paraId="0FBA3E13" w14:textId="77777777" w:rsidR="009B0DA1" w:rsidRPr="0093002B" w:rsidRDefault="00A150A9"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9B0DA1" w:rsidRPr="0093002B">
        <w:rPr>
          <w:rFonts w:ascii="GHEA Grapalat" w:hAnsi="GHEA Grapalat" w:cs="Sylfaen"/>
          <w:sz w:val="20"/>
          <w:lang w:val="af-ZA"/>
        </w:rPr>
        <w:t>.</w:t>
      </w:r>
      <w:r w:rsidR="00161FE4" w:rsidRPr="0093002B">
        <w:rPr>
          <w:rFonts w:ascii="GHEA Grapalat" w:hAnsi="GHEA Grapalat" w:cs="Sylfaen"/>
          <w:sz w:val="20"/>
          <w:lang w:val="af-ZA"/>
        </w:rPr>
        <w:t>1</w:t>
      </w:r>
      <w:r w:rsidR="00FE348B" w:rsidRPr="0093002B">
        <w:rPr>
          <w:rFonts w:ascii="GHEA Grapalat" w:hAnsi="GHEA Grapalat" w:cs="Sylfaen"/>
          <w:sz w:val="20"/>
          <w:lang w:val="af-ZA"/>
        </w:rPr>
        <w:t>8</w:t>
      </w:r>
      <w:r w:rsidR="003F288F"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և</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կամ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պատվիրատուի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ծանուցումներն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ուղարկվում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են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համակարգի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միջոցով</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իսկ</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մասնակցի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կողմից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իր</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հայտում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փոստից</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սույն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հրավերում</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նշված</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հանձնաժողովի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քարտ</w:t>
      </w:r>
      <w:r w:rsidR="00C806B2" w:rsidRPr="0093002B">
        <w:rPr>
          <w:rFonts w:ascii="GHEA Grapalat" w:hAnsi="GHEA Grapalat" w:cs="Sylfaen"/>
          <w:sz w:val="20"/>
          <w:lang w:val="ru-RU"/>
        </w:rPr>
        <w:t>ո</w:t>
      </w:r>
      <w:r w:rsidR="00143E8C" w:rsidRPr="0093002B">
        <w:rPr>
          <w:rFonts w:ascii="GHEA Grapalat" w:hAnsi="GHEA Grapalat" w:cs="Sylfaen"/>
          <w:sz w:val="20"/>
          <w:lang w:val="ru-RU"/>
        </w:rPr>
        <w:t>ւղարի</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էլեկտրոնային</w:t>
      </w:r>
      <w:r w:rsidR="00143E8C" w:rsidRPr="0093002B">
        <w:rPr>
          <w:rFonts w:ascii="GHEA Grapalat" w:hAnsi="GHEA Grapalat" w:cs="Sylfaen"/>
          <w:sz w:val="20"/>
          <w:lang w:val="af-ZA"/>
        </w:rPr>
        <w:t xml:space="preserve"> </w:t>
      </w:r>
      <w:r w:rsidR="00143E8C" w:rsidRPr="0093002B">
        <w:rPr>
          <w:rFonts w:ascii="GHEA Grapalat" w:hAnsi="GHEA Grapalat" w:cs="Sylfaen"/>
          <w:sz w:val="20"/>
          <w:lang w:val="ru-RU"/>
        </w:rPr>
        <w:t>փոստին</w:t>
      </w:r>
      <w:r w:rsidR="00143E8C" w:rsidRPr="0093002B">
        <w:rPr>
          <w:rFonts w:ascii="GHEA Grapalat" w:hAnsi="GHEA Grapalat" w:cs="Sylfaen"/>
          <w:sz w:val="20"/>
          <w:lang w:val="af-ZA"/>
        </w:rPr>
        <w:t xml:space="preserve"> </w:t>
      </w:r>
      <w:r w:rsidR="009B0DA1" w:rsidRPr="0093002B">
        <w:rPr>
          <w:rFonts w:ascii="GHEA Grapalat" w:hAnsi="GHEA Grapalat"/>
          <w:sz w:val="20"/>
          <w:szCs w:val="20"/>
          <w:lang w:val="af-ZA" w:eastAsia="x-none"/>
        </w:rPr>
        <w:t>ուղարկվելու միջոցով:</w:t>
      </w:r>
      <w:r w:rsidR="009B0DA1" w:rsidRPr="0093002B">
        <w:rPr>
          <w:rFonts w:ascii="GHEA Grapalat" w:hAnsi="GHEA Grapalat" w:cs="Sylfaen"/>
          <w:sz w:val="20"/>
          <w:lang w:val="af-ZA"/>
        </w:rPr>
        <w:t xml:space="preserve"> </w:t>
      </w:r>
    </w:p>
    <w:p w14:paraId="76EC1539" w14:textId="77777777" w:rsidR="00265D18" w:rsidRPr="0093002B" w:rsidRDefault="00265D18"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93002B">
        <w:rPr>
          <w:rFonts w:ascii="GHEA Grapalat" w:hAnsi="GHEA Grapalat"/>
          <w:sz w:val="20"/>
          <w:szCs w:val="20"/>
          <w:lang w:val="af-ZA" w:eastAsia="x-none"/>
        </w:rPr>
        <w:t xml:space="preserve">մասնակիցը </w:t>
      </w:r>
      <w:r w:rsidRPr="0093002B">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93002B">
        <w:rPr>
          <w:rFonts w:ascii="GHEA Grapalat" w:hAnsi="GHEA Grapalat"/>
          <w:sz w:val="20"/>
          <w:szCs w:val="20"/>
          <w:lang w:val="af-ZA" w:eastAsia="x-none"/>
        </w:rPr>
        <w:t xml:space="preserve">որի </w:t>
      </w:r>
      <w:r w:rsidRPr="0093002B">
        <w:rPr>
          <w:rFonts w:ascii="GHEA Grapalat" w:hAnsi="GHEA Grapalat"/>
          <w:sz w:val="20"/>
          <w:szCs w:val="20"/>
          <w:lang w:val="af-ZA" w:eastAsia="x-none"/>
        </w:rPr>
        <w:t>հավաստագիրը</w:t>
      </w:r>
      <w:r w:rsidR="00F74984" w:rsidRPr="0093002B">
        <w:rPr>
          <w:rFonts w:ascii="GHEA Grapalat" w:hAnsi="GHEA Grapalat"/>
          <w:sz w:val="20"/>
          <w:szCs w:val="20"/>
          <w:lang w:val="af-ZA" w:eastAsia="x-none"/>
        </w:rPr>
        <w:t>ը պետք է</w:t>
      </w:r>
      <w:r w:rsidRPr="0093002B">
        <w:rPr>
          <w:rFonts w:ascii="GHEA Grapalat" w:hAnsi="GHEA Grapalat"/>
          <w:sz w:val="20"/>
          <w:szCs w:val="20"/>
          <w:lang w:val="af-ZA" w:eastAsia="x-none"/>
        </w:rPr>
        <w:t xml:space="preserve"> զետեղված</w:t>
      </w:r>
      <w:r w:rsidR="00F74984" w:rsidRPr="0093002B">
        <w:rPr>
          <w:rFonts w:ascii="GHEA Grapalat" w:hAnsi="GHEA Grapalat"/>
          <w:sz w:val="20"/>
          <w:szCs w:val="20"/>
          <w:lang w:val="af-ZA" w:eastAsia="x-none"/>
        </w:rPr>
        <w:t xml:space="preserve"> լինի</w:t>
      </w:r>
      <w:r w:rsidRPr="0093002B">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93002B" w:rsidRDefault="00E02F60"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հայտում</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ներառվող</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իրենց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կողմից</w:t>
      </w:r>
      <w:r w:rsidR="00265D18" w:rsidRPr="0093002B">
        <w:rPr>
          <w:rFonts w:ascii="GHEA Grapalat" w:hAnsi="GHEA Grapalat" w:cs="Sylfaen"/>
          <w:szCs w:val="24"/>
        </w:rPr>
        <w:t xml:space="preserve"> </w:t>
      </w:r>
      <w:r w:rsidR="00265D18" w:rsidRPr="0093002B">
        <w:rPr>
          <w:rFonts w:ascii="GHEA Grapalat" w:hAnsi="GHEA Grapalat" w:cs="Sylfaen"/>
          <w:szCs w:val="24"/>
          <w:lang w:val="en-US"/>
        </w:rPr>
        <w:t>հաստատվող</w:t>
      </w:r>
      <w:r w:rsidR="00265D18" w:rsidRPr="0093002B">
        <w:rPr>
          <w:rFonts w:ascii="GHEA Grapalat" w:hAnsi="GHEA Grapalat" w:cs="Sylfaen"/>
          <w:szCs w:val="24"/>
        </w:rPr>
        <w:t xml:space="preserve"> </w:t>
      </w:r>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00265D18" w:rsidRPr="0093002B">
        <w:rPr>
          <w:rFonts w:ascii="GHEA Grapalat" w:hAnsi="GHEA Grapalat" w:cs="Sylfaen"/>
          <w:szCs w:val="24"/>
          <w:lang w:val="en-US"/>
        </w:rPr>
        <w:t>ը</w:t>
      </w:r>
      <w:r w:rsidR="00265D18"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6D324D15"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4BDA722" w14:textId="77777777" w:rsidR="006351A5" w:rsidRPr="00070E09" w:rsidRDefault="006351A5" w:rsidP="006351A5">
      <w:pPr>
        <w:pStyle w:val="BodyTextIndent2"/>
        <w:spacing w:line="240" w:lineRule="auto"/>
        <w:ind w:firstLine="567"/>
        <w:rPr>
          <w:rFonts w:ascii="GHEA Grapalat" w:hAnsi="GHEA Grapalat"/>
          <w:lang w:val="hy-AM"/>
        </w:rPr>
      </w:pPr>
      <w:r w:rsidRPr="00070E09">
        <w:rPr>
          <w:rFonts w:ascii="GHEA Grapalat" w:hAnsi="GHEA Grapalat"/>
        </w:rPr>
        <w:t>8</w:t>
      </w:r>
      <w:r w:rsidRPr="00070E09">
        <w:rPr>
          <w:rFonts w:ascii="GHEA Grapalat" w:hAnsi="GHEA Grapalat"/>
          <w:lang w:val="hy-AM"/>
        </w:rPr>
        <w:t>.</w:t>
      </w:r>
      <w:r w:rsidRPr="00070E09">
        <w:rPr>
          <w:rFonts w:ascii="GHEA Grapalat" w:hAnsi="GHEA Grapalat"/>
        </w:rPr>
        <w:t>19</w:t>
      </w:r>
      <w:r w:rsidRPr="00070E09">
        <w:rPr>
          <w:rFonts w:ascii="GHEA Grapalat" w:hAnsi="GHEA Grapalat" w:cs="Sylfaen"/>
        </w:rPr>
        <w:t xml:space="preserve"> Հայտերի</w:t>
      </w:r>
      <w:r w:rsidRPr="00070E09">
        <w:rPr>
          <w:rFonts w:ascii="GHEA Grapalat" w:hAnsi="GHEA Grapalat" w:cs="Arial"/>
        </w:rPr>
        <w:t xml:space="preserve"> </w:t>
      </w:r>
      <w:r w:rsidRPr="00070E09">
        <w:rPr>
          <w:rFonts w:ascii="GHEA Grapalat" w:hAnsi="GHEA Grapalat" w:cs="Sylfaen"/>
        </w:rPr>
        <w:t>գնահատումը</w:t>
      </w:r>
      <w:r w:rsidRPr="00070E09">
        <w:rPr>
          <w:rFonts w:ascii="GHEA Grapalat" w:hAnsi="GHEA Grapalat" w:cs="Arial"/>
        </w:rPr>
        <w:t xml:space="preserve"> </w:t>
      </w:r>
      <w:r w:rsidRPr="00070E09">
        <w:rPr>
          <w:rFonts w:ascii="GHEA Grapalat" w:hAnsi="GHEA Grapalat" w:cs="Sylfaen"/>
        </w:rPr>
        <w:t>և</w:t>
      </w:r>
      <w:r w:rsidRPr="00070E09">
        <w:rPr>
          <w:rFonts w:ascii="GHEA Grapalat" w:hAnsi="GHEA Grapalat" w:cs="Arial"/>
        </w:rPr>
        <w:t xml:space="preserve"> </w:t>
      </w:r>
      <w:r w:rsidRPr="00070E09">
        <w:rPr>
          <w:rFonts w:ascii="GHEA Grapalat" w:hAnsi="GHEA Grapalat" w:cs="Sylfaen"/>
        </w:rPr>
        <w:t>ընտրված մասնակցի որոշումն</w:t>
      </w:r>
      <w:r w:rsidRPr="00070E09">
        <w:rPr>
          <w:rFonts w:ascii="GHEA Grapalat" w:hAnsi="GHEA Grapalat" w:cs="Arial"/>
        </w:rPr>
        <w:t xml:space="preserve"> </w:t>
      </w:r>
      <w:r w:rsidRPr="00070E09">
        <w:rPr>
          <w:rFonts w:ascii="GHEA Grapalat" w:hAnsi="GHEA Grapalat" w:cs="Sylfaen"/>
        </w:rPr>
        <w:t>իրականացվում</w:t>
      </w:r>
      <w:r w:rsidRPr="00070E09">
        <w:rPr>
          <w:rFonts w:ascii="GHEA Grapalat" w:hAnsi="GHEA Grapalat" w:cs="Arial"/>
        </w:rPr>
        <w:t xml:space="preserve"> </w:t>
      </w:r>
      <w:r w:rsidRPr="00070E09">
        <w:rPr>
          <w:rFonts w:ascii="GHEA Grapalat" w:hAnsi="GHEA Grapalat" w:cs="Sylfaen"/>
        </w:rPr>
        <w:t>է</w:t>
      </w:r>
      <w:r w:rsidRPr="00070E09">
        <w:rPr>
          <w:rFonts w:ascii="GHEA Grapalat" w:hAnsi="GHEA Grapalat" w:cs="Arial"/>
        </w:rPr>
        <w:t xml:space="preserve"> </w:t>
      </w:r>
      <w:r w:rsidRPr="00070E09">
        <w:rPr>
          <w:rFonts w:ascii="GHEA Grapalat" w:hAnsi="GHEA Grapalat" w:cs="Sylfaen"/>
        </w:rPr>
        <w:t>ըստ</w:t>
      </w:r>
      <w:r w:rsidRPr="00070E09">
        <w:rPr>
          <w:rFonts w:ascii="GHEA Grapalat" w:hAnsi="GHEA Grapalat" w:cs="Arial"/>
        </w:rPr>
        <w:t xml:space="preserve"> </w:t>
      </w:r>
      <w:r w:rsidRPr="00070E09">
        <w:rPr>
          <w:rFonts w:ascii="GHEA Grapalat" w:hAnsi="GHEA Grapalat" w:cs="Sylfaen"/>
        </w:rPr>
        <w:t>առանձին</w:t>
      </w:r>
      <w:r w:rsidRPr="00070E09">
        <w:rPr>
          <w:rFonts w:ascii="GHEA Grapalat" w:hAnsi="GHEA Grapalat" w:cs="Arial"/>
        </w:rPr>
        <w:t xml:space="preserve"> </w:t>
      </w:r>
      <w:r w:rsidRPr="00070E09">
        <w:rPr>
          <w:rFonts w:ascii="GHEA Grapalat" w:hAnsi="GHEA Grapalat" w:cs="Sylfaen"/>
        </w:rPr>
        <w:t>չափաբաժինների</w:t>
      </w:r>
      <w:r w:rsidRPr="00070E09">
        <w:rPr>
          <w:rFonts w:ascii="GHEA Grapalat" w:hAnsi="GHEA Grapalat" w:cs="Sylfaen"/>
          <w:vertAlign w:val="superscript"/>
        </w:rPr>
        <w:t>12</w:t>
      </w:r>
      <w:r w:rsidRPr="00070E09">
        <w:rPr>
          <w:rStyle w:val="FootnoteReference"/>
          <w:rFonts w:ascii="GHEA Grapalat" w:hAnsi="GHEA Grapalat" w:cs="Sylfaen"/>
        </w:rPr>
        <w:footnoteReference w:id="10"/>
      </w:r>
      <w:r w:rsidRPr="00070E09">
        <w:rPr>
          <w:rFonts w:ascii="GHEA Grapalat" w:hAnsi="GHEA Grapalat" w:cs="Tahoma"/>
        </w:rPr>
        <w:t>։</w:t>
      </w:r>
      <w:r w:rsidRPr="00070E09">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սույն</w:t>
      </w:r>
      <w:r w:rsidRPr="0093002B">
        <w:rPr>
          <w:rFonts w:ascii="GHEA Grapalat" w:hAnsi="GHEA Grapalat" w:cs="Arial"/>
          <w:lang w:val="es-ES"/>
        </w:rPr>
        <w:t xml:space="preserve"> </w:t>
      </w:r>
      <w:r w:rsidRPr="0093002B">
        <w:rPr>
          <w:rFonts w:ascii="GHEA Grapalat" w:hAnsi="GHEA Grapalat" w:cs="Sylfaen"/>
          <w:lang w:val="es-ES"/>
        </w:rPr>
        <w:t>ընթացակարգի</w:t>
      </w:r>
      <w:r w:rsidRPr="0093002B">
        <w:rPr>
          <w:rFonts w:ascii="GHEA Grapalat" w:hAnsi="GHEA Grapalat" w:cs="Arial"/>
          <w:lang w:val="es-ES"/>
        </w:rPr>
        <w:t xml:space="preserve"> </w:t>
      </w:r>
      <w:r w:rsidRPr="0093002B">
        <w:rPr>
          <w:rFonts w:ascii="GHEA Grapalat" w:hAnsi="GHEA Grapalat" w:cs="Sylfaen"/>
          <w:lang w:val="es-ES"/>
        </w:rPr>
        <w:t>դեպքում «</w:t>
      </w:r>
      <w:r w:rsidR="008D74A0">
        <w:rPr>
          <w:rFonts w:ascii="GHEA Grapalat" w:hAnsi="GHEA Grapalat" w:cs="Sylfaen"/>
          <w:lang w:val="es-ES"/>
        </w:rPr>
        <w:t>10</w:t>
      </w:r>
      <w:r w:rsidRPr="0093002B">
        <w:rPr>
          <w:rFonts w:ascii="GHEA Grapalat" w:hAnsi="GHEA Grapalat" w:cs="Sylfaen"/>
          <w:lang w:val="es-ES"/>
        </w:rPr>
        <w:t>» օրացուցային</w:t>
      </w:r>
      <w:r w:rsidRPr="0093002B">
        <w:rPr>
          <w:rFonts w:ascii="GHEA Grapalat" w:hAnsi="GHEA Grapalat" w:cs="Arial"/>
          <w:lang w:val="es-ES"/>
        </w:rPr>
        <w:t xml:space="preserve"> </w:t>
      </w:r>
      <w:r w:rsidRPr="0093002B">
        <w:rPr>
          <w:rFonts w:ascii="GHEA Grapalat" w:hAnsi="GHEA Grapalat" w:cs="Sylfaen"/>
          <w:lang w:val="es-ES"/>
        </w:rPr>
        <w:t>օր</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r w:rsidRPr="0093002B">
        <w:rPr>
          <w:rFonts w:ascii="GHEA Grapalat" w:hAnsi="GHEA Grapalat" w:cs="Sylfaen"/>
          <w:lang w:val="es-ES"/>
        </w:rPr>
        <w:t>Անգործության</w:t>
      </w:r>
      <w:r w:rsidRPr="0093002B">
        <w:rPr>
          <w:rFonts w:ascii="GHEA Grapalat" w:hAnsi="GHEA Grapalat" w:cs="Arial"/>
          <w:lang w:val="es-ES"/>
        </w:rPr>
        <w:t xml:space="preserve"> </w:t>
      </w:r>
      <w:r w:rsidRPr="0093002B">
        <w:rPr>
          <w:rFonts w:ascii="GHEA Grapalat" w:hAnsi="GHEA Grapalat" w:cs="Sylfaen"/>
          <w:lang w:val="es-ES"/>
        </w:rPr>
        <w:t>ժամկետը</w:t>
      </w:r>
      <w:r w:rsidRPr="0093002B">
        <w:rPr>
          <w:rFonts w:ascii="GHEA Grapalat" w:hAnsi="GHEA Grapalat" w:cs="Arial"/>
          <w:lang w:val="es-ES"/>
        </w:rPr>
        <w:t xml:space="preserve"> </w:t>
      </w:r>
      <w:r w:rsidRPr="0093002B">
        <w:rPr>
          <w:rFonts w:ascii="GHEA Grapalat" w:hAnsi="GHEA Grapalat" w:cs="Sylfaen"/>
          <w:lang w:val="es-ES"/>
        </w:rPr>
        <w:t>կիրառելի</w:t>
      </w:r>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r w:rsidRPr="0093002B">
        <w:rPr>
          <w:rFonts w:ascii="GHEA Grapalat" w:hAnsi="GHEA Grapalat" w:cs="Sylfaen"/>
          <w:lang w:val="es-ES"/>
        </w:rPr>
        <w:t>չէ</w:t>
      </w:r>
      <w:r w:rsidRPr="0093002B">
        <w:rPr>
          <w:rFonts w:ascii="GHEA Grapalat" w:hAnsi="GHEA Grapalat" w:cs="Arial"/>
          <w:lang w:val="es-ES"/>
        </w:rPr>
        <w:t xml:space="preserve">, </w:t>
      </w:r>
      <w:r w:rsidRPr="0093002B">
        <w:rPr>
          <w:rFonts w:ascii="GHEA Grapalat" w:hAnsi="GHEA Grapalat" w:cs="Sylfaen"/>
          <w:lang w:val="es-ES"/>
        </w:rPr>
        <w:t>եթե</w:t>
      </w:r>
      <w:r w:rsidRPr="0093002B">
        <w:rPr>
          <w:rFonts w:ascii="GHEA Grapalat" w:hAnsi="GHEA Grapalat" w:cs="Arial"/>
          <w:lang w:val="es-ES"/>
        </w:rPr>
        <w:t xml:space="preserve"> </w:t>
      </w:r>
      <w:r w:rsidRPr="0093002B">
        <w:rPr>
          <w:rFonts w:ascii="GHEA Grapalat" w:hAnsi="GHEA Grapalat" w:cs="Sylfaen"/>
          <w:lang w:val="es-ES"/>
        </w:rPr>
        <w:t>միայն</w:t>
      </w:r>
      <w:r w:rsidRPr="0093002B">
        <w:rPr>
          <w:rFonts w:ascii="GHEA Grapalat" w:hAnsi="GHEA Grapalat" w:cs="Arial"/>
          <w:lang w:val="es-ES"/>
        </w:rPr>
        <w:t xml:space="preserve"> </w:t>
      </w:r>
      <w:r w:rsidRPr="0093002B">
        <w:rPr>
          <w:rFonts w:ascii="GHEA Grapalat" w:hAnsi="GHEA Grapalat" w:cs="Sylfaen"/>
          <w:lang w:val="es-ES"/>
        </w:rPr>
        <w:t>մեկ</w:t>
      </w:r>
      <w:r w:rsidRPr="0093002B">
        <w:rPr>
          <w:rFonts w:ascii="GHEA Grapalat" w:hAnsi="GHEA Grapalat" w:cs="Arial"/>
          <w:lang w:val="es-ES"/>
        </w:rPr>
        <w:t xml:space="preserve"> մ</w:t>
      </w:r>
      <w:r w:rsidRPr="0093002B">
        <w:rPr>
          <w:rFonts w:ascii="GHEA Grapalat" w:hAnsi="GHEA Grapalat" w:cs="Sylfaen"/>
          <w:lang w:val="es-ES"/>
        </w:rPr>
        <w:t>ասնակից է հայտ ներկայացրել</w:t>
      </w:r>
      <w:r w:rsidRPr="0093002B">
        <w:rPr>
          <w:rFonts w:ascii="GHEA Grapalat" w:hAnsi="GHEA Grapalat"/>
          <w:i/>
          <w:lang w:val="es-ES"/>
        </w:rPr>
        <w:t>,</w:t>
      </w:r>
      <w:r w:rsidRPr="0093002B">
        <w:rPr>
          <w:rFonts w:ascii="GHEA Grapalat" w:hAnsi="GHEA Grapalat"/>
          <w:lang w:val="es-ES"/>
        </w:rPr>
        <w:t xml:space="preserve"> </w:t>
      </w:r>
      <w:r w:rsidRPr="0093002B">
        <w:rPr>
          <w:rFonts w:ascii="GHEA Grapalat" w:hAnsi="GHEA Grapalat" w:cs="Sylfaen"/>
          <w:lang w:val="es-ES"/>
        </w:rPr>
        <w:t>որի</w:t>
      </w:r>
      <w:r w:rsidRPr="0093002B">
        <w:rPr>
          <w:rFonts w:ascii="GHEA Grapalat" w:hAnsi="GHEA Grapalat" w:cs="Arial"/>
          <w:lang w:val="es-ES"/>
        </w:rPr>
        <w:t xml:space="preserve"> </w:t>
      </w:r>
      <w:r w:rsidRPr="0093002B">
        <w:rPr>
          <w:rFonts w:ascii="GHEA Grapalat" w:hAnsi="GHEA Grapalat" w:cs="Sylfaen"/>
          <w:lang w:val="es-ES"/>
        </w:rPr>
        <w:t>հետ</w:t>
      </w:r>
      <w:r w:rsidRPr="0093002B">
        <w:rPr>
          <w:rFonts w:ascii="GHEA Grapalat" w:hAnsi="GHEA Grapalat" w:cs="Arial"/>
          <w:lang w:val="es-ES"/>
        </w:rPr>
        <w:t xml:space="preserve"> </w:t>
      </w:r>
      <w:r w:rsidRPr="0093002B">
        <w:rPr>
          <w:rFonts w:ascii="GHEA Grapalat" w:hAnsi="GHEA Grapalat" w:cs="Sylfaen"/>
          <w:lang w:val="es-ES"/>
        </w:rPr>
        <w:t>կնքվում</w:t>
      </w:r>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r w:rsidRPr="0093002B">
        <w:rPr>
          <w:rFonts w:ascii="GHEA Grapalat" w:hAnsi="GHEA Grapalat" w:cs="Sylfaen"/>
          <w:lang w:val="es-ES"/>
        </w:rPr>
        <w:t>պայմանագիր</w:t>
      </w:r>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CCD612B" w14:textId="77777777" w:rsidR="00491A74" w:rsidRPr="0093002B" w:rsidRDefault="00491A74" w:rsidP="00491A74">
      <w:pPr>
        <w:pStyle w:val="BodyTextIndent2"/>
        <w:spacing w:line="240" w:lineRule="auto"/>
        <w:ind w:firstLine="0"/>
        <w:rPr>
          <w:rFonts w:ascii="GHEA Grapalat" w:hAnsi="GHEA Grapalat"/>
          <w:i/>
          <w:lang w:val="hy-AM"/>
        </w:rPr>
      </w:pP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7FE37A15" w14:textId="77777777" w:rsidR="00037DDE" w:rsidRPr="0093002B" w:rsidRDefault="00037DDE" w:rsidP="00EF3662">
      <w:pPr>
        <w:ind w:firstLine="567"/>
        <w:jc w:val="center"/>
        <w:rPr>
          <w:rFonts w:ascii="GHEA Grapalat" w:hAnsi="GHEA Grapalat"/>
          <w:b/>
          <w:sz w:val="20"/>
          <w:lang w:val="es-ES"/>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93002B">
        <w:rPr>
          <w:rFonts w:ascii="GHEA Grapalat" w:hAnsi="GHEA Grapalat" w:cs="Sylfaen"/>
          <w:sz w:val="20"/>
          <w:lang w:val="ru-RU"/>
        </w:rPr>
        <w:t>Պայմանագիր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հանձնաժողովի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որոշման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հիման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վրա</w:t>
      </w:r>
      <w:r w:rsidR="00096865" w:rsidRPr="0093002B">
        <w:rPr>
          <w:rFonts w:ascii="GHEA Grapalat" w:hAnsi="GHEA Grapalat" w:cs="Sylfaen"/>
          <w:sz w:val="20"/>
          <w:lang w:val="af-ZA"/>
        </w:rPr>
        <w:t xml:space="preserve">` </w:t>
      </w:r>
      <w:r w:rsidRPr="0093002B">
        <w:rPr>
          <w:rFonts w:ascii="GHEA Grapalat" w:hAnsi="GHEA Grapalat" w:cs="Sylfaen"/>
          <w:sz w:val="20"/>
        </w:rPr>
        <w:t>պ</w:t>
      </w:r>
      <w:r w:rsidR="00096865" w:rsidRPr="0093002B">
        <w:rPr>
          <w:rFonts w:ascii="GHEA Grapalat" w:hAnsi="GHEA Grapalat" w:cs="Sylfaen"/>
          <w:sz w:val="20"/>
          <w:lang w:val="ru-RU"/>
        </w:rPr>
        <w:t>ատվիրատուի</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կողմից</w:t>
      </w:r>
      <w:r w:rsidR="004D5671" w:rsidRPr="0093002B">
        <w:rPr>
          <w:rFonts w:ascii="GHEA Grapalat" w:hAnsi="GHEA Grapalat" w:cs="Sylfaen"/>
          <w:sz w:val="20"/>
          <w:lang w:val="ru-RU"/>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r w:rsidR="005D3674" w:rsidRPr="0093002B">
        <w:rPr>
          <w:rFonts w:ascii="GHEA Grapalat" w:hAnsi="GHEA Grapalat" w:cs="Sylfaen"/>
          <w:sz w:val="20"/>
        </w:rPr>
        <w:t>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մասի</w:t>
      </w:r>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r w:rsidR="0005035B" w:rsidRPr="0093002B">
        <w:rPr>
          <w:rFonts w:ascii="GHEA Grapalat" w:hAnsi="GHEA Grapalat" w:cs="Sylfaen"/>
          <w:sz w:val="20"/>
        </w:rPr>
        <w:t>են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հաստատմանը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հաջորդող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աշխատանքային</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օրը</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ուղեկցող</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գրությամբ</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տրամադրվում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ընտրված</w:t>
      </w:r>
      <w:r w:rsidR="005D3674" w:rsidRPr="0093002B">
        <w:rPr>
          <w:rFonts w:ascii="GHEA Grapalat" w:hAnsi="GHEA Grapalat" w:cs="Sylfaen"/>
          <w:sz w:val="20"/>
          <w:lang w:val="af-ZA"/>
        </w:rPr>
        <w:t xml:space="preserve"> </w:t>
      </w:r>
      <w:r w:rsidR="005D3674" w:rsidRPr="0093002B">
        <w:rPr>
          <w:rFonts w:ascii="GHEA Grapalat" w:hAnsi="GHEA Grapalat" w:cs="Sylfaen"/>
          <w:sz w:val="20"/>
        </w:rPr>
        <w:t>մասնակցին</w:t>
      </w:r>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r w:rsidR="00EA7474" w:rsidRPr="0093002B">
        <w:rPr>
          <w:rFonts w:ascii="GHEA Grapalat" w:hAnsi="GHEA Grapalat" w:cs="Sylfaen"/>
          <w:sz w:val="20"/>
        </w:rPr>
        <w:t>ընտրված</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93002B" w:rsidRDefault="00096865" w:rsidP="00EF3662">
      <w:pPr>
        <w:jc w:val="center"/>
        <w:rPr>
          <w:rFonts w:ascii="GHEA Grapalat" w:hAnsi="GHEA Grapalat"/>
          <w:b/>
          <w:iCs/>
          <w:sz w:val="20"/>
          <w:lang w:val="af-ZA"/>
        </w:rPr>
      </w:pPr>
    </w:p>
    <w:p w14:paraId="3958BFA2" w14:textId="77777777" w:rsidR="00096865" w:rsidRPr="0093002B" w:rsidRDefault="00030D40" w:rsidP="00EF3662">
      <w:pPr>
        <w:jc w:val="center"/>
        <w:rPr>
          <w:rFonts w:ascii="GHEA Grapalat" w:hAnsi="GHEA Grapalat" w:cs="Arial"/>
          <w:b/>
          <w:iCs/>
          <w:sz w:val="20"/>
          <w:lang w:val="af-ZA"/>
        </w:rPr>
      </w:pPr>
      <w:r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1CBC7DEC" w14:textId="77777777" w:rsidR="00096865" w:rsidRPr="0093002B" w:rsidRDefault="00096865" w:rsidP="00EF3662">
      <w:pPr>
        <w:jc w:val="center"/>
        <w:rPr>
          <w:rFonts w:ascii="GHEA Grapalat" w:hAnsi="GHEA Grapalat"/>
          <w:b/>
          <w:iCs/>
          <w:sz w:val="20"/>
          <w:lang w:val="af-ZA"/>
        </w:rPr>
      </w:pP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93002B">
        <w:rPr>
          <w:rFonts w:ascii="GHEA Grapalat" w:hAnsi="GHEA Grapalat" w:cs="Sylfaen"/>
          <w:sz w:val="20"/>
          <w:lang w:val="ru-RU"/>
        </w:rPr>
        <w:t>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պահանջի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հիման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վրա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այն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ստանալու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93002B">
        <w:rPr>
          <w:rFonts w:ascii="GHEA Grapalat" w:hAnsi="GHEA Grapalat" w:cs="Sylfaen"/>
          <w:sz w:val="20"/>
          <w:lang w:val="ru-RU"/>
        </w:rPr>
        <w:t>օրվա</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ընթացքում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պարտավոր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hy-AM"/>
        </w:rPr>
        <w:t xml:space="preserve"> </w:t>
      </w:r>
      <w:r w:rsidR="00491A74" w:rsidRPr="0093002B">
        <w:rPr>
          <w:rFonts w:ascii="GHEA Grapalat" w:hAnsi="GHEA Grapalat" w:cs="Sylfaen"/>
          <w:sz w:val="20"/>
          <w:lang w:val="ru-RU"/>
        </w:rPr>
        <w:t>ապահովում</w:t>
      </w:r>
      <w:r w:rsidR="00491A74" w:rsidRPr="0093002B">
        <w:rPr>
          <w:rFonts w:ascii="GHEA Grapalat" w:hAnsi="GHEA Grapalat" w:cs="Sylfaen"/>
          <w:sz w:val="20"/>
          <w:lang w:val="hy-AM"/>
        </w:rPr>
        <w:t>ներ</w:t>
      </w:r>
      <w:r w:rsidR="00491A74" w:rsidRPr="0093002B">
        <w:rPr>
          <w:rFonts w:ascii="GHEA Grapalat" w:hAnsi="GHEA Grapalat" w:cs="Sylfaen"/>
          <w:sz w:val="20"/>
          <w:lang w:val="ru-RU"/>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1"/>
      </w:r>
    </w:p>
    <w:p w14:paraId="1DF2C645" w14:textId="19501830"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6C080B">
        <w:rPr>
          <w:rFonts w:ascii="GHEA Grapalat" w:hAnsi="GHEA Grapalat" w:cs="Sylfaen"/>
          <w:b/>
          <w:bCs/>
          <w:sz w:val="20"/>
          <w:lang w:val="hy-AM"/>
        </w:rPr>
        <w:t>Որակավորման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ապահովման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չափը</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հավասար</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է</w:t>
      </w:r>
      <w:r w:rsidR="00491A74" w:rsidRPr="006C080B">
        <w:rPr>
          <w:rFonts w:ascii="GHEA Grapalat" w:hAnsi="GHEA Grapalat" w:cs="Sylfaen"/>
          <w:b/>
          <w:bCs/>
          <w:sz w:val="20"/>
          <w:lang w:val="hy-AM"/>
        </w:rPr>
        <w:t xml:space="preserve"> սույն ընթացակարգի շրջանակում գնվելիք աշխատանքների գնման գնի</w:t>
      </w:r>
      <w:r w:rsidR="0074145B" w:rsidRPr="006C080B">
        <w:rPr>
          <w:rFonts w:ascii="GHEA Grapalat" w:hAnsi="GHEA Grapalat" w:cs="Sylfaen"/>
          <w:b/>
          <w:bCs/>
          <w:sz w:val="20"/>
          <w:lang w:val="af-ZA"/>
        </w:rPr>
        <w:t xml:space="preserve"> </w:t>
      </w:r>
      <w:r w:rsidR="00070E09">
        <w:rPr>
          <w:rFonts w:ascii="GHEA Grapalat" w:hAnsi="GHEA Grapalat" w:cs="Sylfaen"/>
          <w:b/>
          <w:bCs/>
          <w:sz w:val="20"/>
          <w:lang w:val="hy-AM"/>
        </w:rPr>
        <w:t>30</w:t>
      </w:r>
      <w:r w:rsidR="000212A8" w:rsidRPr="006C080B">
        <w:rPr>
          <w:rFonts w:ascii="GHEA Grapalat" w:hAnsi="GHEA Grapalat" w:cs="Sylfaen"/>
          <w:b/>
          <w:bCs/>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r w:rsidR="00F96621" w:rsidRPr="0093002B">
        <w:rPr>
          <w:rFonts w:ascii="GHEA Grapalat" w:hAnsi="GHEA Grapalat" w:cs="Sylfaen"/>
          <w:sz w:val="20"/>
        </w:rPr>
        <w:t>Որակավորման</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ապահովումը</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ներկայացվում</w:t>
      </w:r>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60037D" w:rsidRPr="0093002B">
        <w:rPr>
          <w:rFonts w:ascii="GHEA Grapalat" w:hAnsi="GHEA Grapalat" w:cs="Sylfaen"/>
          <w:sz w:val="20"/>
          <w:lang w:val="hy-AM"/>
        </w:rPr>
        <w:t xml:space="preserve">բանկային երախիքի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կանխիկ</w:t>
      </w:r>
      <w:r w:rsidR="000212A8" w:rsidRPr="0093002B">
        <w:rPr>
          <w:rFonts w:ascii="GHEA Grapalat" w:hAnsi="GHEA Grapalat" w:cs="Sylfaen"/>
          <w:sz w:val="20"/>
          <w:lang w:val="af-ZA"/>
        </w:rPr>
        <w:t xml:space="preserve"> </w:t>
      </w:r>
      <w:r w:rsidR="000212A8" w:rsidRPr="0093002B">
        <w:rPr>
          <w:rFonts w:ascii="GHEA Grapalat" w:hAnsi="GHEA Grapalat" w:cs="Sylfaen"/>
          <w:sz w:val="20"/>
        </w:rPr>
        <w:t>փողի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կամ</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բանկերի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կողմից</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տրամադրված</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երաշխիքների</w:t>
      </w:r>
      <w:r w:rsidR="000212A8" w:rsidRPr="0093002B">
        <w:rPr>
          <w:rFonts w:ascii="GHEA Grapalat" w:hAnsi="GHEA Grapalat" w:cs="Sylfaen"/>
          <w:sz w:val="20"/>
          <w:lang w:val="af-ZA"/>
        </w:rPr>
        <w:t xml:space="preserve"> </w:t>
      </w:r>
      <w:r w:rsidR="000212A8" w:rsidRPr="0093002B">
        <w:rPr>
          <w:rFonts w:ascii="GHEA Grapalat" w:hAnsi="GHEA Grapalat" w:cs="Sylfaen"/>
          <w:sz w:val="20"/>
        </w:rPr>
        <w:t>ձևով։</w:t>
      </w:r>
      <w:r w:rsidR="000212A8" w:rsidRPr="0093002B">
        <w:rPr>
          <w:rFonts w:ascii="GHEA Grapalat" w:hAnsi="GHEA Grapalat" w:cs="Sylfaen"/>
          <w:sz w:val="20"/>
          <w:lang w:val="af-ZA"/>
        </w:rPr>
        <w:t xml:space="preserve"> </w:t>
      </w:r>
      <w:r w:rsidR="00E76EDE" w:rsidRPr="0093002B">
        <w:rPr>
          <w:rFonts w:ascii="GHEA Grapalat" w:hAnsi="GHEA Grapalat" w:cs="Sylfaen"/>
          <w:sz w:val="20"/>
        </w:rPr>
        <w:t>Ընդ</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որում</w:t>
      </w:r>
      <w:r w:rsidR="00E76EDE" w:rsidRPr="0093002B">
        <w:rPr>
          <w:rFonts w:ascii="GHEA Grapalat" w:hAnsi="GHEA Grapalat" w:cs="Sylfaen"/>
          <w:sz w:val="20"/>
          <w:lang w:val="af-ZA"/>
        </w:rPr>
        <w:t xml:space="preserve"> </w:t>
      </w:r>
      <w:r w:rsidR="00E76EDE" w:rsidRPr="0093002B">
        <w:rPr>
          <w:rFonts w:ascii="GHEA Grapalat" w:hAnsi="GHEA Grapalat" w:cs="Sylfaen"/>
          <w:sz w:val="20"/>
        </w:rPr>
        <w:t>ապահովումը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պետք</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վավեր</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լինի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առնվազն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մինչև</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պայմանագրի</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կատարման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արդյունքը</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պատվիրատուից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կողմից</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ամբողջական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ընդունվելու</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օրվան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հաջորդող</w:t>
      </w:r>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r w:rsidR="00DF68A6" w:rsidRPr="0093002B">
        <w:rPr>
          <w:rFonts w:ascii="GHEA Grapalat" w:hAnsi="GHEA Grapalat" w:cs="Sylfaen"/>
          <w:sz w:val="20"/>
        </w:rPr>
        <w:t>րդ</w:t>
      </w:r>
      <w:r w:rsidR="00DF68A6" w:rsidRPr="0093002B">
        <w:rPr>
          <w:rFonts w:ascii="GHEA Grapalat" w:hAnsi="GHEA Grapalat" w:cs="Sylfaen"/>
          <w:sz w:val="20"/>
          <w:lang w:val="af-ZA"/>
        </w:rPr>
        <w:t xml:space="preserve"> </w:t>
      </w:r>
      <w:r w:rsidR="00A558B9" w:rsidRPr="0093002B">
        <w:rPr>
          <w:rFonts w:ascii="GHEA Grapalat" w:hAnsi="GHEA Grapalat" w:cs="Sylfaen"/>
          <w:sz w:val="20"/>
        </w:rPr>
        <w:t>աշխատանքային</w:t>
      </w:r>
      <w:r w:rsidR="00DF68A6" w:rsidRPr="0093002B">
        <w:rPr>
          <w:rFonts w:ascii="GHEA Grapalat" w:hAnsi="GHEA Grapalat" w:cs="Sylfaen"/>
          <w:sz w:val="20"/>
          <w:lang w:val="af-ZA"/>
        </w:rPr>
        <w:t xml:space="preserve"> </w:t>
      </w:r>
      <w:r w:rsidR="00DF68A6" w:rsidRPr="0093002B">
        <w:rPr>
          <w:rFonts w:ascii="GHEA Grapalat" w:hAnsi="GHEA Grapalat" w:cs="Sylfaen"/>
          <w:sz w:val="20"/>
        </w:rPr>
        <w:t>օրը</w:t>
      </w:r>
      <w:r w:rsidR="00DF68A6" w:rsidRPr="0093002B">
        <w:rPr>
          <w:rFonts w:ascii="GHEA Grapalat" w:hAnsi="GHEA Grapalat" w:cs="Sylfaen"/>
          <w:sz w:val="20"/>
          <w:lang w:val="af-ZA"/>
        </w:rPr>
        <w:t xml:space="preserve"> </w:t>
      </w:r>
      <w:r w:rsidR="00F96621" w:rsidRPr="0093002B">
        <w:rPr>
          <w:rFonts w:ascii="GHEA Grapalat" w:hAnsi="GHEA Grapalat" w:cs="Arial"/>
          <w:sz w:val="20"/>
        </w:rPr>
        <w:t>ներառյալ</w:t>
      </w:r>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2"/>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FootnoteReference"/>
          <w:rFonts w:ascii="GHEA Grapalat" w:hAnsi="GHEA Grapalat" w:cs="Arial"/>
          <w:sz w:val="20"/>
          <w:lang w:val="hy-AM"/>
        </w:rPr>
        <w:footnoteReference w:id="13"/>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4"/>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93002B" w:rsidRDefault="00281740" w:rsidP="00F96621">
      <w:pPr>
        <w:ind w:firstLine="567"/>
        <w:jc w:val="both"/>
        <w:rPr>
          <w:rFonts w:ascii="GHEA Grapalat" w:hAnsi="GHEA Grapalat" w:cs="Arial"/>
          <w:sz w:val="20"/>
          <w:lang w:val="hy-AM"/>
        </w:rPr>
      </w:pPr>
      <w:r w:rsidRPr="0093002B">
        <w:rPr>
          <w:rFonts w:ascii="GHEA Grapalat" w:hAnsi="GHEA Grapalat" w:cs="Sylfaen"/>
          <w:sz w:val="20"/>
          <w:lang w:val="hy-AM"/>
        </w:rPr>
        <w:t xml:space="preserve">10.4 </w:t>
      </w:r>
      <w:r w:rsidR="00441C20" w:rsidRPr="0093002B">
        <w:rPr>
          <w:rFonts w:ascii="GHEA Grapalat" w:hAnsi="GHEA Grapalat" w:cs="Arial"/>
          <w:sz w:val="20"/>
          <w:lang w:val="hy-AM"/>
        </w:rPr>
        <w:t>Ե</w:t>
      </w:r>
      <w:r w:rsidR="00F96621" w:rsidRPr="0093002B">
        <w:rPr>
          <w:rFonts w:ascii="GHEA Grapalat" w:hAnsi="GHEA Grapalat" w:cs="Arial"/>
          <w:sz w:val="20"/>
          <w:lang w:val="hy-AM"/>
        </w:rPr>
        <w:t>թե</w:t>
      </w:r>
      <w:r w:rsidRPr="0093002B">
        <w:rPr>
          <w:rFonts w:ascii="GHEA Grapalat" w:hAnsi="GHEA Grapalat" w:cs="Arial"/>
          <w:sz w:val="20"/>
          <w:lang w:val="hy-AM"/>
        </w:rPr>
        <w:t xml:space="preserve"> </w:t>
      </w:r>
      <w:r w:rsidR="00F96621" w:rsidRPr="0093002B">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3002B">
        <w:rPr>
          <w:rFonts w:ascii="GHEA Grapalat" w:hAnsi="GHEA Grapalat" w:cs="Arial"/>
          <w:sz w:val="20"/>
          <w:lang w:val="hy-AM"/>
        </w:rPr>
        <w:t xml:space="preserve">որակավորման և պայմանագրի ապահովումները ներկայացվում են </w:t>
      </w:r>
      <w:r w:rsidR="00F96621" w:rsidRPr="0093002B">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93002B">
        <w:rPr>
          <w:rFonts w:ascii="GHEA Grapalat" w:hAnsi="GHEA Grapalat" w:cs="Arial"/>
          <w:sz w:val="20"/>
          <w:lang w:val="hy-AM"/>
        </w:rPr>
        <w:t>՝</w:t>
      </w:r>
    </w:p>
    <w:p w14:paraId="7A3BD8BC" w14:textId="73B9A67F" w:rsidR="001C336A" w:rsidRPr="0093002B" w:rsidRDefault="00F96621" w:rsidP="00EF3662">
      <w:pPr>
        <w:ind w:firstLine="567"/>
        <w:jc w:val="both"/>
        <w:rPr>
          <w:rFonts w:ascii="GHEA Grapalat" w:hAnsi="GHEA Grapalat" w:cs="Arial"/>
          <w:sz w:val="20"/>
          <w:lang w:val="hy-AM"/>
        </w:rPr>
      </w:pPr>
      <w:r w:rsidRPr="0093002B">
        <w:rPr>
          <w:rFonts w:ascii="GHEA Grapalat" w:hAnsi="GHEA Grapalat" w:cs="Arial"/>
          <w:sz w:val="20"/>
          <w:lang w:val="hy-AM"/>
        </w:rPr>
        <w:t xml:space="preserve">- </w:t>
      </w:r>
      <w:r w:rsidR="00543250" w:rsidRPr="0093002B">
        <w:rPr>
          <w:rFonts w:ascii="GHEA Grapalat" w:hAnsi="GHEA Grapalat" w:cs="Arial"/>
          <w:sz w:val="20"/>
          <w:lang w:val="hy-AM"/>
        </w:rPr>
        <w:t xml:space="preserve">նախատեսված ֆինանսական միջոցները գերազանցում են </w:t>
      </w:r>
      <w:r w:rsidR="0033399B" w:rsidRPr="0093002B">
        <w:rPr>
          <w:rFonts w:ascii="GHEA Grapalat" w:hAnsi="GHEA Grapalat" w:cs="Arial"/>
          <w:sz w:val="20"/>
          <w:lang w:val="hy-AM"/>
        </w:rPr>
        <w:t>25</w:t>
      </w:r>
      <w:r w:rsidR="00543250" w:rsidRPr="0093002B">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93002B">
        <w:rPr>
          <w:rFonts w:ascii="GHEA Grapalat" w:hAnsi="GHEA Grapalat" w:cs="Arial"/>
          <w:sz w:val="20"/>
          <w:lang w:val="hy-AM"/>
        </w:rPr>
        <w:t xml:space="preserve"> և որակավորման</w:t>
      </w:r>
      <w:r w:rsidR="00543250" w:rsidRPr="0093002B">
        <w:rPr>
          <w:rFonts w:ascii="GHEA Grapalat" w:hAnsi="GHEA Grapalat" w:cs="Arial"/>
          <w:sz w:val="20"/>
          <w:lang w:val="hy-AM"/>
        </w:rPr>
        <w:t xml:space="preserve"> ապահովում</w:t>
      </w:r>
      <w:r w:rsidR="0033399B" w:rsidRPr="0093002B">
        <w:rPr>
          <w:rFonts w:ascii="GHEA Grapalat" w:hAnsi="GHEA Grapalat" w:cs="Arial"/>
          <w:sz w:val="20"/>
          <w:lang w:val="hy-AM"/>
        </w:rPr>
        <w:t>ներ</w:t>
      </w:r>
      <w:r w:rsidR="00543250" w:rsidRPr="0093002B">
        <w:rPr>
          <w:rFonts w:ascii="GHEA Grapalat" w:hAnsi="GHEA Grapalat" w:cs="Arial"/>
          <w:sz w:val="20"/>
          <w:lang w:val="hy-AM"/>
        </w:rPr>
        <w:t xml:space="preserve">ը, հատկացված ֆինանսական միջոցների մասով, ներկայացվում </w:t>
      </w:r>
      <w:r w:rsidR="0033399B" w:rsidRPr="0093002B">
        <w:rPr>
          <w:rFonts w:ascii="GHEA Grapalat" w:hAnsi="GHEA Grapalat" w:cs="Arial"/>
          <w:sz w:val="20"/>
          <w:lang w:val="hy-AM"/>
        </w:rPr>
        <w:t xml:space="preserve">են </w:t>
      </w:r>
      <w:r w:rsidR="00543250" w:rsidRPr="0093002B">
        <w:rPr>
          <w:rFonts w:ascii="GHEA Grapalat" w:hAnsi="GHEA Grapalat" w:cs="Arial"/>
          <w:sz w:val="20"/>
          <w:lang w:val="hy-AM"/>
        </w:rPr>
        <w:t xml:space="preserve"> </w:t>
      </w:r>
      <w:r w:rsidR="00D4097A" w:rsidRPr="0093002B">
        <w:rPr>
          <w:rFonts w:ascii="GHEA Grapalat" w:hAnsi="GHEA Grapalat" w:cs="Arial"/>
          <w:sz w:val="20"/>
          <w:lang w:val="hy-AM"/>
        </w:rPr>
        <w:t xml:space="preserve">բանկային </w:t>
      </w:r>
      <w:r w:rsidR="00543250" w:rsidRPr="0093002B">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51509259" w:rsidR="002A0AD3" w:rsidRPr="004E3618" w:rsidRDefault="002A0AD3"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78A88C5E"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xml:space="preserve">10.8 </w:t>
      </w:r>
      <w:r w:rsidRPr="004E3618">
        <w:rPr>
          <w:rFonts w:ascii="GHEA Grapalat" w:hAnsi="GHEA Grapalat" w:cs="Sylfaen"/>
          <w:sz w:val="20"/>
          <w:lang w:val="af-ZA"/>
        </w:rPr>
        <w:t xml:space="preserve">Պատվիրատուի ղեկավարը </w:t>
      </w:r>
      <w:r w:rsidRPr="004E3618">
        <w:rPr>
          <w:rFonts w:ascii="GHEA Grapalat" w:hAnsi="GHEA Grapalat" w:cs="Sylfaen"/>
          <w:sz w:val="20"/>
          <w:lang w:val="hy-AM"/>
        </w:rPr>
        <w:t>պայմանագրի կամ որակավորման</w:t>
      </w:r>
      <w:r w:rsidRPr="004E3618">
        <w:rPr>
          <w:rFonts w:ascii="GHEA Grapalat" w:hAnsi="GHEA Grapalat" w:cs="Sylfaen"/>
          <w:sz w:val="20"/>
          <w:lang w:val="af-ZA"/>
        </w:rPr>
        <w:t xml:space="preserve"> ապահովման </w:t>
      </w:r>
      <w:r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r w:rsidRPr="005E1F72">
        <w:rPr>
          <w:rFonts w:ascii="GHEA Grapalat" w:hAnsi="GHEA Grapalat" w:cs="Sylfaen"/>
          <w:sz w:val="20"/>
        </w:rPr>
        <w:t>որոշման</w:t>
      </w:r>
      <w:r w:rsidRPr="005E1F72">
        <w:rPr>
          <w:rFonts w:ascii="GHEA Grapalat" w:hAnsi="GHEA Grapalat" w:cs="Sylfaen"/>
          <w:sz w:val="20"/>
          <w:lang w:val="af-ZA"/>
        </w:rPr>
        <w:t xml:space="preserve"> </w:t>
      </w:r>
      <w:r w:rsidRPr="005E1F72">
        <w:rPr>
          <w:rFonts w:ascii="GHEA Grapalat" w:hAnsi="GHEA Grapalat" w:cs="Sylfaen"/>
          <w:sz w:val="20"/>
        </w:rPr>
        <w:t>հիման</w:t>
      </w:r>
      <w:r w:rsidRPr="005E1F72">
        <w:rPr>
          <w:rFonts w:ascii="GHEA Grapalat" w:hAnsi="GHEA Grapalat" w:cs="Sylfaen"/>
          <w:sz w:val="20"/>
          <w:lang w:val="af-ZA"/>
        </w:rPr>
        <w:t xml:space="preserve"> </w:t>
      </w:r>
      <w:r w:rsidRPr="005E1F72">
        <w:rPr>
          <w:rFonts w:ascii="GHEA Grapalat" w:hAnsi="GHEA Grapalat" w:cs="Sylfaen"/>
          <w:sz w:val="20"/>
        </w:rPr>
        <w:t>վրա</w:t>
      </w:r>
      <w:r w:rsidRPr="005C2865">
        <w:rPr>
          <w:rStyle w:val="FootnoteReference"/>
          <w:rFonts w:ascii="GHEA Grapalat" w:hAnsi="GHEA Grapalat" w:cs="Sylfaen"/>
          <w:color w:val="FFFFFF"/>
          <w:sz w:val="20"/>
        </w:rPr>
        <w:footnoteReference w:id="15"/>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ընթացակարգը</w:t>
      </w:r>
      <w:r w:rsidRPr="0093002B">
        <w:rPr>
          <w:rFonts w:ascii="GHEA Grapalat" w:hAnsi="GHEA Grapalat" w:cs="Sylfaen"/>
          <w:sz w:val="20"/>
          <w:lang w:val="af-ZA"/>
        </w:rPr>
        <w:t xml:space="preserve"> </w:t>
      </w:r>
      <w:r w:rsidRPr="0093002B">
        <w:rPr>
          <w:rFonts w:ascii="GHEA Grapalat" w:hAnsi="GHEA Grapalat" w:cs="Sylfaen"/>
          <w:sz w:val="20"/>
        </w:rPr>
        <w:t>Օրենքի</w:t>
      </w:r>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հոդվածի</w:t>
      </w:r>
      <w:r w:rsidRPr="0093002B">
        <w:rPr>
          <w:rFonts w:ascii="GHEA Grapalat" w:hAnsi="GHEA Grapalat" w:cs="Sylfaen"/>
          <w:sz w:val="20"/>
          <w:lang w:val="af-ZA"/>
        </w:rPr>
        <w:t xml:space="preserve"> 1-</w:t>
      </w:r>
      <w:r w:rsidRPr="0093002B">
        <w:rPr>
          <w:rFonts w:ascii="GHEA Grapalat" w:hAnsi="GHEA Grapalat" w:cs="Sylfaen"/>
          <w:sz w:val="20"/>
        </w:rPr>
        <w:t>ին</w:t>
      </w:r>
      <w:r w:rsidRPr="0093002B">
        <w:rPr>
          <w:rFonts w:ascii="GHEA Grapalat" w:hAnsi="GHEA Grapalat" w:cs="Sylfaen"/>
          <w:sz w:val="20"/>
          <w:lang w:val="af-ZA"/>
        </w:rPr>
        <w:t xml:space="preserve"> </w:t>
      </w:r>
      <w:r w:rsidRPr="0093002B">
        <w:rPr>
          <w:rFonts w:ascii="GHEA Grapalat" w:hAnsi="GHEA Grapalat" w:cs="Sylfaen"/>
          <w:sz w:val="20"/>
        </w:rPr>
        <w:t>մասի</w:t>
      </w:r>
      <w:r w:rsidRPr="0093002B">
        <w:rPr>
          <w:rFonts w:ascii="GHEA Grapalat" w:hAnsi="GHEA Grapalat" w:cs="Sylfaen"/>
          <w:sz w:val="20"/>
          <w:lang w:val="af-ZA"/>
        </w:rPr>
        <w:t xml:space="preserve"> 4-</w:t>
      </w:r>
      <w:r w:rsidRPr="0093002B">
        <w:rPr>
          <w:rFonts w:ascii="GHEA Grapalat" w:hAnsi="GHEA Grapalat" w:cs="Sylfaen"/>
          <w:sz w:val="20"/>
        </w:rPr>
        <w:t>րդ</w:t>
      </w:r>
      <w:r w:rsidRPr="0093002B">
        <w:rPr>
          <w:rFonts w:ascii="GHEA Grapalat" w:hAnsi="GHEA Grapalat" w:cs="Sylfaen"/>
          <w:sz w:val="20"/>
          <w:lang w:val="af-ZA"/>
        </w:rPr>
        <w:t xml:space="preserve"> </w:t>
      </w:r>
      <w:r w:rsidRPr="0093002B">
        <w:rPr>
          <w:rFonts w:ascii="GHEA Grapalat" w:hAnsi="GHEA Grapalat" w:cs="Sylfaen"/>
          <w:sz w:val="20"/>
        </w:rPr>
        <w:t>կետի</w:t>
      </w:r>
      <w:r w:rsidRPr="0093002B">
        <w:rPr>
          <w:rFonts w:ascii="GHEA Grapalat" w:hAnsi="GHEA Grapalat" w:cs="Sylfaen"/>
          <w:sz w:val="20"/>
          <w:lang w:val="af-ZA"/>
        </w:rPr>
        <w:t xml:space="preserve"> </w:t>
      </w:r>
      <w:r w:rsidRPr="0093002B">
        <w:rPr>
          <w:rFonts w:ascii="GHEA Grapalat" w:hAnsi="GHEA Grapalat" w:cs="Sylfaen"/>
          <w:sz w:val="20"/>
        </w:rPr>
        <w:t>հիման</w:t>
      </w:r>
      <w:r w:rsidRPr="0093002B">
        <w:rPr>
          <w:rFonts w:ascii="GHEA Grapalat" w:hAnsi="GHEA Grapalat" w:cs="Sylfaen"/>
          <w:sz w:val="20"/>
          <w:lang w:val="af-ZA"/>
        </w:rPr>
        <w:t xml:space="preserve"> </w:t>
      </w:r>
      <w:r w:rsidRPr="0093002B">
        <w:rPr>
          <w:rFonts w:ascii="GHEA Grapalat" w:hAnsi="GHEA Grapalat" w:cs="Sylfaen"/>
          <w:sz w:val="20"/>
        </w:rPr>
        <w:t>վրա</w:t>
      </w:r>
      <w:r w:rsidRPr="0093002B">
        <w:rPr>
          <w:rFonts w:ascii="GHEA Grapalat" w:hAnsi="GHEA Grapalat" w:cs="Sylfaen"/>
          <w:sz w:val="20"/>
          <w:lang w:val="af-ZA"/>
        </w:rPr>
        <w:t xml:space="preserve"> </w:t>
      </w:r>
      <w:r w:rsidRPr="0093002B">
        <w:rPr>
          <w:rFonts w:ascii="GHEA Grapalat" w:hAnsi="GHEA Grapalat" w:cs="Sylfaen"/>
          <w:sz w:val="20"/>
        </w:rPr>
        <w:t>հայտարարվում</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r w:rsidRPr="0093002B">
        <w:rPr>
          <w:rFonts w:ascii="GHEA Grapalat" w:hAnsi="GHEA Grapalat" w:cs="Sylfaen"/>
          <w:sz w:val="20"/>
        </w:rPr>
        <w:t>չկայացած</w:t>
      </w:r>
      <w:r w:rsidRPr="0093002B">
        <w:rPr>
          <w:rFonts w:ascii="GHEA Grapalat" w:hAnsi="GHEA Grapalat" w:cs="Sylfaen"/>
          <w:sz w:val="20"/>
          <w:lang w:val="af-ZA"/>
        </w:rPr>
        <w:t xml:space="preserve">, </w:t>
      </w:r>
      <w:r w:rsidRPr="0093002B">
        <w:rPr>
          <w:rFonts w:ascii="GHEA Grapalat" w:hAnsi="GHEA Grapalat" w:cs="Sylfaen"/>
          <w:sz w:val="20"/>
        </w:rPr>
        <w:t>եթե</w:t>
      </w:r>
      <w:r w:rsidRPr="0093002B">
        <w:rPr>
          <w:rFonts w:ascii="GHEA Grapalat" w:hAnsi="GHEA Grapalat" w:cs="Sylfaen"/>
          <w:sz w:val="20"/>
          <w:lang w:val="af-ZA"/>
        </w:rPr>
        <w:t xml:space="preserve"> </w:t>
      </w:r>
      <w:r w:rsidRPr="0093002B">
        <w:rPr>
          <w:rFonts w:ascii="GHEA Grapalat" w:hAnsi="GHEA Grapalat" w:cs="Sylfaen"/>
          <w:sz w:val="20"/>
        </w:rPr>
        <w:t>սույն</w:t>
      </w:r>
      <w:r w:rsidRPr="0093002B">
        <w:rPr>
          <w:rFonts w:ascii="GHEA Grapalat" w:hAnsi="GHEA Grapalat" w:cs="Sylfaen"/>
          <w:sz w:val="20"/>
          <w:lang w:val="af-ZA"/>
        </w:rPr>
        <w:t xml:space="preserve"> </w:t>
      </w:r>
      <w:r w:rsidRPr="0093002B">
        <w:rPr>
          <w:rFonts w:ascii="GHEA Grapalat" w:hAnsi="GHEA Grapalat" w:cs="Sylfaen"/>
          <w:sz w:val="20"/>
        </w:rPr>
        <w:t>ընթացակարգի</w:t>
      </w:r>
      <w:r w:rsidRPr="0093002B">
        <w:rPr>
          <w:rFonts w:ascii="GHEA Grapalat" w:hAnsi="GHEA Grapalat" w:cs="Sylfaen"/>
          <w:sz w:val="20"/>
          <w:lang w:val="af-ZA"/>
        </w:rPr>
        <w:t xml:space="preserve"> </w:t>
      </w:r>
      <w:r w:rsidRPr="0093002B">
        <w:rPr>
          <w:rFonts w:ascii="GHEA Grapalat" w:hAnsi="GHEA Grapalat" w:cs="Sylfaen"/>
          <w:sz w:val="20"/>
        </w:rPr>
        <w:t>շրջանակում</w:t>
      </w:r>
      <w:r w:rsidRPr="0093002B">
        <w:rPr>
          <w:rFonts w:ascii="GHEA Grapalat" w:hAnsi="GHEA Grapalat" w:cs="Sylfaen"/>
          <w:sz w:val="20"/>
          <w:lang w:val="af-ZA"/>
        </w:rPr>
        <w:t xml:space="preserve"> </w:t>
      </w:r>
      <w:r w:rsidRPr="0093002B">
        <w:rPr>
          <w:rFonts w:ascii="GHEA Grapalat" w:hAnsi="GHEA Grapalat" w:cs="Sylfaen"/>
          <w:sz w:val="20"/>
        </w:rPr>
        <w:t>սահմանված</w:t>
      </w:r>
      <w:r w:rsidRPr="0093002B">
        <w:rPr>
          <w:rFonts w:ascii="GHEA Grapalat" w:hAnsi="GHEA Grapalat" w:cs="Sylfaen"/>
          <w:sz w:val="20"/>
          <w:lang w:val="af-ZA"/>
        </w:rPr>
        <w:t xml:space="preserve"> </w:t>
      </w:r>
      <w:r w:rsidRPr="0093002B">
        <w:rPr>
          <w:rFonts w:ascii="GHEA Grapalat" w:hAnsi="GHEA Grapalat" w:cs="Sylfaen"/>
          <w:sz w:val="20"/>
        </w:rPr>
        <w:t>հայտերի</w:t>
      </w:r>
      <w:r w:rsidRPr="0093002B">
        <w:rPr>
          <w:rFonts w:ascii="GHEA Grapalat" w:hAnsi="GHEA Grapalat" w:cs="Sylfaen"/>
          <w:sz w:val="20"/>
          <w:lang w:val="af-ZA"/>
        </w:rPr>
        <w:t xml:space="preserve"> </w:t>
      </w:r>
      <w:r w:rsidRPr="0093002B">
        <w:rPr>
          <w:rFonts w:ascii="GHEA Grapalat" w:hAnsi="GHEA Grapalat" w:cs="Sylfaen"/>
          <w:sz w:val="20"/>
        </w:rPr>
        <w:t>ներկայացման</w:t>
      </w:r>
      <w:r w:rsidRPr="0093002B">
        <w:rPr>
          <w:rFonts w:ascii="GHEA Grapalat" w:hAnsi="GHEA Grapalat" w:cs="Sylfaen"/>
          <w:sz w:val="20"/>
          <w:lang w:val="af-ZA"/>
        </w:rPr>
        <w:t xml:space="preserve"> </w:t>
      </w:r>
      <w:r w:rsidRPr="0093002B">
        <w:rPr>
          <w:rFonts w:ascii="GHEA Grapalat" w:hAnsi="GHEA Grapalat" w:cs="Sylfaen"/>
          <w:sz w:val="20"/>
        </w:rPr>
        <w:t>վերջնաժամկետը</w:t>
      </w:r>
      <w:r w:rsidRPr="0093002B">
        <w:rPr>
          <w:rFonts w:ascii="GHEA Grapalat" w:hAnsi="GHEA Grapalat" w:cs="Sylfaen"/>
          <w:sz w:val="20"/>
          <w:lang w:val="af-ZA"/>
        </w:rPr>
        <w:t xml:space="preserve"> </w:t>
      </w:r>
      <w:r w:rsidRPr="0093002B">
        <w:rPr>
          <w:rFonts w:ascii="GHEA Grapalat" w:hAnsi="GHEA Grapalat" w:cs="Sylfaen"/>
          <w:sz w:val="20"/>
        </w:rPr>
        <w:t>լրանալու</w:t>
      </w:r>
      <w:r w:rsidRPr="0093002B">
        <w:rPr>
          <w:rFonts w:ascii="GHEA Grapalat" w:hAnsi="GHEA Grapalat" w:cs="Sylfaen"/>
          <w:sz w:val="20"/>
          <w:lang w:val="af-ZA"/>
        </w:rPr>
        <w:t xml:space="preserve"> </w:t>
      </w:r>
      <w:r w:rsidRPr="0093002B">
        <w:rPr>
          <w:rFonts w:ascii="GHEA Grapalat" w:hAnsi="GHEA Grapalat" w:cs="Sylfaen"/>
          <w:sz w:val="20"/>
        </w:rPr>
        <w:t>պահի</w:t>
      </w:r>
      <w:r w:rsidRPr="0093002B">
        <w:rPr>
          <w:rFonts w:ascii="GHEA Grapalat" w:hAnsi="GHEA Grapalat" w:cs="Sylfaen"/>
          <w:sz w:val="20"/>
          <w:lang w:val="af-ZA"/>
        </w:rPr>
        <w:t xml:space="preserve"> </w:t>
      </w:r>
      <w:r w:rsidRPr="0093002B">
        <w:rPr>
          <w:rFonts w:ascii="GHEA Grapalat" w:hAnsi="GHEA Grapalat" w:cs="Sylfaen"/>
          <w:sz w:val="20"/>
        </w:rPr>
        <w:t>դրությամբ</w:t>
      </w:r>
      <w:r w:rsidRPr="0093002B">
        <w:rPr>
          <w:rFonts w:ascii="GHEA Grapalat" w:hAnsi="GHEA Grapalat" w:cs="Sylfaen"/>
          <w:sz w:val="20"/>
          <w:lang w:val="af-ZA"/>
        </w:rPr>
        <w:t xml:space="preserve"> </w:t>
      </w:r>
      <w:r w:rsidRPr="0093002B">
        <w:rPr>
          <w:rFonts w:ascii="GHEA Grapalat" w:hAnsi="GHEA Grapalat" w:cs="Sylfaen"/>
          <w:sz w:val="20"/>
        </w:rPr>
        <w:t>էլեկտրոնային</w:t>
      </w:r>
      <w:r w:rsidRPr="0093002B">
        <w:rPr>
          <w:rFonts w:ascii="GHEA Grapalat" w:hAnsi="GHEA Grapalat" w:cs="Sylfaen"/>
          <w:sz w:val="20"/>
          <w:lang w:val="af-ZA"/>
        </w:rPr>
        <w:t xml:space="preserve"> </w:t>
      </w:r>
      <w:r w:rsidRPr="0093002B">
        <w:rPr>
          <w:rFonts w:ascii="GHEA Grapalat" w:hAnsi="GHEA Grapalat" w:cs="Sylfaen"/>
          <w:sz w:val="20"/>
        </w:rPr>
        <w:t>գնումների</w:t>
      </w:r>
      <w:r w:rsidRPr="0093002B">
        <w:rPr>
          <w:rFonts w:ascii="GHEA Grapalat" w:hAnsi="GHEA Grapalat" w:cs="Sylfaen"/>
          <w:sz w:val="20"/>
          <w:lang w:val="af-ZA"/>
        </w:rPr>
        <w:t xml:space="preserve"> </w:t>
      </w:r>
      <w:r w:rsidRPr="0093002B">
        <w:rPr>
          <w:rFonts w:ascii="GHEA Grapalat" w:hAnsi="GHEA Grapalat" w:cs="Sylfaen"/>
          <w:sz w:val="20"/>
        </w:rPr>
        <w:t>համակարգը</w:t>
      </w:r>
      <w:r w:rsidRPr="0093002B">
        <w:rPr>
          <w:rFonts w:ascii="GHEA Grapalat" w:hAnsi="GHEA Grapalat" w:cs="Sylfaen"/>
          <w:sz w:val="20"/>
          <w:lang w:val="af-ZA"/>
        </w:rPr>
        <w:t xml:space="preserve"> </w:t>
      </w:r>
      <w:r w:rsidRPr="0093002B">
        <w:rPr>
          <w:rFonts w:ascii="GHEA Grapalat" w:hAnsi="GHEA Grapalat" w:cs="Sylfaen"/>
          <w:sz w:val="20"/>
        </w:rPr>
        <w:t>խափանված</w:t>
      </w:r>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հաջորդող</w:t>
      </w:r>
      <w:r w:rsidR="00A747D4" w:rsidRPr="0093002B">
        <w:rPr>
          <w:rFonts w:ascii="GHEA Grapalat" w:hAnsi="GHEA Grapalat" w:cs="Sylfaen"/>
          <w:sz w:val="20"/>
          <w:lang w:val="af-ZA"/>
        </w:rPr>
        <w:t xml:space="preserve"> </w:t>
      </w:r>
      <w:r w:rsidR="00A747D4" w:rsidRPr="0093002B">
        <w:rPr>
          <w:rFonts w:ascii="GHEA Grapalat" w:hAnsi="GHEA Grapalat" w:cs="Sylfaen"/>
          <w:sz w:val="20"/>
        </w:rPr>
        <w:t>աշխատանքային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2C193738" w14:textId="77777777" w:rsidR="00996C19" w:rsidRPr="0093002B" w:rsidRDefault="00996C19" w:rsidP="00EF3662">
      <w:pPr>
        <w:jc w:val="center"/>
        <w:rPr>
          <w:rFonts w:ascii="GHEA Grapalat" w:hAnsi="GHEA Grapalat"/>
          <w:b/>
          <w:sz w:val="20"/>
          <w:lang w:val="af-ZA"/>
        </w:rPr>
      </w:pP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rPr>
        <w:t>ոք</w:t>
      </w:r>
      <w:r w:rsidRPr="0093002B">
        <w:rPr>
          <w:rFonts w:ascii="GHEA Grapalat" w:hAnsi="GHEA Grapalat"/>
          <w:sz w:val="20"/>
          <w:szCs w:val="20"/>
          <w:lang w:val="es-ES"/>
        </w:rPr>
        <w:t xml:space="preserve"> </w:t>
      </w:r>
      <w:r w:rsidRPr="0093002B">
        <w:rPr>
          <w:rFonts w:ascii="GHEA Grapalat" w:hAnsi="GHEA Grapalat"/>
          <w:sz w:val="20"/>
          <w:szCs w:val="20"/>
        </w:rPr>
        <w:t>իրավունք</w:t>
      </w:r>
      <w:r w:rsidRPr="0093002B">
        <w:rPr>
          <w:rFonts w:ascii="GHEA Grapalat" w:hAnsi="GHEA Grapalat"/>
          <w:sz w:val="20"/>
          <w:szCs w:val="20"/>
          <w:lang w:val="es-ES"/>
        </w:rPr>
        <w:t xml:space="preserve"> </w:t>
      </w:r>
      <w:r w:rsidRPr="0093002B">
        <w:rPr>
          <w:rFonts w:ascii="GHEA Grapalat" w:hAnsi="GHEA Grapalat"/>
          <w:sz w:val="20"/>
          <w:szCs w:val="20"/>
        </w:rPr>
        <w:t>ունի</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հայտերի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վերջնաժամկետը</w:t>
      </w:r>
      <w:r w:rsidRPr="0093002B">
        <w:rPr>
          <w:rFonts w:ascii="GHEA Grapalat" w:hAnsi="GHEA Grapalat"/>
          <w:sz w:val="20"/>
          <w:szCs w:val="20"/>
          <w:lang w:val="es-ES"/>
        </w:rPr>
        <w:t xml:space="preserve"> </w:t>
      </w:r>
      <w:r w:rsidRPr="0093002B">
        <w:rPr>
          <w:rFonts w:ascii="GHEA Grapalat" w:hAnsi="GHEA Grapalat"/>
          <w:sz w:val="20"/>
          <w:szCs w:val="20"/>
        </w:rPr>
        <w:t>բողոքարկելու</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առարկայի</w:t>
      </w:r>
      <w:r w:rsidRPr="0093002B">
        <w:rPr>
          <w:rFonts w:ascii="GHEA Grapalat" w:hAnsi="GHEA Grapalat"/>
          <w:sz w:val="20"/>
          <w:szCs w:val="20"/>
          <w:lang w:val="es-ES"/>
        </w:rPr>
        <w:t xml:space="preserve"> </w:t>
      </w:r>
      <w:r w:rsidRPr="0093002B">
        <w:rPr>
          <w:rFonts w:ascii="GHEA Grapalat" w:hAnsi="GHEA Grapalat"/>
          <w:sz w:val="20"/>
          <w:szCs w:val="20"/>
        </w:rPr>
        <w:t>բնութագրերը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վարչական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w:t>
      </w:r>
      <w:r w:rsidRPr="0093002B">
        <w:rPr>
          <w:rFonts w:ascii="GHEA Grapalat" w:hAnsi="GHEA Grapalat"/>
          <w:sz w:val="20"/>
          <w:szCs w:val="20"/>
          <w:lang w:val="es-ES"/>
        </w:rPr>
        <w:t xml:space="preserve"> </w:t>
      </w:r>
      <w:r w:rsidRPr="0093002B">
        <w:rPr>
          <w:rFonts w:ascii="GHEA Grapalat" w:hAnsi="GHEA Grapalat"/>
          <w:sz w:val="20"/>
          <w:szCs w:val="20"/>
        </w:rPr>
        <w:t>չեն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դրանք</w:t>
      </w:r>
      <w:r w:rsidRPr="0093002B">
        <w:rPr>
          <w:rFonts w:ascii="GHEA Grapalat" w:hAnsi="GHEA Grapalat"/>
          <w:sz w:val="20"/>
          <w:szCs w:val="20"/>
          <w:lang w:val="es-ES"/>
        </w:rPr>
        <w:t xml:space="preserve"> </w:t>
      </w:r>
      <w:r w:rsidRPr="0093002B">
        <w:rPr>
          <w:rFonts w:ascii="GHEA Grapalat" w:hAnsi="GHEA Grapalat"/>
          <w:sz w:val="20"/>
          <w:szCs w:val="20"/>
        </w:rPr>
        <w:t>կարգավորվում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քաղաքացիաիրավական</w:t>
      </w:r>
      <w:r w:rsidRPr="0093002B">
        <w:rPr>
          <w:rFonts w:ascii="GHEA Grapalat" w:hAnsi="GHEA Grapalat"/>
          <w:sz w:val="20"/>
          <w:szCs w:val="20"/>
          <w:lang w:val="es-ES"/>
        </w:rPr>
        <w:t xml:space="preserve"> </w:t>
      </w:r>
      <w:r w:rsidRPr="0093002B">
        <w:rPr>
          <w:rFonts w:ascii="GHEA Grapalat" w:hAnsi="GHEA Grapalat"/>
          <w:sz w:val="20"/>
          <w:szCs w:val="20"/>
        </w:rPr>
        <w:t>հարաբերությունները</w:t>
      </w:r>
      <w:r w:rsidRPr="0093002B">
        <w:rPr>
          <w:rFonts w:ascii="GHEA Grapalat" w:hAnsi="GHEA Grapalat"/>
          <w:sz w:val="20"/>
          <w:szCs w:val="20"/>
          <w:lang w:val="es-ES"/>
        </w:rPr>
        <w:t xml:space="preserve"> </w:t>
      </w:r>
      <w:r w:rsidRPr="0093002B">
        <w:rPr>
          <w:rFonts w:ascii="GHEA Grapalat" w:hAnsi="GHEA Grapalat"/>
          <w:sz w:val="20"/>
          <w:szCs w:val="20"/>
        </w:rPr>
        <w:t>կարգավորող</w:t>
      </w:r>
      <w:r w:rsidRPr="0093002B">
        <w:rPr>
          <w:rFonts w:ascii="GHEA Grapalat" w:hAnsi="GHEA Grapalat"/>
          <w:sz w:val="20"/>
          <w:szCs w:val="20"/>
          <w:lang w:val="es-ES"/>
        </w:rPr>
        <w:t xml:space="preserve"> </w:t>
      </w:r>
      <w:r w:rsidRPr="0093002B">
        <w:rPr>
          <w:rFonts w:ascii="GHEA Grapalat" w:hAnsi="GHEA Grapalat"/>
          <w:sz w:val="20"/>
          <w:szCs w:val="20"/>
        </w:rPr>
        <w:t>օրենսդրությամբ</w:t>
      </w:r>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կատարած</w:t>
      </w:r>
      <w:r w:rsidRPr="0093002B">
        <w:rPr>
          <w:rFonts w:ascii="GHEA Grapalat" w:hAnsi="GHEA Grapalat"/>
          <w:sz w:val="20"/>
          <w:szCs w:val="20"/>
          <w:lang w:val="es-ES"/>
        </w:rPr>
        <w:t xml:space="preserve"> </w:t>
      </w:r>
      <w:r w:rsidRPr="0093002B">
        <w:rPr>
          <w:rFonts w:ascii="GHEA Grapalat" w:hAnsi="GHEA Grapalat"/>
          <w:sz w:val="20"/>
          <w:szCs w:val="20"/>
        </w:rPr>
        <w:t>գործողության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հետևանքով</w:t>
      </w:r>
      <w:r w:rsidRPr="0093002B">
        <w:rPr>
          <w:rFonts w:ascii="GHEA Grapalat" w:hAnsi="GHEA Grapalat"/>
          <w:sz w:val="20"/>
          <w:szCs w:val="20"/>
          <w:lang w:val="es-ES"/>
        </w:rPr>
        <w:t xml:space="preserve"> </w:t>
      </w:r>
      <w:r w:rsidRPr="0093002B">
        <w:rPr>
          <w:rFonts w:ascii="GHEA Grapalat" w:hAnsi="GHEA Grapalat"/>
          <w:sz w:val="20"/>
          <w:szCs w:val="20"/>
        </w:rPr>
        <w:t>պատճառված</w:t>
      </w:r>
      <w:r w:rsidRPr="0093002B">
        <w:rPr>
          <w:rFonts w:ascii="GHEA Grapalat" w:hAnsi="GHEA Grapalat"/>
          <w:sz w:val="20"/>
          <w:szCs w:val="20"/>
          <w:lang w:val="es-ES"/>
        </w:rPr>
        <w:t xml:space="preserve"> </w:t>
      </w:r>
      <w:r w:rsidRPr="0093002B">
        <w:rPr>
          <w:rFonts w:ascii="GHEA Grapalat" w:hAnsi="GHEA Grapalat"/>
          <w:sz w:val="20"/>
          <w:szCs w:val="20"/>
        </w:rPr>
        <w:t>վնասները</w:t>
      </w:r>
      <w:r w:rsidRPr="0093002B">
        <w:rPr>
          <w:rFonts w:ascii="GHEA Grapalat" w:hAnsi="GHEA Grapalat"/>
          <w:sz w:val="20"/>
          <w:szCs w:val="20"/>
          <w:lang w:val="es-ES"/>
        </w:rPr>
        <w:t xml:space="preserve"> </w:t>
      </w:r>
      <w:r w:rsidRPr="0093002B">
        <w:rPr>
          <w:rFonts w:ascii="GHEA Grapalat" w:hAnsi="GHEA Grapalat"/>
          <w:sz w:val="20"/>
          <w:szCs w:val="20"/>
        </w:rPr>
        <w:t>հատուցվում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Հայաստանի</w:t>
      </w:r>
      <w:r w:rsidRPr="0093002B">
        <w:rPr>
          <w:rFonts w:ascii="GHEA Grapalat" w:hAnsi="GHEA Grapalat"/>
          <w:sz w:val="20"/>
          <w:szCs w:val="20"/>
          <w:lang w:val="es-ES"/>
        </w:rPr>
        <w:t xml:space="preserve"> </w:t>
      </w:r>
      <w:r w:rsidRPr="0093002B">
        <w:rPr>
          <w:rFonts w:ascii="GHEA Grapalat" w:hAnsi="GHEA Grapalat"/>
          <w:sz w:val="20"/>
          <w:szCs w:val="20"/>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rPr>
        <w:t>քաղաքացիական</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պայմանագիրը</w:t>
      </w:r>
      <w:r w:rsidRPr="0093002B">
        <w:rPr>
          <w:rFonts w:ascii="GHEA Grapalat" w:hAnsi="GHEA Grapalat"/>
          <w:sz w:val="20"/>
          <w:szCs w:val="20"/>
          <w:lang w:val="es-ES"/>
        </w:rPr>
        <w:t xml:space="preserve"> </w:t>
      </w:r>
      <w:r w:rsidRPr="0093002B">
        <w:rPr>
          <w:rFonts w:ascii="GHEA Grapalat" w:hAnsi="GHEA Grapalat"/>
          <w:sz w:val="20"/>
          <w:szCs w:val="20"/>
        </w:rPr>
        <w:t>միակողմանի</w:t>
      </w:r>
      <w:r w:rsidRPr="0093002B">
        <w:rPr>
          <w:rFonts w:ascii="GHEA Grapalat" w:hAnsi="GHEA Grapalat"/>
          <w:sz w:val="20"/>
          <w:szCs w:val="20"/>
          <w:lang w:val="es-ES"/>
        </w:rPr>
        <w:t xml:space="preserve"> </w:t>
      </w:r>
      <w:r w:rsidRPr="0093002B">
        <w:rPr>
          <w:rFonts w:ascii="GHEA Grapalat" w:hAnsi="GHEA Grapalat"/>
          <w:sz w:val="20"/>
          <w:szCs w:val="20"/>
        </w:rPr>
        <w:t>լուծելու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որոնց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հայցային</w:t>
      </w:r>
      <w:r w:rsidRPr="0093002B">
        <w:rPr>
          <w:rFonts w:ascii="GHEA Grapalat" w:hAnsi="GHEA Grapalat"/>
          <w:sz w:val="20"/>
          <w:szCs w:val="20"/>
          <w:lang w:val="es-ES"/>
        </w:rPr>
        <w:t xml:space="preserve"> </w:t>
      </w:r>
      <w:r w:rsidRPr="0093002B">
        <w:rPr>
          <w:rFonts w:ascii="GHEA Grapalat" w:hAnsi="GHEA Grapalat"/>
          <w:sz w:val="20"/>
          <w:szCs w:val="20"/>
        </w:rPr>
        <w:t>վաղեմության</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w:t>
      </w:r>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r w:rsidRPr="0093002B">
        <w:rPr>
          <w:rFonts w:ascii="GHEA Grapalat" w:hAnsi="GHEA Grapalat" w:cs="GHEA Grapalat"/>
          <w:sz w:val="20"/>
          <w:szCs w:val="20"/>
        </w:rPr>
        <w:t>Սույն</w:t>
      </w:r>
      <w:r w:rsidRPr="0093002B">
        <w:rPr>
          <w:rFonts w:ascii="GHEA Grapalat" w:hAnsi="GHEA Grapalat"/>
          <w:sz w:val="20"/>
          <w:szCs w:val="20"/>
          <w:lang w:val="es-ES"/>
        </w:rPr>
        <w:t xml:space="preserve"> </w:t>
      </w:r>
      <w:r w:rsidRPr="0093002B">
        <w:rPr>
          <w:rFonts w:ascii="GHEA Grapalat" w:hAnsi="GHEA Grapalat" w:cs="GHEA Grapalat"/>
          <w:sz w:val="20"/>
          <w:szCs w:val="20"/>
        </w:rPr>
        <w:t>ընթացակարգի</w:t>
      </w:r>
      <w:r w:rsidRPr="0093002B">
        <w:rPr>
          <w:rFonts w:ascii="GHEA Grapalat" w:hAnsi="GHEA Grapalat"/>
          <w:sz w:val="20"/>
          <w:szCs w:val="20"/>
          <w:lang w:val="es-ES"/>
        </w:rPr>
        <w:t xml:space="preserve"> </w:t>
      </w:r>
      <w:r w:rsidRPr="0093002B">
        <w:rPr>
          <w:rFonts w:ascii="GHEA Grapalat" w:hAnsi="GHEA Grapalat" w:cs="GHEA Grapalat"/>
          <w:sz w:val="20"/>
          <w:szCs w:val="20"/>
        </w:rPr>
        <w:t>հետ</w:t>
      </w:r>
      <w:r w:rsidRPr="0093002B">
        <w:rPr>
          <w:rFonts w:ascii="GHEA Grapalat" w:hAnsi="GHEA Grapalat"/>
          <w:sz w:val="20"/>
          <w:szCs w:val="20"/>
          <w:lang w:val="es-ES"/>
        </w:rPr>
        <w:t xml:space="preserve"> </w:t>
      </w:r>
      <w:r w:rsidRPr="0093002B">
        <w:rPr>
          <w:rFonts w:ascii="GHEA Grapalat" w:hAnsi="GHEA Grapalat" w:cs="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cs="GHEA Grapalat"/>
          <w:sz w:val="20"/>
          <w:szCs w:val="20"/>
        </w:rPr>
        <w:t>վեճերը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լուծվում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Երևան</w:t>
      </w:r>
      <w:r w:rsidRPr="0093002B">
        <w:rPr>
          <w:rFonts w:ascii="GHEA Grapalat" w:hAnsi="GHEA Grapalat"/>
          <w:sz w:val="20"/>
          <w:szCs w:val="20"/>
          <w:lang w:val="es-ES"/>
        </w:rPr>
        <w:t xml:space="preserve"> </w:t>
      </w:r>
      <w:r w:rsidRPr="0093002B">
        <w:rPr>
          <w:rFonts w:ascii="GHEA Grapalat" w:hAnsi="GHEA Grapalat"/>
          <w:sz w:val="20"/>
          <w:szCs w:val="20"/>
        </w:rPr>
        <w:t>քաղաքի</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ընդհանուր</w:t>
      </w:r>
      <w:r w:rsidRPr="0093002B">
        <w:rPr>
          <w:rFonts w:ascii="GHEA Grapalat" w:hAnsi="GHEA Grapalat"/>
          <w:sz w:val="20"/>
          <w:szCs w:val="20"/>
          <w:lang w:val="es-ES"/>
        </w:rPr>
        <w:t xml:space="preserve"> </w:t>
      </w:r>
      <w:r w:rsidRPr="0093002B">
        <w:rPr>
          <w:rFonts w:ascii="GHEA Grapalat" w:hAnsi="GHEA Grapalat"/>
          <w:sz w:val="20"/>
          <w:szCs w:val="20"/>
        </w:rPr>
        <w:t>իրավասության</w:t>
      </w:r>
      <w:r w:rsidRPr="0093002B">
        <w:rPr>
          <w:rFonts w:ascii="GHEA Grapalat" w:hAnsi="GHEA Grapalat"/>
          <w:sz w:val="20"/>
          <w:szCs w:val="20"/>
          <w:lang w:val="es-ES"/>
        </w:rPr>
        <w:t xml:space="preserve"> </w:t>
      </w:r>
      <w:r w:rsidRPr="0093002B">
        <w:rPr>
          <w:rFonts w:ascii="GHEA Grapalat" w:hAnsi="GHEA Grapalat"/>
          <w:sz w:val="20"/>
          <w:szCs w:val="20"/>
        </w:rPr>
        <w:t>դատարանում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երեսուն</w:t>
      </w:r>
      <w:r w:rsidRPr="0093002B">
        <w:rPr>
          <w:rFonts w:ascii="GHEA Grapalat" w:hAnsi="GHEA Grapalat"/>
          <w:sz w:val="20"/>
          <w:szCs w:val="20"/>
          <w:lang w:val="es-ES"/>
        </w:rPr>
        <w:t xml:space="preserve"> </w:t>
      </w:r>
      <w:r w:rsidRPr="0093002B">
        <w:rPr>
          <w:rFonts w:ascii="GHEA Grapalat" w:hAnsi="GHEA Grapalat"/>
          <w:sz w:val="20"/>
          <w:szCs w:val="20"/>
        </w:rPr>
        <w:t>օրվա</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պատճառաբանված</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երկարաձգվել</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անգամ</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տասն</w:t>
      </w:r>
      <w:r w:rsidRPr="0093002B">
        <w:rPr>
          <w:rFonts w:ascii="GHEA Grapalat" w:hAnsi="GHEA Grapalat"/>
          <w:sz w:val="20"/>
          <w:szCs w:val="20"/>
          <w:lang w:val="es-ES"/>
        </w:rPr>
        <w:t xml:space="preserve"> </w:t>
      </w:r>
      <w:r w:rsidRPr="0093002B">
        <w:rPr>
          <w:rFonts w:ascii="GHEA Grapalat" w:hAnsi="GHEA Grapalat"/>
          <w:sz w:val="20"/>
          <w:szCs w:val="20"/>
        </w:rPr>
        <w:t>օրացուցային</w:t>
      </w:r>
      <w:r w:rsidRPr="0093002B">
        <w:rPr>
          <w:rFonts w:ascii="GHEA Grapalat" w:hAnsi="GHEA Grapalat"/>
          <w:sz w:val="20"/>
          <w:szCs w:val="20"/>
          <w:lang w:val="es-ES"/>
        </w:rPr>
        <w:t xml:space="preserve"> </w:t>
      </w:r>
      <w:r w:rsidRPr="0093002B">
        <w:rPr>
          <w:rFonts w:ascii="GHEA Grapalat" w:hAnsi="GHEA Grapalat"/>
          <w:sz w:val="20"/>
          <w:szCs w:val="20"/>
        </w:rPr>
        <w:t>օրով</w:t>
      </w:r>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լուծում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ներկայացվելուց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միաժամանակ</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պատասխանողից</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բոլոր</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կատարվում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կողմից</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պահանջները</w:t>
      </w:r>
      <w:r w:rsidRPr="0093002B">
        <w:rPr>
          <w:rFonts w:ascii="GHEA Grapalat" w:hAnsi="GHEA Grapalat"/>
          <w:sz w:val="20"/>
          <w:szCs w:val="20"/>
          <w:lang w:val="es-ES"/>
        </w:rPr>
        <w:t xml:space="preserve"> </w:t>
      </w:r>
      <w:r w:rsidRPr="0093002B">
        <w:rPr>
          <w:rFonts w:ascii="GHEA Grapalat" w:hAnsi="GHEA Grapalat"/>
          <w:sz w:val="20"/>
          <w:szCs w:val="20"/>
        </w:rPr>
        <w:t>չկատարվելու</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դրանում</w:t>
      </w:r>
      <w:r w:rsidRPr="0093002B">
        <w:rPr>
          <w:rFonts w:ascii="GHEA Grapalat" w:hAnsi="GHEA Grapalat"/>
          <w:sz w:val="20"/>
          <w:szCs w:val="20"/>
          <w:lang w:val="es-ES"/>
        </w:rPr>
        <w:t xml:space="preserve"> </w:t>
      </w:r>
      <w:r w:rsidRPr="0093002B">
        <w:rPr>
          <w:rFonts w:ascii="GHEA Grapalat" w:hAnsi="GHEA Grapalat"/>
          <w:sz w:val="20"/>
          <w:szCs w:val="20"/>
        </w:rPr>
        <w:t>առկա</w:t>
      </w:r>
      <w:r w:rsidRPr="0093002B">
        <w:rPr>
          <w:rFonts w:ascii="GHEA Grapalat" w:hAnsi="GHEA Grapalat"/>
          <w:sz w:val="20"/>
          <w:szCs w:val="20"/>
          <w:lang w:val="es-ES"/>
        </w:rPr>
        <w:t xml:space="preserve"> </w:t>
      </w:r>
      <w:r w:rsidRPr="0093002B">
        <w:rPr>
          <w:rFonts w:ascii="GHEA Grapalat" w:hAnsi="GHEA Grapalat"/>
          <w:sz w:val="20"/>
          <w:szCs w:val="20"/>
        </w:rPr>
        <w:t>ապացույցների</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հայցվորի</w:t>
      </w:r>
      <w:r w:rsidRPr="0093002B">
        <w:rPr>
          <w:rFonts w:ascii="GHEA Grapalat" w:hAnsi="GHEA Grapalat"/>
          <w:sz w:val="20"/>
          <w:szCs w:val="20"/>
          <w:lang w:val="es-ES"/>
        </w:rPr>
        <w:t xml:space="preserve"> </w:t>
      </w:r>
      <w:r w:rsidRPr="0093002B">
        <w:rPr>
          <w:rFonts w:ascii="GHEA Grapalat" w:hAnsi="GHEA Grapalat"/>
          <w:sz w:val="20"/>
          <w:szCs w:val="20"/>
        </w:rPr>
        <w:t>վկայակոչած</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փաստերը</w:t>
      </w:r>
      <w:r w:rsidRPr="0093002B">
        <w:rPr>
          <w:rFonts w:ascii="GHEA Grapalat" w:hAnsi="GHEA Grapalat"/>
          <w:sz w:val="20"/>
          <w:szCs w:val="20"/>
          <w:lang w:val="es-ES"/>
        </w:rPr>
        <w:t xml:space="preserve">, </w:t>
      </w:r>
      <w:r w:rsidRPr="0093002B">
        <w:rPr>
          <w:rFonts w:ascii="GHEA Grapalat" w:hAnsi="GHEA Grapalat"/>
          <w:sz w:val="20"/>
          <w:szCs w:val="20"/>
        </w:rPr>
        <w:t>որոնք</w:t>
      </w:r>
      <w:r w:rsidRPr="0093002B">
        <w:rPr>
          <w:rFonts w:ascii="GHEA Grapalat" w:hAnsi="GHEA Grapalat"/>
          <w:sz w:val="20"/>
          <w:szCs w:val="20"/>
          <w:lang w:val="es-ES"/>
        </w:rPr>
        <w:t xml:space="preserve"> </w:t>
      </w:r>
      <w:r w:rsidRPr="0093002B">
        <w:rPr>
          <w:rFonts w:ascii="GHEA Grapalat" w:hAnsi="GHEA Grapalat"/>
          <w:sz w:val="20"/>
          <w:szCs w:val="20"/>
        </w:rPr>
        <w:t>ենթակա</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հաստատման</w:t>
      </w:r>
      <w:r w:rsidRPr="0093002B">
        <w:rPr>
          <w:rFonts w:ascii="GHEA Grapalat" w:hAnsi="GHEA Grapalat"/>
          <w:sz w:val="20"/>
          <w:szCs w:val="20"/>
          <w:lang w:val="es-ES"/>
        </w:rPr>
        <w:t xml:space="preserve"> </w:t>
      </w:r>
      <w:r w:rsidRPr="0093002B">
        <w:rPr>
          <w:rFonts w:ascii="GHEA Grapalat" w:hAnsi="GHEA Grapalat"/>
          <w:sz w:val="20"/>
          <w:szCs w:val="20"/>
        </w:rPr>
        <w:t>պատասխանողի</w:t>
      </w:r>
      <w:r w:rsidRPr="0093002B">
        <w:rPr>
          <w:rFonts w:ascii="GHEA Grapalat" w:hAnsi="GHEA Grapalat"/>
          <w:sz w:val="20"/>
          <w:szCs w:val="20"/>
          <w:lang w:val="es-ES"/>
        </w:rPr>
        <w:t xml:space="preserve"> </w:t>
      </w:r>
      <w:r w:rsidRPr="0093002B">
        <w:rPr>
          <w:rFonts w:ascii="GHEA Grapalat" w:hAnsi="GHEA Grapalat"/>
          <w:sz w:val="20"/>
          <w:szCs w:val="20"/>
        </w:rPr>
        <w:t>տիրապետման</w:t>
      </w:r>
      <w:r w:rsidRPr="0093002B">
        <w:rPr>
          <w:rFonts w:ascii="GHEA Grapalat" w:hAnsi="GHEA Grapalat"/>
          <w:sz w:val="20"/>
          <w:szCs w:val="20"/>
          <w:lang w:val="es-ES"/>
        </w:rPr>
        <w:t xml:space="preserve"> </w:t>
      </w:r>
      <w:r w:rsidRPr="0093002B">
        <w:rPr>
          <w:rFonts w:ascii="GHEA Grapalat" w:hAnsi="GHEA Grapalat"/>
          <w:sz w:val="20"/>
          <w:szCs w:val="20"/>
        </w:rPr>
        <w:t>տակ</w:t>
      </w:r>
      <w:r w:rsidRPr="0093002B">
        <w:rPr>
          <w:rFonts w:ascii="GHEA Grapalat" w:hAnsi="GHEA Grapalat"/>
          <w:sz w:val="20"/>
          <w:szCs w:val="20"/>
          <w:lang w:val="es-ES"/>
        </w:rPr>
        <w:t xml:space="preserve"> </w:t>
      </w:r>
      <w:r w:rsidRPr="0093002B">
        <w:rPr>
          <w:rFonts w:ascii="GHEA Grapalat" w:hAnsi="GHEA Grapalat"/>
          <w:sz w:val="20"/>
          <w:szCs w:val="20"/>
        </w:rPr>
        <w:t>գտնվող</w:t>
      </w:r>
      <w:r w:rsidRPr="0093002B">
        <w:rPr>
          <w:rFonts w:ascii="GHEA Grapalat" w:hAnsi="GHEA Grapalat"/>
          <w:sz w:val="20"/>
          <w:szCs w:val="20"/>
          <w:lang w:val="es-ES"/>
        </w:rPr>
        <w:t xml:space="preserve"> </w:t>
      </w:r>
      <w:r w:rsidRPr="0093002B">
        <w:rPr>
          <w:rFonts w:ascii="GHEA Grapalat" w:hAnsi="GHEA Grapalat"/>
          <w:sz w:val="20"/>
          <w:szCs w:val="20"/>
        </w:rPr>
        <w:t>ապացույցներով</w:t>
      </w:r>
      <w:r w:rsidRPr="0093002B">
        <w:rPr>
          <w:rFonts w:ascii="GHEA Grapalat" w:hAnsi="GHEA Grapalat"/>
          <w:sz w:val="20"/>
          <w:szCs w:val="20"/>
          <w:lang w:val="es-ES"/>
        </w:rPr>
        <w:t xml:space="preserve">, </w:t>
      </w:r>
      <w:r w:rsidRPr="0093002B">
        <w:rPr>
          <w:rFonts w:ascii="GHEA Grapalat" w:hAnsi="GHEA Grapalat"/>
          <w:sz w:val="20"/>
          <w:szCs w:val="20"/>
        </w:rPr>
        <w:t>համարվում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հաստատված</w:t>
      </w:r>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գործընթացին</w:t>
      </w:r>
      <w:r w:rsidRPr="0093002B">
        <w:rPr>
          <w:rFonts w:ascii="GHEA Grapalat" w:hAnsi="GHEA Grapalat"/>
          <w:sz w:val="20"/>
          <w:szCs w:val="20"/>
          <w:lang w:val="es-ES"/>
        </w:rPr>
        <w:t xml:space="preserve"> </w:t>
      </w:r>
      <w:r w:rsidRPr="0093002B">
        <w:rPr>
          <w:rFonts w:ascii="GHEA Grapalat" w:hAnsi="GHEA Grapalat"/>
          <w:sz w:val="20"/>
          <w:szCs w:val="20"/>
        </w:rPr>
        <w:t>վերաբերող՝</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վեճերի</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 xml:space="preserve"> </w:t>
      </w:r>
      <w:r w:rsidRPr="0093002B">
        <w:rPr>
          <w:rFonts w:ascii="GHEA Grapalat" w:hAnsi="GHEA Grapalat"/>
          <w:sz w:val="20"/>
          <w:szCs w:val="20"/>
        </w:rPr>
        <w:t>քննվող</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միացնում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մեկ</w:t>
      </w:r>
      <w:r w:rsidRPr="0093002B">
        <w:rPr>
          <w:rFonts w:ascii="GHEA Grapalat" w:hAnsi="GHEA Grapalat"/>
          <w:sz w:val="20"/>
          <w:szCs w:val="20"/>
          <w:lang w:val="es-ES"/>
        </w:rPr>
        <w:t xml:space="preserve"> </w:t>
      </w:r>
      <w:r w:rsidRPr="0093002B">
        <w:rPr>
          <w:rFonts w:ascii="GHEA Grapalat" w:hAnsi="GHEA Grapalat"/>
          <w:sz w:val="20"/>
          <w:szCs w:val="20"/>
        </w:rPr>
        <w:t>վարույթում</w:t>
      </w:r>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 xml:space="preserve"> </w:t>
      </w:r>
      <w:r w:rsidRPr="0093002B">
        <w:rPr>
          <w:rFonts w:ascii="GHEA Grapalat" w:hAnsi="GHEA Grapalat"/>
          <w:sz w:val="20"/>
          <w:szCs w:val="20"/>
        </w:rPr>
        <w:t>նշելով</w:t>
      </w:r>
      <w:r w:rsidRPr="0093002B">
        <w:rPr>
          <w:rFonts w:ascii="GHEA Grapalat" w:hAnsi="GHEA Grapalat"/>
          <w:sz w:val="20"/>
          <w:szCs w:val="20"/>
          <w:lang w:val="es-ES"/>
        </w:rPr>
        <w:t xml:space="preserve"> </w:t>
      </w:r>
      <w:r w:rsidRPr="0093002B">
        <w:rPr>
          <w:rFonts w:ascii="GHEA Grapalat" w:hAnsi="GHEA Grapalat"/>
          <w:sz w:val="20"/>
          <w:szCs w:val="20"/>
        </w:rPr>
        <w:t>կասեցման</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պատասխանը</w:t>
      </w:r>
      <w:r w:rsidRPr="0093002B">
        <w:rPr>
          <w:rFonts w:ascii="GHEA Grapalat" w:hAnsi="GHEA Grapalat"/>
          <w:sz w:val="20"/>
          <w:szCs w:val="20"/>
          <w:lang w:val="es-ES"/>
        </w:rPr>
        <w:t xml:space="preserve"> </w:t>
      </w:r>
      <w:r w:rsidRPr="0093002B">
        <w:rPr>
          <w:rFonts w:ascii="GHEA Grapalat" w:hAnsi="GHEA Grapalat"/>
          <w:sz w:val="20"/>
          <w:szCs w:val="20"/>
        </w:rPr>
        <w:t>պատվիրատուն</w:t>
      </w:r>
      <w:r w:rsidRPr="0093002B">
        <w:rPr>
          <w:rFonts w:ascii="GHEA Grapalat" w:hAnsi="GHEA Grapalat"/>
          <w:sz w:val="20"/>
          <w:szCs w:val="20"/>
          <w:lang w:val="es-ES"/>
        </w:rPr>
        <w:t xml:space="preserve"> </w:t>
      </w:r>
      <w:r w:rsidRPr="0093002B">
        <w:rPr>
          <w:rFonts w:ascii="GHEA Grapalat" w:hAnsi="GHEA Grapalat"/>
          <w:sz w:val="20"/>
          <w:szCs w:val="20"/>
        </w:rPr>
        <w:t>ներկայացնում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ստանալուց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հնգօրյա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անձինք</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նրանց</w:t>
      </w:r>
      <w:r w:rsidRPr="0093002B">
        <w:rPr>
          <w:rFonts w:ascii="GHEA Grapalat" w:hAnsi="GHEA Grapalat"/>
          <w:sz w:val="20"/>
          <w:szCs w:val="20"/>
          <w:lang w:val="es-ES"/>
        </w:rPr>
        <w:t xml:space="preserve"> </w:t>
      </w:r>
      <w:r w:rsidRPr="0093002B">
        <w:rPr>
          <w:rFonts w:ascii="GHEA Grapalat" w:hAnsi="GHEA Grapalat"/>
          <w:sz w:val="20"/>
          <w:szCs w:val="20"/>
        </w:rPr>
        <w:t>ներկայացուցիչները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նիստի</w:t>
      </w:r>
      <w:r w:rsidRPr="0093002B">
        <w:rPr>
          <w:rFonts w:ascii="GHEA Grapalat" w:hAnsi="GHEA Grapalat"/>
          <w:sz w:val="20"/>
          <w:szCs w:val="20"/>
          <w:lang w:val="es-ES"/>
        </w:rPr>
        <w:t xml:space="preserve"> </w:t>
      </w:r>
      <w:r w:rsidRPr="0093002B">
        <w:rPr>
          <w:rFonts w:ascii="GHEA Grapalat" w:hAnsi="GHEA Grapalat"/>
          <w:sz w:val="20"/>
          <w:szCs w:val="20"/>
        </w:rPr>
        <w:t>ժամանակի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վայրի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Օրենսգրքով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առանձին</w:t>
      </w:r>
      <w:r w:rsidRPr="0093002B">
        <w:rPr>
          <w:rFonts w:ascii="GHEA Grapalat" w:hAnsi="GHEA Grapalat"/>
          <w:sz w:val="20"/>
          <w:szCs w:val="20"/>
          <w:lang w:val="es-ES"/>
        </w:rPr>
        <w:t xml:space="preserve"> </w:t>
      </w:r>
      <w:r w:rsidRPr="0093002B">
        <w:rPr>
          <w:rFonts w:ascii="GHEA Grapalat" w:hAnsi="GHEA Grapalat"/>
          <w:sz w:val="20"/>
          <w:szCs w:val="20"/>
        </w:rPr>
        <w:t>դատավարական</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w:t>
      </w:r>
      <w:r w:rsidRPr="0093002B">
        <w:rPr>
          <w:rFonts w:ascii="GHEA Grapalat" w:hAnsi="GHEA Grapalat"/>
          <w:sz w:val="20"/>
          <w:szCs w:val="20"/>
          <w:lang w:val="es-ES"/>
        </w:rPr>
        <w:t xml:space="preserve"> </w:t>
      </w:r>
      <w:r w:rsidRPr="0093002B">
        <w:rPr>
          <w:rFonts w:ascii="GHEA Grapalat" w:hAnsi="GHEA Grapalat"/>
          <w:sz w:val="20"/>
          <w:szCs w:val="20"/>
        </w:rPr>
        <w:t>կատարելու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ծանուցվում</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հաղորդակցության</w:t>
      </w:r>
      <w:r w:rsidRPr="0093002B">
        <w:rPr>
          <w:rFonts w:ascii="GHEA Grapalat" w:hAnsi="GHEA Grapalat"/>
          <w:sz w:val="20"/>
          <w:szCs w:val="20"/>
          <w:lang w:val="es-ES"/>
        </w:rPr>
        <w:t xml:space="preserve"> </w:t>
      </w:r>
      <w:r w:rsidRPr="0093002B">
        <w:rPr>
          <w:rFonts w:ascii="GHEA Grapalat" w:hAnsi="GHEA Grapalat"/>
          <w:sz w:val="20"/>
          <w:szCs w:val="20"/>
        </w:rPr>
        <w:t>միջոցով</w:t>
      </w:r>
      <w:r w:rsidRPr="0093002B">
        <w:rPr>
          <w:rFonts w:ascii="GHEA Grapalat" w:hAnsi="GHEA Grapalat"/>
          <w:sz w:val="20"/>
          <w:szCs w:val="20"/>
          <w:lang w:val="es-ES"/>
        </w:rPr>
        <w:t xml:space="preserve"> </w:t>
      </w:r>
      <w:r w:rsidRPr="0093002B">
        <w:rPr>
          <w:rFonts w:ascii="GHEA Grapalat" w:hAnsi="GHEA Grapalat"/>
          <w:sz w:val="20"/>
          <w:szCs w:val="20"/>
        </w:rPr>
        <w:t>ծանուցագրերը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փաստաթղթեր</w:t>
      </w:r>
      <w:r w:rsidRPr="0093002B">
        <w:rPr>
          <w:rFonts w:ascii="GHEA Grapalat" w:hAnsi="GHEA Grapalat"/>
          <w:sz w:val="20"/>
          <w:szCs w:val="20"/>
          <w:lang w:val="es-ES"/>
        </w:rPr>
        <w:t xml:space="preserve"> </w:t>
      </w:r>
      <w:r w:rsidRPr="0093002B">
        <w:rPr>
          <w:rFonts w:ascii="GHEA Grapalat" w:hAnsi="GHEA Grapalat"/>
          <w:sz w:val="20"/>
          <w:szCs w:val="20"/>
        </w:rPr>
        <w:t>Օրենսգրքի</w:t>
      </w:r>
      <w:r w:rsidRPr="0093002B">
        <w:rPr>
          <w:rFonts w:ascii="GHEA Grapalat" w:hAnsi="GHEA Grapalat"/>
          <w:sz w:val="20"/>
          <w:szCs w:val="20"/>
          <w:lang w:val="es-ES"/>
        </w:rPr>
        <w:t xml:space="preserve"> 97-</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կարգով</w:t>
      </w:r>
      <w:r w:rsidRPr="0093002B">
        <w:rPr>
          <w:rFonts w:ascii="GHEA Grapalat" w:hAnsi="GHEA Grapalat"/>
          <w:sz w:val="20"/>
          <w:szCs w:val="20"/>
          <w:lang w:val="es-ES"/>
        </w:rPr>
        <w:t xml:space="preserve"> </w:t>
      </w:r>
      <w:r w:rsidRPr="0093002B">
        <w:rPr>
          <w:rFonts w:ascii="GHEA Grapalat" w:hAnsi="GHEA Grapalat"/>
          <w:sz w:val="20"/>
          <w:szCs w:val="20"/>
        </w:rPr>
        <w:t>հայցադիմումում</w:t>
      </w:r>
      <w:r w:rsidRPr="0093002B">
        <w:rPr>
          <w:rFonts w:ascii="GHEA Grapalat" w:hAnsi="GHEA Grapalat"/>
          <w:sz w:val="20"/>
          <w:szCs w:val="20"/>
          <w:lang w:val="es-ES"/>
        </w:rPr>
        <w:t xml:space="preserve"> </w:t>
      </w:r>
      <w:r w:rsidRPr="0093002B">
        <w:rPr>
          <w:rFonts w:ascii="GHEA Grapalat" w:hAnsi="GHEA Grapalat"/>
          <w:sz w:val="20"/>
          <w:szCs w:val="20"/>
        </w:rPr>
        <w:t>նշված</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փոստին</w:t>
      </w:r>
      <w:r w:rsidRPr="0093002B">
        <w:rPr>
          <w:rFonts w:ascii="GHEA Grapalat" w:hAnsi="GHEA Grapalat"/>
          <w:sz w:val="20"/>
          <w:szCs w:val="20"/>
          <w:lang w:val="es-ES"/>
        </w:rPr>
        <w:t xml:space="preserve"> </w:t>
      </w:r>
      <w:r w:rsidRPr="0093002B">
        <w:rPr>
          <w:rFonts w:ascii="GHEA Grapalat" w:hAnsi="GHEA Grapalat"/>
          <w:sz w:val="20"/>
          <w:szCs w:val="20"/>
        </w:rPr>
        <w:t>ուղարկելու</w:t>
      </w:r>
      <w:r w:rsidRPr="0093002B">
        <w:rPr>
          <w:rFonts w:ascii="GHEA Grapalat" w:hAnsi="GHEA Grapalat"/>
          <w:sz w:val="20"/>
          <w:szCs w:val="20"/>
          <w:lang w:val="es-ES"/>
        </w:rPr>
        <w:t xml:space="preserve"> </w:t>
      </w:r>
      <w:r w:rsidRPr="0093002B">
        <w:rPr>
          <w:rFonts w:ascii="GHEA Grapalat" w:hAnsi="GHEA Grapalat"/>
          <w:sz w:val="20"/>
          <w:szCs w:val="20"/>
        </w:rPr>
        <w:t>եղանակով</w:t>
      </w:r>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բաժնով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գործերը</w:t>
      </w:r>
      <w:r w:rsidRPr="0093002B">
        <w:rPr>
          <w:rFonts w:ascii="GHEA Grapalat" w:hAnsi="GHEA Grapalat"/>
          <w:sz w:val="20"/>
          <w:szCs w:val="20"/>
          <w:lang w:val="es-ES"/>
        </w:rPr>
        <w:t xml:space="preserve"> </w:t>
      </w:r>
      <w:r w:rsidRPr="0093002B">
        <w:rPr>
          <w:rFonts w:ascii="GHEA Grapalat" w:hAnsi="GHEA Grapalat"/>
          <w:sz w:val="20"/>
          <w:szCs w:val="20"/>
        </w:rPr>
        <w:t>քննում</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դրանց</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վճիռները</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ընթացակարգով</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անձի</w:t>
      </w:r>
      <w:r w:rsidRPr="0093002B">
        <w:rPr>
          <w:rFonts w:ascii="GHEA Grapalat" w:hAnsi="GHEA Grapalat"/>
          <w:sz w:val="20"/>
          <w:szCs w:val="20"/>
          <w:lang w:val="es-ES"/>
        </w:rPr>
        <w:t xml:space="preserve"> </w:t>
      </w:r>
      <w:r w:rsidRPr="0093002B">
        <w:rPr>
          <w:rFonts w:ascii="GHEA Grapalat" w:hAnsi="GHEA Grapalat"/>
          <w:sz w:val="20"/>
          <w:szCs w:val="20"/>
        </w:rPr>
        <w:t>միջնորդությամբ</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իր</w:t>
      </w:r>
      <w:r w:rsidRPr="0093002B">
        <w:rPr>
          <w:rFonts w:ascii="GHEA Grapalat" w:hAnsi="GHEA Grapalat"/>
          <w:sz w:val="20"/>
          <w:szCs w:val="20"/>
          <w:lang w:val="es-ES"/>
        </w:rPr>
        <w:t xml:space="preserve"> </w:t>
      </w:r>
      <w:r w:rsidRPr="0093002B">
        <w:rPr>
          <w:rFonts w:ascii="GHEA Grapalat" w:hAnsi="GHEA Grapalat"/>
          <w:sz w:val="20"/>
          <w:szCs w:val="20"/>
        </w:rPr>
        <w:t>նախաձեռնությամբ</w:t>
      </w:r>
      <w:r w:rsidRPr="0093002B">
        <w:rPr>
          <w:rFonts w:ascii="GHEA Grapalat" w:hAnsi="GHEA Grapalat"/>
          <w:sz w:val="20"/>
          <w:szCs w:val="20"/>
          <w:lang w:val="es-ES"/>
        </w:rPr>
        <w:t xml:space="preserve"> </w:t>
      </w:r>
      <w:r w:rsidRPr="0093002B">
        <w:rPr>
          <w:rFonts w:ascii="GHEA Grapalat" w:hAnsi="GHEA Grapalat"/>
          <w:sz w:val="20"/>
          <w:szCs w:val="20"/>
        </w:rPr>
        <w:t>եկել</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եզրահանգման</w:t>
      </w:r>
      <w:r w:rsidRPr="0093002B">
        <w:rPr>
          <w:rFonts w:ascii="GHEA Grapalat" w:hAnsi="GHEA Grapalat"/>
          <w:sz w:val="20"/>
          <w:szCs w:val="20"/>
          <w:lang w:val="es-ES"/>
        </w:rPr>
        <w:t xml:space="preserve">, </w:t>
      </w:r>
      <w:r w:rsidRPr="0093002B">
        <w:rPr>
          <w:rFonts w:ascii="GHEA Grapalat" w:hAnsi="GHEA Grapalat"/>
          <w:sz w:val="20"/>
          <w:szCs w:val="20"/>
        </w:rPr>
        <w:t>որ</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քննել</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վերաբերյալ</w:t>
      </w:r>
      <w:r w:rsidRPr="0093002B">
        <w:rPr>
          <w:rFonts w:ascii="GHEA Grapalat" w:hAnsi="GHEA Grapalat"/>
          <w:sz w:val="20"/>
          <w:szCs w:val="20"/>
          <w:lang w:val="es-ES"/>
        </w:rPr>
        <w:t xml:space="preserve"> </w:t>
      </w:r>
      <w:r w:rsidRPr="0093002B">
        <w:rPr>
          <w:rFonts w:ascii="GHEA Grapalat" w:hAnsi="GHEA Grapalat"/>
          <w:sz w:val="20"/>
          <w:szCs w:val="20"/>
        </w:rPr>
        <w:t>միջնորդությունը</w:t>
      </w:r>
      <w:r w:rsidRPr="0093002B">
        <w:rPr>
          <w:rFonts w:ascii="GHEA Grapalat" w:hAnsi="GHEA Grapalat"/>
          <w:sz w:val="20"/>
          <w:szCs w:val="20"/>
          <w:lang w:val="es-ES"/>
        </w:rPr>
        <w:t xml:space="preserve"> </w:t>
      </w:r>
      <w:r w:rsidRPr="0093002B">
        <w:rPr>
          <w:rFonts w:ascii="GHEA Grapalat" w:hAnsi="GHEA Grapalat"/>
          <w:sz w:val="20"/>
          <w:szCs w:val="20"/>
        </w:rPr>
        <w:t>գործին</w:t>
      </w:r>
      <w:r w:rsidRPr="0093002B">
        <w:rPr>
          <w:rFonts w:ascii="GHEA Grapalat" w:hAnsi="GHEA Grapalat"/>
          <w:sz w:val="20"/>
          <w:szCs w:val="20"/>
          <w:lang w:val="es-ES"/>
        </w:rPr>
        <w:t xml:space="preserve"> </w:t>
      </w:r>
      <w:r w:rsidRPr="0093002B">
        <w:rPr>
          <w:rFonts w:ascii="GHEA Grapalat" w:hAnsi="GHEA Grapalat"/>
          <w:sz w:val="20"/>
          <w:szCs w:val="20"/>
        </w:rPr>
        <w:t>մասնակցող</w:t>
      </w:r>
      <w:r w:rsidRPr="0093002B">
        <w:rPr>
          <w:rFonts w:ascii="GHEA Grapalat" w:hAnsi="GHEA Grapalat"/>
          <w:sz w:val="20"/>
          <w:szCs w:val="20"/>
          <w:lang w:val="es-ES"/>
        </w:rPr>
        <w:t xml:space="preserve"> </w:t>
      </w:r>
      <w:r w:rsidRPr="0093002B">
        <w:rPr>
          <w:rFonts w:ascii="GHEA Grapalat" w:hAnsi="GHEA Grapalat"/>
          <w:sz w:val="20"/>
          <w:szCs w:val="20"/>
        </w:rPr>
        <w:t>անձը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ժամկետի</w:t>
      </w:r>
      <w:r w:rsidRPr="0093002B">
        <w:rPr>
          <w:rFonts w:ascii="GHEA Grapalat" w:hAnsi="GHEA Grapalat"/>
          <w:sz w:val="20"/>
          <w:szCs w:val="20"/>
          <w:lang w:val="es-ES"/>
        </w:rPr>
        <w:t xml:space="preserve"> </w:t>
      </w:r>
      <w:r w:rsidRPr="0093002B">
        <w:rPr>
          <w:rFonts w:ascii="GHEA Grapalat" w:hAnsi="GHEA Grapalat"/>
          <w:sz w:val="20"/>
          <w:szCs w:val="20"/>
        </w:rPr>
        <w:t>լրանալը</w:t>
      </w:r>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հայցադիմումի</w:t>
      </w:r>
      <w:r w:rsidRPr="0093002B">
        <w:rPr>
          <w:rFonts w:ascii="GHEA Grapalat" w:hAnsi="GHEA Grapalat"/>
          <w:sz w:val="20"/>
          <w:szCs w:val="20"/>
          <w:lang w:val="es-ES"/>
        </w:rPr>
        <w:t xml:space="preserve"> </w:t>
      </w:r>
      <w:r w:rsidRPr="0093002B">
        <w:rPr>
          <w:rFonts w:ascii="GHEA Grapalat" w:hAnsi="GHEA Grapalat"/>
          <w:sz w:val="20"/>
          <w:szCs w:val="20"/>
        </w:rPr>
        <w:t>պատասխան</w:t>
      </w:r>
      <w:r w:rsidRPr="0093002B">
        <w:rPr>
          <w:rFonts w:ascii="GHEA Grapalat" w:hAnsi="GHEA Grapalat"/>
          <w:sz w:val="20"/>
          <w:szCs w:val="20"/>
          <w:lang w:val="es-ES"/>
        </w:rPr>
        <w:t xml:space="preserve"> </w:t>
      </w:r>
      <w:r w:rsidRPr="0093002B">
        <w:rPr>
          <w:rFonts w:ascii="GHEA Grapalat" w:hAnsi="GHEA Grapalat"/>
          <w:sz w:val="20"/>
          <w:szCs w:val="20"/>
        </w:rPr>
        <w:t>ներկայացնելու</w:t>
      </w:r>
      <w:r w:rsidRPr="0093002B">
        <w:rPr>
          <w:rFonts w:ascii="GHEA Grapalat" w:hAnsi="GHEA Grapalat"/>
          <w:sz w:val="20"/>
          <w:szCs w:val="20"/>
          <w:lang w:val="es-ES"/>
        </w:rPr>
        <w:t xml:space="preserve"> </w:t>
      </w:r>
      <w:r w:rsidRPr="0093002B">
        <w:rPr>
          <w:rFonts w:ascii="GHEA Grapalat" w:hAnsi="GHEA Grapalat"/>
          <w:sz w:val="20"/>
          <w:szCs w:val="20"/>
        </w:rPr>
        <w:t>համար</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ժամկետը</w:t>
      </w:r>
      <w:r w:rsidRPr="0093002B">
        <w:rPr>
          <w:rFonts w:ascii="GHEA Grapalat" w:hAnsi="GHEA Grapalat"/>
          <w:sz w:val="20"/>
          <w:szCs w:val="20"/>
          <w:lang w:val="es-ES"/>
        </w:rPr>
        <w:t xml:space="preserve"> </w:t>
      </w:r>
      <w:r w:rsidRPr="0093002B">
        <w:rPr>
          <w:rFonts w:ascii="GHEA Grapalat" w:hAnsi="GHEA Grapalat"/>
          <w:sz w:val="20"/>
          <w:szCs w:val="20"/>
        </w:rPr>
        <w:t>լրանալուց</w:t>
      </w:r>
      <w:r w:rsidRPr="0093002B">
        <w:rPr>
          <w:rFonts w:ascii="GHEA Grapalat" w:hAnsi="GHEA Grapalat"/>
          <w:sz w:val="20"/>
          <w:szCs w:val="20"/>
          <w:lang w:val="es-ES"/>
        </w:rPr>
        <w:t xml:space="preserve"> </w:t>
      </w:r>
      <w:r w:rsidRPr="0093002B">
        <w:rPr>
          <w:rFonts w:ascii="GHEA Grapalat" w:hAnsi="GHEA Grapalat"/>
          <w:sz w:val="20"/>
          <w:szCs w:val="20"/>
        </w:rPr>
        <w:t>հետո՝</w:t>
      </w:r>
      <w:r w:rsidRPr="0093002B">
        <w:rPr>
          <w:rFonts w:ascii="GHEA Grapalat" w:hAnsi="GHEA Grapalat"/>
          <w:sz w:val="20"/>
          <w:szCs w:val="20"/>
          <w:lang w:val="es-ES"/>
        </w:rPr>
        <w:t xml:space="preserve"> </w:t>
      </w:r>
      <w:r w:rsidRPr="0093002B">
        <w:rPr>
          <w:rFonts w:ascii="GHEA Grapalat" w:hAnsi="GHEA Grapalat"/>
          <w:sz w:val="20"/>
          <w:szCs w:val="20"/>
        </w:rPr>
        <w:t>եռօրյա</w:t>
      </w:r>
      <w:r w:rsidRPr="0093002B">
        <w:rPr>
          <w:rFonts w:ascii="GHEA Grapalat" w:hAnsi="GHEA Grapalat"/>
          <w:sz w:val="20"/>
          <w:szCs w:val="20"/>
          <w:lang w:val="es-ES"/>
        </w:rPr>
        <w:t xml:space="preserve"> </w:t>
      </w:r>
      <w:r w:rsidRPr="0093002B">
        <w:rPr>
          <w:rFonts w:ascii="GHEA Grapalat" w:hAnsi="GHEA Grapalat"/>
          <w:sz w:val="20"/>
          <w:szCs w:val="20"/>
        </w:rPr>
        <w:t>ժամկետում</w:t>
      </w:r>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r w:rsidRPr="0093002B">
        <w:rPr>
          <w:rFonts w:ascii="GHEA Grapalat" w:hAnsi="GHEA Grapalat"/>
          <w:sz w:val="20"/>
          <w:szCs w:val="20"/>
        </w:rPr>
        <w:t>Գործը</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նիստում</w:t>
      </w:r>
      <w:r w:rsidRPr="0093002B">
        <w:rPr>
          <w:rFonts w:ascii="GHEA Grapalat" w:hAnsi="GHEA Grapalat"/>
          <w:sz w:val="20"/>
          <w:szCs w:val="20"/>
          <w:lang w:val="es-ES"/>
        </w:rPr>
        <w:t xml:space="preserve"> </w:t>
      </w:r>
      <w:r w:rsidRPr="0093002B">
        <w:rPr>
          <w:rFonts w:ascii="GHEA Grapalat" w:hAnsi="GHEA Grapalat"/>
          <w:sz w:val="20"/>
          <w:szCs w:val="20"/>
        </w:rPr>
        <w:t>քննելու</w:t>
      </w:r>
      <w:r w:rsidRPr="0093002B">
        <w:rPr>
          <w:rFonts w:ascii="GHEA Grapalat" w:hAnsi="GHEA Grapalat"/>
          <w:sz w:val="20"/>
          <w:szCs w:val="20"/>
          <w:lang w:val="es-ES"/>
        </w:rPr>
        <w:t xml:space="preserve"> </w:t>
      </w:r>
      <w:r w:rsidRPr="0093002B">
        <w:rPr>
          <w:rFonts w:ascii="GHEA Grapalat" w:hAnsi="GHEA Grapalat"/>
          <w:sz w:val="20"/>
          <w:szCs w:val="20"/>
        </w:rPr>
        <w:t>հարցը</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լուծվել</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հայցադիմումը</w:t>
      </w:r>
      <w:r w:rsidRPr="0093002B">
        <w:rPr>
          <w:rFonts w:ascii="GHEA Grapalat" w:hAnsi="GHEA Grapalat"/>
          <w:sz w:val="20"/>
          <w:szCs w:val="20"/>
          <w:lang w:val="es-ES"/>
        </w:rPr>
        <w:t xml:space="preserve"> </w:t>
      </w:r>
      <w:r w:rsidRPr="0093002B">
        <w:rPr>
          <w:rFonts w:ascii="GHEA Grapalat" w:hAnsi="GHEA Grapalat"/>
          <w:sz w:val="20"/>
          <w:szCs w:val="20"/>
        </w:rPr>
        <w:t>վարույթ</w:t>
      </w:r>
      <w:r w:rsidRPr="0093002B">
        <w:rPr>
          <w:rFonts w:ascii="GHEA Grapalat" w:hAnsi="GHEA Grapalat"/>
          <w:sz w:val="20"/>
          <w:szCs w:val="20"/>
          <w:lang w:val="es-ES"/>
        </w:rPr>
        <w:t xml:space="preserve"> </w:t>
      </w:r>
      <w:r w:rsidRPr="0093002B">
        <w:rPr>
          <w:rFonts w:ascii="GHEA Grapalat" w:hAnsi="GHEA Grapalat"/>
          <w:sz w:val="20"/>
          <w:szCs w:val="20"/>
        </w:rPr>
        <w:t>ընդունելու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որոշմամբ</w:t>
      </w:r>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հիմքում</w:t>
      </w:r>
      <w:r w:rsidRPr="0093002B">
        <w:rPr>
          <w:rFonts w:ascii="GHEA Grapalat" w:hAnsi="GHEA Grapalat"/>
          <w:sz w:val="20"/>
          <w:szCs w:val="20"/>
          <w:lang w:val="es-ES"/>
        </w:rPr>
        <w:t xml:space="preserve"> </w:t>
      </w:r>
      <w:r w:rsidRPr="0093002B">
        <w:rPr>
          <w:rFonts w:ascii="GHEA Grapalat" w:hAnsi="GHEA Grapalat"/>
          <w:sz w:val="20"/>
          <w:szCs w:val="20"/>
        </w:rPr>
        <w:t>ընկած</w:t>
      </w:r>
      <w:r w:rsidRPr="0093002B">
        <w:rPr>
          <w:rFonts w:ascii="GHEA Grapalat" w:hAnsi="GHEA Grapalat"/>
          <w:sz w:val="20"/>
          <w:szCs w:val="20"/>
          <w:lang w:val="es-ES"/>
        </w:rPr>
        <w:t xml:space="preserve"> </w:t>
      </w:r>
      <w:r w:rsidRPr="0093002B">
        <w:rPr>
          <w:rFonts w:ascii="GHEA Grapalat" w:hAnsi="GHEA Grapalat"/>
          <w:sz w:val="20"/>
          <w:szCs w:val="20"/>
        </w:rPr>
        <w:t>հանգամանքների</w:t>
      </w:r>
      <w:r w:rsidRPr="0093002B">
        <w:rPr>
          <w:rFonts w:ascii="GHEA Grapalat" w:hAnsi="GHEA Grapalat"/>
          <w:sz w:val="20"/>
          <w:szCs w:val="20"/>
          <w:lang w:val="es-ES"/>
        </w:rPr>
        <w:t xml:space="preserve">, </w:t>
      </w:r>
      <w:r w:rsidRPr="0093002B">
        <w:rPr>
          <w:rFonts w:ascii="GHEA Grapalat" w:hAnsi="GHEA Grapalat"/>
          <w:sz w:val="20"/>
          <w:szCs w:val="20"/>
        </w:rPr>
        <w:t>ինչպես</w:t>
      </w:r>
      <w:r w:rsidRPr="0093002B">
        <w:rPr>
          <w:rFonts w:ascii="GHEA Grapalat" w:hAnsi="GHEA Grapalat"/>
          <w:sz w:val="20"/>
          <w:szCs w:val="20"/>
          <w:lang w:val="es-ES"/>
        </w:rPr>
        <w:t xml:space="preserve"> </w:t>
      </w:r>
      <w:r w:rsidRPr="0093002B">
        <w:rPr>
          <w:rFonts w:ascii="GHEA Grapalat" w:hAnsi="GHEA Grapalat"/>
          <w:sz w:val="20"/>
          <w:szCs w:val="20"/>
        </w:rPr>
        <w:t>նաև</w:t>
      </w:r>
      <w:r w:rsidRPr="0093002B">
        <w:rPr>
          <w:rFonts w:ascii="GHEA Grapalat" w:hAnsi="GHEA Grapalat"/>
          <w:sz w:val="20"/>
          <w:szCs w:val="20"/>
          <w:lang w:val="es-ES"/>
        </w:rPr>
        <w:t xml:space="preserve"> </w:t>
      </w:r>
      <w:r w:rsidRPr="0093002B">
        <w:rPr>
          <w:rFonts w:ascii="GHEA Grapalat" w:hAnsi="GHEA Grapalat"/>
          <w:sz w:val="20"/>
          <w:szCs w:val="20"/>
        </w:rPr>
        <w:t>տվյալ</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ընդունման</w:t>
      </w:r>
      <w:r w:rsidRPr="0093002B">
        <w:rPr>
          <w:rFonts w:ascii="GHEA Grapalat" w:hAnsi="GHEA Grapalat"/>
          <w:sz w:val="20"/>
          <w:szCs w:val="20"/>
          <w:lang w:val="es-ES"/>
        </w:rPr>
        <w:t xml:space="preserve"> </w:t>
      </w:r>
      <w:r w:rsidRPr="0093002B">
        <w:rPr>
          <w:rFonts w:ascii="GHEA Grapalat" w:hAnsi="GHEA Grapalat"/>
          <w:sz w:val="20"/>
          <w:szCs w:val="20"/>
        </w:rPr>
        <w:t>օրենքով</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իրավական</w:t>
      </w:r>
      <w:r w:rsidRPr="0093002B">
        <w:rPr>
          <w:rFonts w:ascii="GHEA Grapalat" w:hAnsi="GHEA Grapalat"/>
          <w:sz w:val="20"/>
          <w:szCs w:val="20"/>
          <w:lang w:val="es-ES"/>
        </w:rPr>
        <w:t xml:space="preserve"> </w:t>
      </w:r>
      <w:r w:rsidRPr="0093002B">
        <w:rPr>
          <w:rFonts w:ascii="GHEA Grapalat" w:hAnsi="GHEA Grapalat"/>
          <w:sz w:val="20"/>
          <w:szCs w:val="20"/>
        </w:rPr>
        <w:t>ակտերով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կարգը</w:t>
      </w:r>
      <w:r w:rsidRPr="0093002B">
        <w:rPr>
          <w:rFonts w:ascii="GHEA Grapalat" w:hAnsi="GHEA Grapalat"/>
          <w:sz w:val="20"/>
          <w:szCs w:val="20"/>
          <w:lang w:val="es-ES"/>
        </w:rPr>
        <w:t xml:space="preserve"> </w:t>
      </w:r>
      <w:r w:rsidRPr="0093002B">
        <w:rPr>
          <w:rFonts w:ascii="GHEA Grapalat" w:hAnsi="GHEA Grapalat"/>
          <w:sz w:val="20"/>
          <w:szCs w:val="20"/>
        </w:rPr>
        <w:t>պահպանված</w:t>
      </w:r>
      <w:r w:rsidRPr="0093002B">
        <w:rPr>
          <w:rFonts w:ascii="GHEA Grapalat" w:hAnsi="GHEA Grapalat"/>
          <w:sz w:val="20"/>
          <w:szCs w:val="20"/>
          <w:lang w:val="es-ES"/>
        </w:rPr>
        <w:t xml:space="preserve"> </w:t>
      </w:r>
      <w:r w:rsidRPr="0093002B">
        <w:rPr>
          <w:rFonts w:ascii="GHEA Grapalat" w:hAnsi="GHEA Grapalat"/>
          <w:sz w:val="20"/>
          <w:szCs w:val="20"/>
        </w:rPr>
        <w:t>լինելու</w:t>
      </w:r>
      <w:r w:rsidRPr="0093002B">
        <w:rPr>
          <w:rFonts w:ascii="GHEA Grapalat" w:hAnsi="GHEA Grapalat"/>
          <w:sz w:val="20"/>
          <w:szCs w:val="20"/>
          <w:lang w:val="es-ES"/>
        </w:rPr>
        <w:t xml:space="preserve"> </w:t>
      </w:r>
      <w:r w:rsidRPr="0093002B">
        <w:rPr>
          <w:rFonts w:ascii="GHEA Grapalat" w:hAnsi="GHEA Grapalat"/>
          <w:sz w:val="20"/>
          <w:szCs w:val="20"/>
        </w:rPr>
        <w:t>փաստերն</w:t>
      </w:r>
      <w:r w:rsidRPr="0093002B">
        <w:rPr>
          <w:rFonts w:ascii="GHEA Grapalat" w:hAnsi="GHEA Grapalat"/>
          <w:sz w:val="20"/>
          <w:szCs w:val="20"/>
          <w:lang w:val="es-ES"/>
        </w:rPr>
        <w:t xml:space="preserve"> </w:t>
      </w:r>
      <w:r w:rsidRPr="0093002B">
        <w:rPr>
          <w:rFonts w:ascii="GHEA Grapalat" w:hAnsi="GHEA Grapalat"/>
          <w:sz w:val="20"/>
          <w:szCs w:val="20"/>
        </w:rPr>
        <w:t>ապացուցելու</w:t>
      </w:r>
      <w:r w:rsidRPr="0093002B">
        <w:rPr>
          <w:rFonts w:ascii="GHEA Grapalat" w:hAnsi="GHEA Grapalat"/>
          <w:sz w:val="20"/>
          <w:szCs w:val="20"/>
          <w:lang w:val="es-ES"/>
        </w:rPr>
        <w:t xml:space="preserve"> </w:t>
      </w:r>
      <w:r w:rsidRPr="0093002B">
        <w:rPr>
          <w:rFonts w:ascii="GHEA Grapalat" w:hAnsi="GHEA Grapalat"/>
          <w:sz w:val="20"/>
          <w:szCs w:val="20"/>
        </w:rPr>
        <w:t>պարտականությունը</w:t>
      </w:r>
      <w:r w:rsidRPr="0093002B">
        <w:rPr>
          <w:rFonts w:ascii="GHEA Grapalat" w:hAnsi="GHEA Grapalat"/>
          <w:sz w:val="20"/>
          <w:szCs w:val="20"/>
          <w:lang w:val="es-ES"/>
        </w:rPr>
        <w:t xml:space="preserve"> </w:t>
      </w:r>
      <w:r w:rsidRPr="0093002B">
        <w:rPr>
          <w:rFonts w:ascii="GHEA Grapalat" w:hAnsi="GHEA Grapalat"/>
          <w:sz w:val="20"/>
          <w:szCs w:val="20"/>
        </w:rPr>
        <w:t>կրում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Պատասխանողը</w:t>
      </w:r>
      <w:r w:rsidRPr="0093002B">
        <w:rPr>
          <w:rFonts w:ascii="GHEA Grapalat" w:hAnsi="GHEA Grapalat"/>
          <w:sz w:val="20"/>
          <w:szCs w:val="20"/>
          <w:lang w:val="es-ES"/>
        </w:rPr>
        <w:t xml:space="preserve"> </w:t>
      </w:r>
      <w:r w:rsidRPr="0093002B">
        <w:rPr>
          <w:rFonts w:ascii="GHEA Grapalat" w:hAnsi="GHEA Grapalat"/>
          <w:sz w:val="20"/>
          <w:szCs w:val="20"/>
        </w:rPr>
        <w:t>վիճարկվող</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իրավաչափությունը</w:t>
      </w:r>
      <w:r w:rsidRPr="0093002B">
        <w:rPr>
          <w:rFonts w:ascii="GHEA Grapalat" w:hAnsi="GHEA Grapalat"/>
          <w:sz w:val="20"/>
          <w:szCs w:val="20"/>
          <w:lang w:val="es-ES"/>
        </w:rPr>
        <w:t xml:space="preserve"> </w:t>
      </w:r>
      <w:r w:rsidRPr="0093002B">
        <w:rPr>
          <w:rFonts w:ascii="GHEA Grapalat" w:hAnsi="GHEA Grapalat"/>
          <w:sz w:val="20"/>
          <w:szCs w:val="20"/>
        </w:rPr>
        <w:t>հիմնավորող</w:t>
      </w:r>
      <w:r w:rsidRPr="0093002B">
        <w:rPr>
          <w:rFonts w:ascii="GHEA Grapalat" w:hAnsi="GHEA Grapalat"/>
          <w:sz w:val="20"/>
          <w:szCs w:val="20"/>
          <w:lang w:val="es-ES"/>
        </w:rPr>
        <w:t xml:space="preserve"> </w:t>
      </w:r>
      <w:r w:rsidRPr="0093002B">
        <w:rPr>
          <w:rFonts w:ascii="GHEA Grapalat" w:hAnsi="GHEA Grapalat"/>
          <w:sz w:val="20"/>
          <w:szCs w:val="20"/>
        </w:rPr>
        <w:t>ապացույցներ</w:t>
      </w:r>
      <w:r w:rsidRPr="0093002B">
        <w:rPr>
          <w:rFonts w:ascii="GHEA Grapalat" w:hAnsi="GHEA Grapalat"/>
          <w:sz w:val="20"/>
          <w:szCs w:val="20"/>
          <w:lang w:val="es-ES"/>
        </w:rPr>
        <w:t xml:space="preserve"> </w:t>
      </w:r>
      <w:r w:rsidRPr="0093002B">
        <w:rPr>
          <w:rFonts w:ascii="GHEA Grapalat" w:hAnsi="GHEA Grapalat"/>
          <w:sz w:val="20"/>
          <w:szCs w:val="20"/>
        </w:rPr>
        <w:t>կարող</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ներկայացնել</w:t>
      </w:r>
      <w:r w:rsidRPr="0093002B">
        <w:rPr>
          <w:rFonts w:ascii="GHEA Grapalat" w:hAnsi="GHEA Grapalat"/>
          <w:sz w:val="20"/>
          <w:szCs w:val="20"/>
          <w:lang w:val="es-ES"/>
        </w:rPr>
        <w:t xml:space="preserve"> </w:t>
      </w:r>
      <w:r w:rsidRPr="0093002B">
        <w:rPr>
          <w:rFonts w:ascii="GHEA Grapalat" w:hAnsi="GHEA Grapalat"/>
          <w:sz w:val="20"/>
          <w:szCs w:val="20"/>
        </w:rPr>
        <w:t>միայն</w:t>
      </w:r>
      <w:r w:rsidRPr="0093002B">
        <w:rPr>
          <w:rFonts w:ascii="GHEA Grapalat" w:hAnsi="GHEA Grapalat"/>
          <w:sz w:val="20"/>
          <w:szCs w:val="20"/>
          <w:lang w:val="es-ES"/>
        </w:rPr>
        <w:t xml:space="preserve"> </w:t>
      </w:r>
      <w:r w:rsidRPr="0093002B">
        <w:rPr>
          <w:rFonts w:ascii="GHEA Grapalat" w:hAnsi="GHEA Grapalat"/>
          <w:sz w:val="20"/>
          <w:szCs w:val="20"/>
        </w:rPr>
        <w:t>ապացույցները</w:t>
      </w:r>
      <w:r w:rsidRPr="0093002B">
        <w:rPr>
          <w:rFonts w:ascii="GHEA Grapalat" w:hAnsi="GHEA Grapalat"/>
          <w:sz w:val="20"/>
          <w:szCs w:val="20"/>
          <w:lang w:val="es-ES"/>
        </w:rPr>
        <w:t xml:space="preserve"> </w:t>
      </w:r>
      <w:r w:rsidRPr="0093002B">
        <w:rPr>
          <w:rFonts w:ascii="GHEA Grapalat" w:hAnsi="GHEA Grapalat"/>
          <w:sz w:val="20"/>
          <w:szCs w:val="20"/>
        </w:rPr>
        <w:t>պահանջելու</w:t>
      </w:r>
      <w:r w:rsidRPr="0093002B">
        <w:rPr>
          <w:rFonts w:ascii="GHEA Grapalat" w:hAnsi="GHEA Grapalat"/>
          <w:sz w:val="20"/>
          <w:szCs w:val="20"/>
          <w:lang w:val="es-ES"/>
        </w:rPr>
        <w:t xml:space="preserve"> </w:t>
      </w:r>
      <w:r w:rsidRPr="0093002B">
        <w:rPr>
          <w:rFonts w:ascii="GHEA Grapalat" w:hAnsi="GHEA Grapalat"/>
          <w:sz w:val="20"/>
          <w:szCs w:val="20"/>
        </w:rPr>
        <w:t>որոշման</w:t>
      </w:r>
      <w:r w:rsidRPr="0093002B">
        <w:rPr>
          <w:rFonts w:ascii="GHEA Grapalat" w:hAnsi="GHEA Grapalat"/>
          <w:sz w:val="20"/>
          <w:szCs w:val="20"/>
          <w:lang w:val="es-ES"/>
        </w:rPr>
        <w:t xml:space="preserve"> </w:t>
      </w:r>
      <w:r w:rsidRPr="0093002B">
        <w:rPr>
          <w:rFonts w:ascii="GHEA Grapalat" w:hAnsi="GHEA Grapalat"/>
          <w:sz w:val="20"/>
          <w:szCs w:val="20"/>
        </w:rPr>
        <w:t>կատարման</w:t>
      </w:r>
      <w:r w:rsidRPr="0093002B">
        <w:rPr>
          <w:rFonts w:ascii="GHEA Grapalat" w:hAnsi="GHEA Grapalat"/>
          <w:sz w:val="20"/>
          <w:szCs w:val="20"/>
          <w:lang w:val="es-ES"/>
        </w:rPr>
        <w:t xml:space="preserve"> </w:t>
      </w:r>
      <w:r w:rsidRPr="0093002B">
        <w:rPr>
          <w:rFonts w:ascii="GHEA Grapalat" w:hAnsi="GHEA Grapalat"/>
          <w:sz w:val="20"/>
          <w:szCs w:val="20"/>
        </w:rPr>
        <w:t>ընթացքում</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դեպքերի</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հիմնավորում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ապացույցի</w:t>
      </w:r>
      <w:r w:rsidRPr="0093002B">
        <w:rPr>
          <w:rFonts w:ascii="GHEA Grapalat" w:hAnsi="GHEA Grapalat"/>
          <w:sz w:val="20"/>
          <w:szCs w:val="20"/>
          <w:lang w:val="es-ES"/>
        </w:rPr>
        <w:t xml:space="preserve"> </w:t>
      </w:r>
      <w:r w:rsidRPr="0093002B">
        <w:rPr>
          <w:rFonts w:ascii="GHEA Grapalat" w:hAnsi="GHEA Grapalat"/>
          <w:sz w:val="20"/>
          <w:szCs w:val="20"/>
        </w:rPr>
        <w:t>ներկայացման</w:t>
      </w:r>
      <w:r w:rsidRPr="0093002B">
        <w:rPr>
          <w:rFonts w:ascii="GHEA Grapalat" w:hAnsi="GHEA Grapalat"/>
          <w:sz w:val="20"/>
          <w:szCs w:val="20"/>
          <w:lang w:val="es-ES"/>
        </w:rPr>
        <w:t xml:space="preserve"> </w:t>
      </w:r>
      <w:r w:rsidRPr="0093002B">
        <w:rPr>
          <w:rFonts w:ascii="GHEA Grapalat" w:hAnsi="GHEA Grapalat"/>
          <w:sz w:val="20"/>
          <w:szCs w:val="20"/>
        </w:rPr>
        <w:t>անհնարինությունը</w:t>
      </w:r>
      <w:r w:rsidRPr="0093002B">
        <w:rPr>
          <w:rFonts w:ascii="GHEA Grapalat" w:hAnsi="GHEA Grapalat"/>
          <w:sz w:val="20"/>
          <w:szCs w:val="20"/>
          <w:lang w:val="es-ES"/>
        </w:rPr>
        <w:t xml:space="preserve"> </w:t>
      </w:r>
      <w:r w:rsidRPr="0093002B">
        <w:rPr>
          <w:rFonts w:ascii="GHEA Grapalat" w:hAnsi="GHEA Grapalat"/>
          <w:sz w:val="20"/>
          <w:szCs w:val="20"/>
        </w:rPr>
        <w:t>իրենից</w:t>
      </w:r>
      <w:r w:rsidRPr="0093002B">
        <w:rPr>
          <w:rFonts w:ascii="GHEA Grapalat" w:hAnsi="GHEA Grapalat"/>
          <w:sz w:val="20"/>
          <w:szCs w:val="20"/>
          <w:lang w:val="es-ES"/>
        </w:rPr>
        <w:t xml:space="preserve"> </w:t>
      </w:r>
      <w:r w:rsidRPr="0093002B">
        <w:rPr>
          <w:rFonts w:ascii="GHEA Grapalat" w:hAnsi="GHEA Grapalat"/>
          <w:sz w:val="20"/>
          <w:szCs w:val="20"/>
        </w:rPr>
        <w:t>անկախ</w:t>
      </w:r>
      <w:r w:rsidRPr="0093002B">
        <w:rPr>
          <w:rFonts w:ascii="GHEA Grapalat" w:hAnsi="GHEA Grapalat"/>
          <w:sz w:val="20"/>
          <w:szCs w:val="20"/>
          <w:lang w:val="es-ES"/>
        </w:rPr>
        <w:t xml:space="preserve"> </w:t>
      </w:r>
      <w:r w:rsidRPr="0093002B">
        <w:rPr>
          <w:rFonts w:ascii="GHEA Grapalat" w:hAnsi="GHEA Grapalat"/>
          <w:sz w:val="20"/>
          <w:szCs w:val="20"/>
        </w:rPr>
        <w:t>պատճառներով</w:t>
      </w:r>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բացառությամբ</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6-</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բողոքարկումն</w:t>
      </w:r>
      <w:r w:rsidRPr="0093002B">
        <w:rPr>
          <w:rFonts w:ascii="GHEA Grapalat" w:hAnsi="GHEA Grapalat"/>
          <w:sz w:val="20"/>
          <w:szCs w:val="20"/>
          <w:lang w:val="es-ES"/>
        </w:rPr>
        <w:t xml:space="preserve"> </w:t>
      </w:r>
      <w:r w:rsidRPr="0093002B">
        <w:rPr>
          <w:rFonts w:ascii="GHEA Grapalat" w:hAnsi="GHEA Grapalat"/>
          <w:sz w:val="20"/>
          <w:szCs w:val="20"/>
        </w:rPr>
        <w:t>ինքնաբերաբար</w:t>
      </w:r>
      <w:r w:rsidRPr="0093002B">
        <w:rPr>
          <w:rFonts w:ascii="GHEA Grapalat" w:hAnsi="GHEA Grapalat"/>
          <w:sz w:val="20"/>
          <w:szCs w:val="20"/>
          <w:lang w:val="es-ES"/>
        </w:rPr>
        <w:t xml:space="preserve"> </w:t>
      </w:r>
      <w:r w:rsidRPr="0093002B">
        <w:rPr>
          <w:rFonts w:ascii="GHEA Grapalat" w:hAnsi="GHEA Grapalat"/>
          <w:sz w:val="20"/>
          <w:szCs w:val="20"/>
        </w:rPr>
        <w:t>կասեցնում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հրավերի</w:t>
      </w:r>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r w:rsidRPr="0093002B">
        <w:rPr>
          <w:rFonts w:ascii="GHEA Grapalat" w:hAnsi="GHEA Grapalat" w:cs="GHEA Grapalat"/>
          <w:sz w:val="20"/>
          <w:szCs w:val="20"/>
        </w:rPr>
        <w:t>կետով</w:t>
      </w:r>
      <w:r w:rsidRPr="0093002B">
        <w:rPr>
          <w:rFonts w:ascii="GHEA Grapalat" w:hAnsi="GHEA Grapalat"/>
          <w:sz w:val="20"/>
          <w:szCs w:val="20"/>
          <w:lang w:val="es-ES"/>
        </w:rPr>
        <w:t xml:space="preserve"> </w:t>
      </w:r>
      <w:r w:rsidRPr="0093002B">
        <w:rPr>
          <w:rFonts w:ascii="GHEA Grapalat" w:hAnsi="GHEA Grapalat" w:cs="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հրապարակվելու</w:t>
      </w:r>
      <w:r w:rsidRPr="0093002B">
        <w:rPr>
          <w:rFonts w:ascii="GHEA Grapalat" w:hAnsi="GHEA Grapalat"/>
          <w:sz w:val="20"/>
          <w:szCs w:val="20"/>
          <w:lang w:val="es-ES"/>
        </w:rPr>
        <w:t xml:space="preserve"> </w:t>
      </w:r>
      <w:r w:rsidRPr="0093002B">
        <w:rPr>
          <w:rFonts w:ascii="GHEA Grapalat" w:hAnsi="GHEA Grapalat"/>
          <w:sz w:val="20"/>
          <w:szCs w:val="20"/>
        </w:rPr>
        <w:t>օրվանից</w:t>
      </w:r>
      <w:r w:rsidRPr="0093002B">
        <w:rPr>
          <w:rFonts w:ascii="GHEA Grapalat" w:hAnsi="GHEA Grapalat"/>
          <w:sz w:val="20"/>
          <w:szCs w:val="20"/>
          <w:lang w:val="es-ES"/>
        </w:rPr>
        <w:t xml:space="preserve"> </w:t>
      </w:r>
      <w:r w:rsidRPr="0093002B">
        <w:rPr>
          <w:rFonts w:ascii="GHEA Grapalat" w:hAnsi="GHEA Grapalat"/>
          <w:sz w:val="20"/>
          <w:szCs w:val="20"/>
        </w:rPr>
        <w:t>մինչև</w:t>
      </w:r>
      <w:r w:rsidRPr="0093002B">
        <w:rPr>
          <w:rFonts w:ascii="GHEA Grapalat" w:hAnsi="GHEA Grapalat"/>
          <w:sz w:val="20"/>
          <w:szCs w:val="20"/>
          <w:lang w:val="es-ES"/>
        </w:rPr>
        <w:t xml:space="preserve"> </w:t>
      </w:r>
      <w:r w:rsidRPr="0093002B">
        <w:rPr>
          <w:rFonts w:ascii="GHEA Grapalat" w:hAnsi="GHEA Grapalat"/>
          <w:sz w:val="20"/>
          <w:szCs w:val="20"/>
        </w:rPr>
        <w:t>վեճի</w:t>
      </w:r>
      <w:r w:rsidRPr="0093002B">
        <w:rPr>
          <w:rFonts w:ascii="GHEA Grapalat" w:hAnsi="GHEA Grapalat"/>
          <w:sz w:val="20"/>
          <w:szCs w:val="20"/>
          <w:lang w:val="es-ES"/>
        </w:rPr>
        <w:t xml:space="preserve"> </w:t>
      </w:r>
      <w:r w:rsidRPr="0093002B">
        <w:rPr>
          <w:rFonts w:ascii="GHEA Grapalat" w:hAnsi="GHEA Grapalat"/>
          <w:sz w:val="20"/>
          <w:szCs w:val="20"/>
        </w:rPr>
        <w:t>քննության</w:t>
      </w:r>
      <w:r w:rsidRPr="0093002B">
        <w:rPr>
          <w:rFonts w:ascii="GHEA Grapalat" w:hAnsi="GHEA Grapalat"/>
          <w:sz w:val="20"/>
          <w:szCs w:val="20"/>
          <w:lang w:val="es-ES"/>
        </w:rPr>
        <w:t xml:space="preserve"> </w:t>
      </w:r>
      <w:r w:rsidRPr="0093002B">
        <w:rPr>
          <w:rFonts w:ascii="GHEA Grapalat" w:hAnsi="GHEA Grapalat"/>
          <w:sz w:val="20"/>
          <w:szCs w:val="20"/>
        </w:rPr>
        <w:t>արդյունքներով</w:t>
      </w:r>
      <w:r w:rsidRPr="0093002B">
        <w:rPr>
          <w:rFonts w:ascii="GHEA Grapalat" w:hAnsi="GHEA Grapalat"/>
          <w:sz w:val="20"/>
          <w:szCs w:val="20"/>
          <w:lang w:val="es-ES"/>
        </w:rPr>
        <w:t xml:space="preserve"> </w:t>
      </w:r>
      <w:r w:rsidRPr="0093002B">
        <w:rPr>
          <w:rFonts w:ascii="GHEA Grapalat" w:hAnsi="GHEA Grapalat"/>
          <w:sz w:val="20"/>
          <w:szCs w:val="20"/>
        </w:rPr>
        <w:t>առաջին</w:t>
      </w:r>
      <w:r w:rsidRPr="0093002B">
        <w:rPr>
          <w:rFonts w:ascii="GHEA Grapalat" w:hAnsi="GHEA Grapalat"/>
          <w:sz w:val="20"/>
          <w:szCs w:val="20"/>
          <w:lang w:val="es-ES"/>
        </w:rPr>
        <w:t xml:space="preserve"> </w:t>
      </w:r>
      <w:r w:rsidRPr="0093002B">
        <w:rPr>
          <w:rFonts w:ascii="GHEA Grapalat" w:hAnsi="GHEA Grapalat"/>
          <w:sz w:val="20"/>
          <w:szCs w:val="20"/>
        </w:rPr>
        <w:t>ատյանի</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կայացրած</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մտնելու</w:t>
      </w:r>
      <w:r w:rsidRPr="0093002B">
        <w:rPr>
          <w:rFonts w:ascii="GHEA Grapalat" w:hAnsi="GHEA Grapalat"/>
          <w:sz w:val="20"/>
          <w:szCs w:val="20"/>
          <w:lang w:val="es-ES"/>
        </w:rPr>
        <w:t xml:space="preserve"> </w:t>
      </w:r>
      <w:r w:rsidRPr="0093002B">
        <w:rPr>
          <w:rFonts w:ascii="GHEA Grapalat" w:hAnsi="GHEA Grapalat"/>
          <w:sz w:val="20"/>
          <w:szCs w:val="20"/>
        </w:rPr>
        <w:t>օրը</w:t>
      </w:r>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Այն</w:t>
      </w:r>
      <w:r w:rsidRPr="0093002B">
        <w:rPr>
          <w:rFonts w:ascii="GHEA Grapalat" w:hAnsi="GHEA Grapalat"/>
          <w:sz w:val="20"/>
          <w:szCs w:val="20"/>
          <w:lang w:val="es-ES"/>
        </w:rPr>
        <w:t xml:space="preserve"> </w:t>
      </w:r>
      <w:r w:rsidRPr="0093002B">
        <w:rPr>
          <w:rFonts w:ascii="GHEA Grapalat" w:hAnsi="GHEA Grapalat"/>
          <w:sz w:val="20"/>
          <w:szCs w:val="20"/>
        </w:rPr>
        <w:t>դեպքերում</w:t>
      </w:r>
      <w:r w:rsidRPr="0093002B">
        <w:rPr>
          <w:rFonts w:ascii="GHEA Grapalat" w:hAnsi="GHEA Grapalat"/>
          <w:sz w:val="20"/>
          <w:szCs w:val="20"/>
          <w:lang w:val="es-ES"/>
        </w:rPr>
        <w:t xml:space="preserve">, </w:t>
      </w:r>
      <w:r w:rsidRPr="0093002B">
        <w:rPr>
          <w:rFonts w:ascii="GHEA Grapalat" w:hAnsi="GHEA Grapalat"/>
          <w:sz w:val="20"/>
          <w:szCs w:val="20"/>
        </w:rPr>
        <w:t>երբ</w:t>
      </w:r>
      <w:r w:rsidRPr="0093002B">
        <w:rPr>
          <w:rFonts w:ascii="GHEA Grapalat" w:hAnsi="GHEA Grapalat"/>
          <w:sz w:val="20"/>
          <w:szCs w:val="20"/>
          <w:lang w:val="es-ES"/>
        </w:rPr>
        <w:t xml:space="preserve">, </w:t>
      </w:r>
      <w:r w:rsidRPr="0093002B">
        <w:rPr>
          <w:rFonts w:ascii="GHEA Grapalat" w:hAnsi="GHEA Grapalat"/>
          <w:sz w:val="20"/>
          <w:szCs w:val="20"/>
        </w:rPr>
        <w:t>հանրային</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պաշտպանության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ազգային</w:t>
      </w:r>
      <w:r w:rsidRPr="0093002B">
        <w:rPr>
          <w:rFonts w:ascii="GHEA Grapalat" w:hAnsi="GHEA Grapalat"/>
          <w:sz w:val="20"/>
          <w:szCs w:val="20"/>
          <w:lang w:val="es-ES"/>
        </w:rPr>
        <w:t xml:space="preserve"> </w:t>
      </w:r>
      <w:r w:rsidRPr="0093002B">
        <w:rPr>
          <w:rFonts w:ascii="GHEA Grapalat" w:hAnsi="GHEA Grapalat"/>
          <w:sz w:val="20"/>
          <w:szCs w:val="20"/>
        </w:rPr>
        <w:t>անվտանգության</w:t>
      </w:r>
      <w:r w:rsidRPr="0093002B">
        <w:rPr>
          <w:rFonts w:ascii="GHEA Grapalat" w:hAnsi="GHEA Grapalat"/>
          <w:sz w:val="20"/>
          <w:szCs w:val="20"/>
          <w:lang w:val="es-ES"/>
        </w:rPr>
        <w:t xml:space="preserve"> </w:t>
      </w:r>
      <w:r w:rsidRPr="0093002B">
        <w:rPr>
          <w:rFonts w:ascii="GHEA Grapalat" w:hAnsi="GHEA Grapalat"/>
          <w:sz w:val="20"/>
          <w:szCs w:val="20"/>
        </w:rPr>
        <w:t>շահերից</w:t>
      </w:r>
      <w:r w:rsidRPr="0093002B">
        <w:rPr>
          <w:rFonts w:ascii="GHEA Grapalat" w:hAnsi="GHEA Grapalat"/>
          <w:sz w:val="20"/>
          <w:szCs w:val="20"/>
          <w:lang w:val="es-ES"/>
        </w:rPr>
        <w:t xml:space="preserve"> </w:t>
      </w:r>
      <w:r w:rsidRPr="0093002B">
        <w:rPr>
          <w:rFonts w:ascii="GHEA Grapalat" w:hAnsi="GHEA Grapalat"/>
          <w:sz w:val="20"/>
          <w:szCs w:val="20"/>
        </w:rPr>
        <w:t>ելնելով</w:t>
      </w:r>
      <w:r w:rsidRPr="0093002B">
        <w:rPr>
          <w:rFonts w:ascii="GHEA Grapalat" w:hAnsi="GHEA Grapalat"/>
          <w:sz w:val="20"/>
          <w:szCs w:val="20"/>
          <w:lang w:val="es-ES"/>
        </w:rPr>
        <w:t xml:space="preserve">, </w:t>
      </w:r>
      <w:r w:rsidRPr="0093002B">
        <w:rPr>
          <w:rFonts w:ascii="GHEA Grapalat" w:hAnsi="GHEA Grapalat"/>
          <w:sz w:val="20"/>
          <w:szCs w:val="20"/>
        </w:rPr>
        <w:t>անհրաժեշտ</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շարունակել</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գործընթացը</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Օրենքի</w:t>
      </w:r>
      <w:r w:rsidRPr="0093002B">
        <w:rPr>
          <w:rFonts w:ascii="GHEA Grapalat" w:hAnsi="GHEA Grapalat"/>
          <w:sz w:val="20"/>
          <w:szCs w:val="20"/>
          <w:lang w:val="es-ES"/>
        </w:rPr>
        <w:t xml:space="preserve"> 2-</w:t>
      </w:r>
      <w:r w:rsidRPr="0093002B">
        <w:rPr>
          <w:rFonts w:ascii="GHEA Grapalat" w:hAnsi="GHEA Grapalat"/>
          <w:sz w:val="20"/>
          <w:szCs w:val="20"/>
        </w:rPr>
        <w:t>րդ</w:t>
      </w:r>
      <w:r w:rsidRPr="0093002B">
        <w:rPr>
          <w:rFonts w:ascii="GHEA Grapalat" w:hAnsi="GHEA Grapalat"/>
          <w:sz w:val="20"/>
          <w:szCs w:val="20"/>
          <w:lang w:val="es-ES"/>
        </w:rPr>
        <w:t xml:space="preserve"> </w:t>
      </w:r>
      <w:r w:rsidRPr="0093002B">
        <w:rPr>
          <w:rFonts w:ascii="GHEA Grapalat" w:hAnsi="GHEA Grapalat"/>
          <w:sz w:val="20"/>
          <w:szCs w:val="20"/>
        </w:rPr>
        <w:t>հոդվածի</w:t>
      </w:r>
      <w:r w:rsidRPr="0093002B">
        <w:rPr>
          <w:rFonts w:ascii="GHEA Grapalat" w:hAnsi="GHEA Grapalat"/>
          <w:sz w:val="20"/>
          <w:szCs w:val="20"/>
          <w:lang w:val="es-ES"/>
        </w:rPr>
        <w:t xml:space="preserve"> 1-</w:t>
      </w:r>
      <w:r w:rsidRPr="0093002B">
        <w:rPr>
          <w:rFonts w:ascii="GHEA Grapalat" w:hAnsi="GHEA Grapalat"/>
          <w:sz w:val="20"/>
          <w:szCs w:val="20"/>
        </w:rPr>
        <w:t>ին</w:t>
      </w:r>
      <w:r w:rsidRPr="0093002B">
        <w:rPr>
          <w:rFonts w:ascii="GHEA Grapalat" w:hAnsi="GHEA Grapalat"/>
          <w:sz w:val="20"/>
          <w:szCs w:val="20"/>
          <w:lang w:val="es-ES"/>
        </w:rPr>
        <w:t xml:space="preserve"> </w:t>
      </w:r>
      <w:r w:rsidRPr="0093002B">
        <w:rPr>
          <w:rFonts w:ascii="GHEA Grapalat" w:hAnsi="GHEA Grapalat"/>
          <w:sz w:val="20"/>
          <w:szCs w:val="20"/>
        </w:rPr>
        <w:t>մասով</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մարմինների</w:t>
      </w:r>
      <w:r w:rsidRPr="0093002B">
        <w:rPr>
          <w:rFonts w:ascii="GHEA Grapalat" w:hAnsi="GHEA Grapalat"/>
          <w:sz w:val="20"/>
          <w:szCs w:val="20"/>
          <w:lang w:val="es-ES"/>
        </w:rPr>
        <w:t xml:space="preserve"> </w:t>
      </w:r>
      <w:r w:rsidRPr="0093002B">
        <w:rPr>
          <w:rFonts w:ascii="GHEA Grapalat" w:hAnsi="GHEA Grapalat"/>
          <w:sz w:val="20"/>
          <w:szCs w:val="20"/>
        </w:rPr>
        <w:t>ղեկավարների</w:t>
      </w:r>
      <w:r w:rsidRPr="0093002B">
        <w:rPr>
          <w:rFonts w:ascii="GHEA Grapalat" w:hAnsi="GHEA Grapalat"/>
          <w:sz w:val="20"/>
          <w:szCs w:val="20"/>
          <w:lang w:val="es-ES"/>
        </w:rPr>
        <w:t xml:space="preserve">, </w:t>
      </w:r>
      <w:r w:rsidRPr="0093002B">
        <w:rPr>
          <w:rFonts w:ascii="GHEA Grapalat" w:hAnsi="GHEA Grapalat"/>
          <w:sz w:val="20"/>
          <w:szCs w:val="20"/>
        </w:rPr>
        <w:t>իսկ</w:t>
      </w:r>
      <w:r w:rsidRPr="0093002B">
        <w:rPr>
          <w:rFonts w:ascii="GHEA Grapalat" w:hAnsi="GHEA Grapalat"/>
          <w:sz w:val="20"/>
          <w:szCs w:val="20"/>
          <w:lang w:val="es-ES"/>
        </w:rPr>
        <w:t xml:space="preserve"> </w:t>
      </w:r>
      <w:r w:rsidRPr="0093002B">
        <w:rPr>
          <w:rFonts w:ascii="GHEA Grapalat" w:hAnsi="GHEA Grapalat"/>
          <w:sz w:val="20"/>
          <w:szCs w:val="20"/>
        </w:rPr>
        <w:t>իրավաբանական</w:t>
      </w:r>
      <w:r w:rsidRPr="0093002B">
        <w:rPr>
          <w:rFonts w:ascii="GHEA Grapalat" w:hAnsi="GHEA Grapalat"/>
          <w:sz w:val="20"/>
          <w:szCs w:val="20"/>
          <w:lang w:val="es-ES"/>
        </w:rPr>
        <w:t xml:space="preserve"> </w:t>
      </w:r>
      <w:r w:rsidRPr="0093002B">
        <w:rPr>
          <w:rFonts w:ascii="GHEA Grapalat" w:hAnsi="GHEA Grapalat"/>
          <w:sz w:val="20"/>
          <w:szCs w:val="20"/>
        </w:rPr>
        <w:t>անձանց</w:t>
      </w:r>
      <w:r w:rsidRPr="0093002B">
        <w:rPr>
          <w:rFonts w:ascii="GHEA Grapalat" w:hAnsi="GHEA Grapalat"/>
          <w:sz w:val="20"/>
          <w:szCs w:val="20"/>
          <w:lang w:val="es-ES"/>
        </w:rPr>
        <w:t xml:space="preserve"> </w:t>
      </w:r>
      <w:r w:rsidRPr="0093002B">
        <w:rPr>
          <w:rFonts w:ascii="GHEA Grapalat" w:hAnsi="GHEA Grapalat"/>
          <w:sz w:val="20"/>
          <w:szCs w:val="20"/>
        </w:rPr>
        <w:t>դեպքում</w:t>
      </w:r>
      <w:r w:rsidRPr="0093002B">
        <w:rPr>
          <w:rFonts w:ascii="GHEA Grapalat" w:hAnsi="GHEA Grapalat"/>
          <w:sz w:val="20"/>
          <w:szCs w:val="20"/>
          <w:lang w:val="es-ES"/>
        </w:rPr>
        <w:t xml:space="preserve"> </w:t>
      </w:r>
      <w:r w:rsidRPr="0093002B">
        <w:rPr>
          <w:rFonts w:ascii="GHEA Grapalat" w:hAnsi="GHEA Grapalat"/>
          <w:sz w:val="20"/>
          <w:szCs w:val="20"/>
        </w:rPr>
        <w:t>գործադիր</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ղեկավարի</w:t>
      </w:r>
      <w:r w:rsidRPr="0093002B">
        <w:rPr>
          <w:rFonts w:ascii="GHEA Grapalat" w:hAnsi="GHEA Grapalat"/>
          <w:sz w:val="20"/>
          <w:szCs w:val="20"/>
          <w:lang w:val="es-ES"/>
        </w:rPr>
        <w:t xml:space="preserve"> </w:t>
      </w:r>
      <w:r w:rsidRPr="0093002B">
        <w:rPr>
          <w:rFonts w:ascii="GHEA Grapalat" w:hAnsi="GHEA Grapalat"/>
          <w:sz w:val="20"/>
          <w:szCs w:val="20"/>
        </w:rPr>
        <w:t>գրավոր</w:t>
      </w:r>
      <w:r w:rsidRPr="0093002B">
        <w:rPr>
          <w:rFonts w:ascii="GHEA Grapalat" w:hAnsi="GHEA Grapalat"/>
          <w:sz w:val="20"/>
          <w:szCs w:val="20"/>
          <w:lang w:val="es-ES"/>
        </w:rPr>
        <w:t xml:space="preserve"> </w:t>
      </w:r>
      <w:r w:rsidRPr="0093002B">
        <w:rPr>
          <w:rFonts w:ascii="GHEA Grapalat" w:hAnsi="GHEA Grapalat"/>
          <w:sz w:val="20"/>
          <w:szCs w:val="20"/>
        </w:rPr>
        <w:t>միջնորդության</w:t>
      </w:r>
      <w:r w:rsidRPr="0093002B">
        <w:rPr>
          <w:rFonts w:ascii="GHEA Grapalat" w:hAnsi="GHEA Grapalat"/>
          <w:sz w:val="20"/>
          <w:szCs w:val="20"/>
          <w:lang w:val="es-ES"/>
        </w:rPr>
        <w:t xml:space="preserve"> </w:t>
      </w:r>
      <w:r w:rsidRPr="0093002B">
        <w:rPr>
          <w:rFonts w:ascii="GHEA Grapalat" w:hAnsi="GHEA Grapalat"/>
          <w:sz w:val="20"/>
          <w:szCs w:val="20"/>
        </w:rPr>
        <w:t>հիման</w:t>
      </w:r>
      <w:r w:rsidRPr="0093002B">
        <w:rPr>
          <w:rFonts w:ascii="GHEA Grapalat" w:hAnsi="GHEA Grapalat"/>
          <w:sz w:val="20"/>
          <w:szCs w:val="20"/>
          <w:lang w:val="es-ES"/>
        </w:rPr>
        <w:t xml:space="preserve"> </w:t>
      </w:r>
      <w:r w:rsidRPr="0093002B">
        <w:rPr>
          <w:rFonts w:ascii="GHEA Grapalat" w:hAnsi="GHEA Grapalat"/>
          <w:sz w:val="20"/>
          <w:szCs w:val="20"/>
        </w:rPr>
        <w:t>վրա</w:t>
      </w:r>
      <w:r w:rsidRPr="0093002B">
        <w:rPr>
          <w:rFonts w:ascii="GHEA Grapalat" w:hAnsi="GHEA Grapalat"/>
          <w:sz w:val="20"/>
          <w:szCs w:val="20"/>
          <w:lang w:val="es-ES"/>
        </w:rPr>
        <w:t xml:space="preserve"> </w:t>
      </w:r>
      <w:r w:rsidRPr="0093002B">
        <w:rPr>
          <w:rFonts w:ascii="GHEA Grapalat" w:hAnsi="GHEA Grapalat"/>
          <w:sz w:val="20"/>
          <w:szCs w:val="20"/>
        </w:rPr>
        <w:t>կայացնում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գնման</w:t>
      </w:r>
      <w:r w:rsidRPr="0093002B">
        <w:rPr>
          <w:rFonts w:ascii="GHEA Grapalat" w:hAnsi="GHEA Grapalat"/>
          <w:sz w:val="20"/>
          <w:szCs w:val="20"/>
          <w:lang w:val="es-ES"/>
        </w:rPr>
        <w:t xml:space="preserve"> </w:t>
      </w:r>
      <w:r w:rsidRPr="0093002B">
        <w:rPr>
          <w:rFonts w:ascii="GHEA Grapalat" w:hAnsi="GHEA Grapalat"/>
          <w:sz w:val="20"/>
          <w:szCs w:val="20"/>
        </w:rPr>
        <w:t>գործընթացի</w:t>
      </w:r>
      <w:r w:rsidRPr="0093002B">
        <w:rPr>
          <w:rFonts w:ascii="GHEA Grapalat" w:hAnsi="GHEA Grapalat"/>
          <w:sz w:val="20"/>
          <w:szCs w:val="20"/>
          <w:lang w:val="es-ES"/>
        </w:rPr>
        <w:t xml:space="preserve"> </w:t>
      </w:r>
      <w:r w:rsidRPr="0093002B">
        <w:rPr>
          <w:rFonts w:ascii="GHEA Grapalat" w:hAnsi="GHEA Grapalat"/>
          <w:sz w:val="20"/>
          <w:szCs w:val="20"/>
        </w:rPr>
        <w:t>կասեցումը</w:t>
      </w:r>
      <w:r w:rsidRPr="0093002B">
        <w:rPr>
          <w:rFonts w:ascii="GHEA Grapalat" w:hAnsi="GHEA Grapalat"/>
          <w:sz w:val="20"/>
          <w:szCs w:val="20"/>
          <w:lang w:val="es-ES"/>
        </w:rPr>
        <w:t xml:space="preserve"> </w:t>
      </w:r>
      <w:r w:rsidRPr="0093002B">
        <w:rPr>
          <w:rFonts w:ascii="GHEA Grapalat" w:hAnsi="GHEA Grapalat"/>
          <w:sz w:val="20"/>
          <w:szCs w:val="20"/>
        </w:rPr>
        <w:t>վերացնելու</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որոշում</w:t>
      </w:r>
      <w:r w:rsidRPr="0093002B">
        <w:rPr>
          <w:rFonts w:ascii="GHEA Grapalat" w:hAnsi="GHEA Grapalat"/>
          <w:sz w:val="20"/>
          <w:szCs w:val="20"/>
          <w:lang w:val="es-ES"/>
        </w:rPr>
        <w:t xml:space="preserve">: </w:t>
      </w:r>
      <w:r w:rsidRPr="0093002B">
        <w:rPr>
          <w:rFonts w:ascii="GHEA Grapalat" w:hAnsi="GHEA Grapalat"/>
          <w:sz w:val="20"/>
          <w:szCs w:val="20"/>
        </w:rPr>
        <w:t>Դատարանը</w:t>
      </w:r>
      <w:r w:rsidRPr="0093002B">
        <w:rPr>
          <w:rFonts w:ascii="GHEA Grapalat" w:hAnsi="GHEA Grapalat"/>
          <w:sz w:val="20"/>
          <w:szCs w:val="20"/>
          <w:lang w:val="es-ES"/>
        </w:rPr>
        <w:t xml:space="preserve"> </w:t>
      </w:r>
      <w:r w:rsidRPr="0093002B">
        <w:rPr>
          <w:rFonts w:ascii="GHEA Grapalat" w:hAnsi="GHEA Grapalat"/>
          <w:sz w:val="20"/>
          <w:szCs w:val="20"/>
        </w:rPr>
        <w:t>սույն</w:t>
      </w:r>
      <w:r w:rsidRPr="0093002B">
        <w:rPr>
          <w:rFonts w:ascii="GHEA Grapalat" w:hAnsi="GHEA Grapalat"/>
          <w:sz w:val="20"/>
          <w:szCs w:val="20"/>
          <w:lang w:val="es-ES"/>
        </w:rPr>
        <w:t xml:space="preserve"> </w:t>
      </w:r>
      <w:r w:rsidRPr="0093002B">
        <w:rPr>
          <w:rFonts w:ascii="GHEA Grapalat" w:hAnsi="GHEA Grapalat"/>
          <w:sz w:val="20"/>
          <w:szCs w:val="20"/>
        </w:rPr>
        <w:t>կետով</w:t>
      </w:r>
      <w:r w:rsidRPr="0093002B">
        <w:rPr>
          <w:rFonts w:ascii="GHEA Grapalat" w:hAnsi="GHEA Grapalat"/>
          <w:sz w:val="20"/>
          <w:szCs w:val="20"/>
          <w:lang w:val="es-ES"/>
        </w:rPr>
        <w:t xml:space="preserve"> </w:t>
      </w:r>
      <w:r w:rsidRPr="0093002B">
        <w:rPr>
          <w:rFonts w:ascii="GHEA Grapalat" w:hAnsi="GHEA Grapalat"/>
          <w:sz w:val="20"/>
          <w:szCs w:val="20"/>
        </w:rPr>
        <w:t>նախատեսված</w:t>
      </w:r>
      <w:r w:rsidRPr="0093002B">
        <w:rPr>
          <w:rFonts w:ascii="GHEA Grapalat" w:hAnsi="GHEA Grapalat"/>
          <w:sz w:val="20"/>
          <w:szCs w:val="20"/>
          <w:lang w:val="es-ES"/>
        </w:rPr>
        <w:t xml:space="preserve"> </w:t>
      </w:r>
      <w:r w:rsidRPr="0093002B">
        <w:rPr>
          <w:rFonts w:ascii="GHEA Grapalat" w:hAnsi="GHEA Grapalat"/>
          <w:sz w:val="20"/>
          <w:szCs w:val="20"/>
        </w:rPr>
        <w:t>որոշումը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կայացման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ուղարկում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մարմինն</w:t>
      </w:r>
      <w:r w:rsidRPr="0093002B">
        <w:rPr>
          <w:rFonts w:ascii="GHEA Grapalat" w:hAnsi="GHEA Grapalat"/>
          <w:sz w:val="20"/>
          <w:szCs w:val="20"/>
          <w:lang w:val="es-ES"/>
        </w:rPr>
        <w:t xml:space="preserve"> </w:t>
      </w:r>
      <w:r w:rsidRPr="0093002B">
        <w:rPr>
          <w:rFonts w:ascii="GHEA Grapalat" w:hAnsi="GHEA Grapalat"/>
          <w:sz w:val="20"/>
          <w:szCs w:val="20"/>
        </w:rPr>
        <w:t>այդ</w:t>
      </w:r>
      <w:r w:rsidRPr="0093002B">
        <w:rPr>
          <w:rFonts w:ascii="GHEA Grapalat" w:hAnsi="GHEA Grapalat"/>
          <w:sz w:val="20"/>
          <w:szCs w:val="20"/>
          <w:lang w:val="es-ES"/>
        </w:rPr>
        <w:t xml:space="preserve"> </w:t>
      </w:r>
      <w:r w:rsidRPr="0093002B">
        <w:rPr>
          <w:rFonts w:ascii="GHEA Grapalat" w:hAnsi="GHEA Grapalat"/>
          <w:sz w:val="20"/>
          <w:szCs w:val="20"/>
        </w:rPr>
        <w:t>որոշումն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ուժի</w:t>
      </w:r>
      <w:r w:rsidRPr="0093002B">
        <w:rPr>
          <w:rFonts w:ascii="GHEA Grapalat" w:hAnsi="GHEA Grapalat"/>
          <w:sz w:val="20"/>
          <w:szCs w:val="20"/>
          <w:lang w:val="es-ES"/>
        </w:rPr>
        <w:t xml:space="preserve"> </w:t>
      </w:r>
      <w:r w:rsidRPr="0093002B">
        <w:rPr>
          <w:rFonts w:ascii="GHEA Grapalat" w:hAnsi="GHEA Grapalat"/>
          <w:sz w:val="20"/>
          <w:szCs w:val="20"/>
        </w:rPr>
        <w:t>մեջ</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մտնում</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պահից</w:t>
      </w:r>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sz w:val="20"/>
          <w:szCs w:val="20"/>
        </w:rPr>
        <w:t>Պատվիրատուի</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գնահատող</w:t>
      </w:r>
      <w:r w:rsidRPr="0093002B">
        <w:rPr>
          <w:rFonts w:ascii="GHEA Grapalat" w:hAnsi="GHEA Grapalat"/>
          <w:sz w:val="20"/>
          <w:szCs w:val="20"/>
          <w:lang w:val="es-ES"/>
        </w:rPr>
        <w:t xml:space="preserve"> </w:t>
      </w:r>
      <w:r w:rsidRPr="0093002B">
        <w:rPr>
          <w:rFonts w:ascii="GHEA Grapalat" w:hAnsi="GHEA Grapalat"/>
          <w:sz w:val="20"/>
          <w:szCs w:val="20"/>
        </w:rPr>
        <w:t>հանձնաժողովի</w:t>
      </w:r>
      <w:r w:rsidRPr="0093002B">
        <w:rPr>
          <w:rFonts w:ascii="GHEA Grapalat" w:hAnsi="GHEA Grapalat"/>
          <w:sz w:val="20"/>
          <w:szCs w:val="20"/>
          <w:lang w:val="es-ES"/>
        </w:rPr>
        <w:t xml:space="preserve"> </w:t>
      </w:r>
      <w:r w:rsidRPr="0093002B">
        <w:rPr>
          <w:rFonts w:ascii="GHEA Grapalat" w:hAnsi="GHEA Grapalat"/>
          <w:sz w:val="20"/>
          <w:szCs w:val="20"/>
        </w:rPr>
        <w:t>գործողությունների</w:t>
      </w:r>
      <w:r w:rsidRPr="0093002B">
        <w:rPr>
          <w:rFonts w:ascii="GHEA Grapalat" w:hAnsi="GHEA Grapalat"/>
          <w:sz w:val="20"/>
          <w:szCs w:val="20"/>
          <w:lang w:val="es-ES"/>
        </w:rPr>
        <w:t xml:space="preserve"> (</w:t>
      </w:r>
      <w:r w:rsidRPr="0093002B">
        <w:rPr>
          <w:rFonts w:ascii="GHEA Grapalat" w:hAnsi="GHEA Grapalat"/>
          <w:sz w:val="20"/>
          <w:szCs w:val="20"/>
        </w:rPr>
        <w:t>անգործության</w:t>
      </w:r>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r w:rsidRPr="0093002B">
        <w:rPr>
          <w:rFonts w:ascii="GHEA Grapalat" w:hAnsi="GHEA Grapalat"/>
          <w:sz w:val="20"/>
          <w:szCs w:val="20"/>
        </w:rPr>
        <w:t>որոշումների</w:t>
      </w:r>
      <w:r w:rsidRPr="0093002B">
        <w:rPr>
          <w:rFonts w:ascii="GHEA Grapalat" w:hAnsi="GHEA Grapalat"/>
          <w:sz w:val="20"/>
          <w:szCs w:val="20"/>
          <w:lang w:val="es-ES"/>
        </w:rPr>
        <w:t xml:space="preserve"> </w:t>
      </w:r>
      <w:r w:rsidRPr="0093002B">
        <w:rPr>
          <w:rFonts w:ascii="GHEA Grapalat" w:hAnsi="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sz w:val="20"/>
          <w:szCs w:val="20"/>
        </w:rPr>
        <w:t>հետ</w:t>
      </w:r>
      <w:r w:rsidRPr="0093002B">
        <w:rPr>
          <w:rFonts w:ascii="GHEA Grapalat" w:hAnsi="GHEA Grapalat"/>
          <w:sz w:val="20"/>
          <w:szCs w:val="20"/>
          <w:lang w:val="es-ES"/>
        </w:rPr>
        <w:t xml:space="preserve"> </w:t>
      </w:r>
      <w:r w:rsidRPr="0093002B">
        <w:rPr>
          <w:rFonts w:ascii="GHEA Grapalat" w:hAnsi="GHEA Grapalat"/>
          <w:sz w:val="20"/>
          <w:szCs w:val="20"/>
        </w:rPr>
        <w:t>կապված</w:t>
      </w:r>
      <w:r w:rsidRPr="0093002B">
        <w:rPr>
          <w:rFonts w:ascii="GHEA Grapalat" w:hAnsi="GHEA Grapalat"/>
          <w:sz w:val="20"/>
          <w:szCs w:val="20"/>
          <w:lang w:val="es-ES"/>
        </w:rPr>
        <w:t xml:space="preserve"> </w:t>
      </w:r>
      <w:r w:rsidRPr="0093002B">
        <w:rPr>
          <w:rFonts w:ascii="GHEA Grapalat" w:hAnsi="GHEA Grapalat"/>
          <w:sz w:val="20"/>
          <w:szCs w:val="20"/>
        </w:rPr>
        <w:t>վեճերով</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ակտը</w:t>
      </w:r>
      <w:r w:rsidRPr="0093002B">
        <w:rPr>
          <w:rFonts w:ascii="GHEA Grapalat" w:hAnsi="GHEA Grapalat"/>
          <w:sz w:val="20"/>
          <w:szCs w:val="20"/>
          <w:lang w:val="es-ES"/>
        </w:rPr>
        <w:t xml:space="preserve"> </w:t>
      </w:r>
      <w:r w:rsidRPr="0093002B">
        <w:rPr>
          <w:rFonts w:ascii="GHEA Grapalat" w:hAnsi="GHEA Grapalat"/>
          <w:sz w:val="20"/>
          <w:szCs w:val="20"/>
        </w:rPr>
        <w:t>դրա</w:t>
      </w:r>
      <w:r w:rsidRPr="0093002B">
        <w:rPr>
          <w:rFonts w:ascii="GHEA Grapalat" w:hAnsi="GHEA Grapalat"/>
          <w:sz w:val="20"/>
          <w:szCs w:val="20"/>
          <w:lang w:val="es-ES"/>
        </w:rPr>
        <w:t xml:space="preserve"> </w:t>
      </w:r>
      <w:r w:rsidRPr="0093002B">
        <w:rPr>
          <w:rFonts w:ascii="GHEA Grapalat" w:hAnsi="GHEA Grapalat"/>
          <w:sz w:val="20"/>
          <w:szCs w:val="20"/>
        </w:rPr>
        <w:t>հրապարակման</w:t>
      </w:r>
      <w:r w:rsidRPr="0093002B">
        <w:rPr>
          <w:rFonts w:ascii="GHEA Grapalat" w:hAnsi="GHEA Grapalat"/>
          <w:sz w:val="20"/>
          <w:szCs w:val="20"/>
          <w:lang w:val="es-ES"/>
        </w:rPr>
        <w:t xml:space="preserve"> </w:t>
      </w:r>
      <w:r w:rsidRPr="0093002B">
        <w:rPr>
          <w:rFonts w:ascii="GHEA Grapalat" w:hAnsi="GHEA Grapalat"/>
          <w:sz w:val="20"/>
          <w:szCs w:val="20"/>
        </w:rPr>
        <w:t>օրն</w:t>
      </w:r>
      <w:r w:rsidRPr="0093002B">
        <w:rPr>
          <w:rFonts w:ascii="GHEA Grapalat" w:hAnsi="GHEA Grapalat"/>
          <w:sz w:val="20"/>
          <w:szCs w:val="20"/>
          <w:lang w:val="es-ES"/>
        </w:rPr>
        <w:t xml:space="preserve"> </w:t>
      </w:r>
      <w:r w:rsidRPr="0093002B">
        <w:rPr>
          <w:rFonts w:ascii="GHEA Grapalat" w:hAnsi="GHEA Grapalat"/>
          <w:sz w:val="20"/>
          <w:szCs w:val="20"/>
        </w:rPr>
        <w:t>ուղարկվում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մարմնի</w:t>
      </w:r>
      <w:r w:rsidRPr="0093002B">
        <w:rPr>
          <w:rFonts w:ascii="GHEA Grapalat" w:hAnsi="GHEA Grapalat"/>
          <w:sz w:val="20"/>
          <w:szCs w:val="20"/>
          <w:lang w:val="es-ES"/>
        </w:rPr>
        <w:t xml:space="preserve"> </w:t>
      </w:r>
      <w:r w:rsidRPr="0093002B">
        <w:rPr>
          <w:rFonts w:ascii="GHEA Grapalat" w:hAnsi="GHEA Grapalat"/>
          <w:sz w:val="20"/>
          <w:szCs w:val="20"/>
        </w:rPr>
        <w:t>պաշտոնական</w:t>
      </w:r>
      <w:r w:rsidRPr="0093002B">
        <w:rPr>
          <w:rFonts w:ascii="GHEA Grapalat" w:hAnsi="GHEA Grapalat"/>
          <w:sz w:val="20"/>
          <w:szCs w:val="20"/>
          <w:lang w:val="es-ES"/>
        </w:rPr>
        <w:t xml:space="preserve"> </w:t>
      </w:r>
      <w:r w:rsidRPr="0093002B">
        <w:rPr>
          <w:rFonts w:ascii="GHEA Grapalat" w:hAnsi="GHEA Grapalat"/>
          <w:sz w:val="20"/>
          <w:szCs w:val="20"/>
        </w:rPr>
        <w:t>էլեկտրոնային</w:t>
      </w:r>
      <w:r w:rsidRPr="0093002B">
        <w:rPr>
          <w:rFonts w:ascii="GHEA Grapalat" w:hAnsi="GHEA Grapalat"/>
          <w:sz w:val="20"/>
          <w:szCs w:val="20"/>
          <w:lang w:val="es-ES"/>
        </w:rPr>
        <w:t xml:space="preserve"> </w:t>
      </w:r>
      <w:r w:rsidRPr="0093002B">
        <w:rPr>
          <w:rFonts w:ascii="GHEA Grapalat" w:hAnsi="GHEA Grapalat"/>
          <w:sz w:val="20"/>
          <w:szCs w:val="20"/>
        </w:rPr>
        <w:t>փոստի</w:t>
      </w:r>
      <w:r w:rsidRPr="0093002B">
        <w:rPr>
          <w:rFonts w:ascii="GHEA Grapalat" w:hAnsi="GHEA Grapalat"/>
          <w:sz w:val="20"/>
          <w:szCs w:val="20"/>
          <w:lang w:val="es-ES"/>
        </w:rPr>
        <w:t xml:space="preserve"> </w:t>
      </w:r>
      <w:r w:rsidRPr="0093002B">
        <w:rPr>
          <w:rFonts w:ascii="GHEA Grapalat" w:hAnsi="GHEA Grapalat"/>
          <w:sz w:val="20"/>
          <w:szCs w:val="20"/>
        </w:rPr>
        <w:t>հասցեին</w:t>
      </w:r>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r w:rsidRPr="0093002B">
        <w:rPr>
          <w:rFonts w:ascii="GHEA Grapalat" w:hAnsi="GHEA Grapalat"/>
          <w:sz w:val="20"/>
          <w:szCs w:val="20"/>
        </w:rPr>
        <w:t>մարմինը</w:t>
      </w:r>
      <w:r w:rsidRPr="0093002B">
        <w:rPr>
          <w:rFonts w:ascii="GHEA Grapalat" w:hAnsi="GHEA Grapalat"/>
          <w:sz w:val="20"/>
          <w:szCs w:val="20"/>
          <w:lang w:val="es-ES"/>
        </w:rPr>
        <w:t xml:space="preserve"> </w:t>
      </w:r>
      <w:r w:rsidRPr="0093002B">
        <w:rPr>
          <w:rFonts w:ascii="GHEA Grapalat" w:hAnsi="GHEA Grapalat"/>
          <w:sz w:val="20"/>
          <w:szCs w:val="20"/>
        </w:rPr>
        <w:t>դատարանի</w:t>
      </w:r>
      <w:r w:rsidRPr="0093002B">
        <w:rPr>
          <w:rFonts w:ascii="GHEA Grapalat" w:hAnsi="GHEA Grapalat"/>
          <w:sz w:val="20"/>
          <w:szCs w:val="20"/>
          <w:lang w:val="es-ES"/>
        </w:rPr>
        <w:t xml:space="preserve"> </w:t>
      </w:r>
      <w:r w:rsidRPr="0093002B">
        <w:rPr>
          <w:rFonts w:ascii="GHEA Grapalat" w:hAnsi="GHEA Grapalat"/>
          <w:sz w:val="20"/>
          <w:szCs w:val="20"/>
        </w:rPr>
        <w:t>վճռի</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մասը</w:t>
      </w:r>
      <w:r w:rsidRPr="0093002B">
        <w:rPr>
          <w:rFonts w:ascii="GHEA Grapalat" w:hAnsi="GHEA Grapalat"/>
          <w:sz w:val="20"/>
          <w:szCs w:val="20"/>
          <w:lang w:val="es-ES"/>
        </w:rPr>
        <w:t xml:space="preserve"> </w:t>
      </w:r>
      <w:r w:rsidRPr="0093002B">
        <w:rPr>
          <w:rFonts w:ascii="GHEA Grapalat" w:hAnsi="GHEA Grapalat"/>
          <w:sz w:val="20"/>
          <w:szCs w:val="20"/>
        </w:rPr>
        <w:t>կամ</w:t>
      </w:r>
      <w:r w:rsidRPr="0093002B">
        <w:rPr>
          <w:rFonts w:ascii="GHEA Grapalat" w:hAnsi="GHEA Grapalat"/>
          <w:sz w:val="20"/>
          <w:szCs w:val="20"/>
          <w:lang w:val="es-ES"/>
        </w:rPr>
        <w:t xml:space="preserve"> </w:t>
      </w:r>
      <w:r w:rsidRPr="0093002B">
        <w:rPr>
          <w:rFonts w:ascii="GHEA Grapalat" w:hAnsi="GHEA Grapalat"/>
          <w:sz w:val="20"/>
          <w:szCs w:val="20"/>
        </w:rPr>
        <w:t>այլ</w:t>
      </w:r>
      <w:r w:rsidRPr="0093002B">
        <w:rPr>
          <w:rFonts w:ascii="GHEA Grapalat" w:hAnsi="GHEA Grapalat"/>
          <w:sz w:val="20"/>
          <w:szCs w:val="20"/>
          <w:lang w:val="es-ES"/>
        </w:rPr>
        <w:t xml:space="preserve"> </w:t>
      </w:r>
      <w:r w:rsidRPr="0093002B">
        <w:rPr>
          <w:rFonts w:ascii="GHEA Grapalat" w:hAnsi="GHEA Grapalat"/>
          <w:sz w:val="20"/>
          <w:szCs w:val="20"/>
        </w:rPr>
        <w:t>եզրափակիչ</w:t>
      </w:r>
      <w:r w:rsidRPr="0093002B">
        <w:rPr>
          <w:rFonts w:ascii="GHEA Grapalat" w:hAnsi="GHEA Grapalat"/>
          <w:sz w:val="20"/>
          <w:szCs w:val="20"/>
          <w:lang w:val="es-ES"/>
        </w:rPr>
        <w:t xml:space="preserve"> </w:t>
      </w:r>
      <w:r w:rsidRPr="0093002B">
        <w:rPr>
          <w:rFonts w:ascii="GHEA Grapalat" w:hAnsi="GHEA Grapalat"/>
          <w:sz w:val="20"/>
          <w:szCs w:val="20"/>
        </w:rPr>
        <w:t>դատական</w:t>
      </w:r>
      <w:r w:rsidRPr="0093002B">
        <w:rPr>
          <w:rFonts w:ascii="GHEA Grapalat" w:hAnsi="GHEA Grapalat"/>
          <w:sz w:val="20"/>
          <w:szCs w:val="20"/>
          <w:lang w:val="es-ES"/>
        </w:rPr>
        <w:t xml:space="preserve"> </w:t>
      </w:r>
      <w:r w:rsidRPr="0093002B">
        <w:rPr>
          <w:rFonts w:ascii="GHEA Grapalat" w:hAnsi="GHEA Grapalat"/>
          <w:sz w:val="20"/>
          <w:szCs w:val="20"/>
        </w:rPr>
        <w:t>ակտն</w:t>
      </w:r>
      <w:r w:rsidRPr="0093002B">
        <w:rPr>
          <w:rFonts w:ascii="GHEA Grapalat" w:hAnsi="GHEA Grapalat"/>
          <w:sz w:val="20"/>
          <w:szCs w:val="20"/>
          <w:lang w:val="es-ES"/>
        </w:rPr>
        <w:t xml:space="preserve"> </w:t>
      </w:r>
      <w:r w:rsidRPr="0093002B">
        <w:rPr>
          <w:rFonts w:ascii="GHEA Grapalat" w:hAnsi="GHEA Grapalat"/>
          <w:sz w:val="20"/>
          <w:szCs w:val="20"/>
        </w:rPr>
        <w:t>անհապաղ</w:t>
      </w:r>
      <w:r w:rsidRPr="0093002B">
        <w:rPr>
          <w:rFonts w:ascii="GHEA Grapalat" w:hAnsi="GHEA Grapalat"/>
          <w:sz w:val="20"/>
          <w:szCs w:val="20"/>
          <w:lang w:val="es-ES"/>
        </w:rPr>
        <w:t xml:space="preserve"> </w:t>
      </w:r>
      <w:r w:rsidRPr="0093002B">
        <w:rPr>
          <w:rFonts w:ascii="GHEA Grapalat" w:hAnsi="GHEA Grapalat"/>
          <w:sz w:val="20"/>
          <w:szCs w:val="20"/>
        </w:rPr>
        <w:t>հրապարակում</w:t>
      </w:r>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r w:rsidRPr="0093002B">
        <w:rPr>
          <w:rFonts w:ascii="GHEA Grapalat" w:hAnsi="GHEA Grapalat"/>
          <w:sz w:val="20"/>
          <w:szCs w:val="20"/>
        </w:rPr>
        <w:t>տեղեկագրում</w:t>
      </w:r>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r w:rsidRPr="0093002B">
        <w:rPr>
          <w:rFonts w:ascii="GHEA Grapalat" w:hAnsi="GHEA Grapalat" w:cs="GHEA Grapalat"/>
          <w:sz w:val="20"/>
          <w:szCs w:val="20"/>
        </w:rPr>
        <w:t>Բողոքարկման</w:t>
      </w:r>
      <w:r w:rsidRPr="0093002B">
        <w:rPr>
          <w:rFonts w:ascii="GHEA Grapalat" w:hAnsi="GHEA Grapalat"/>
          <w:sz w:val="20"/>
          <w:szCs w:val="20"/>
          <w:lang w:val="es-ES"/>
        </w:rPr>
        <w:t xml:space="preserve"> </w:t>
      </w:r>
      <w:r w:rsidRPr="0093002B">
        <w:rPr>
          <w:rFonts w:ascii="GHEA Grapalat" w:hAnsi="GHEA Grapalat" w:cs="GHEA Grapalat"/>
          <w:sz w:val="20"/>
          <w:szCs w:val="20"/>
        </w:rPr>
        <w:t>համար</w:t>
      </w:r>
      <w:r w:rsidRPr="0093002B">
        <w:rPr>
          <w:rFonts w:ascii="GHEA Grapalat" w:hAnsi="GHEA Grapalat"/>
          <w:sz w:val="20"/>
          <w:szCs w:val="20"/>
          <w:lang w:val="es-ES"/>
        </w:rPr>
        <w:t xml:space="preserve"> </w:t>
      </w:r>
      <w:r w:rsidRPr="0093002B">
        <w:rPr>
          <w:rFonts w:ascii="GHEA Grapalat" w:hAnsi="GHEA Grapalat" w:cs="GHEA Grapalat"/>
          <w:sz w:val="20"/>
          <w:szCs w:val="20"/>
        </w:rPr>
        <w:t>գանձվող</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տուրքերի</w:t>
      </w:r>
      <w:r w:rsidRPr="0093002B">
        <w:rPr>
          <w:rFonts w:ascii="GHEA Grapalat" w:hAnsi="GHEA Grapalat"/>
          <w:sz w:val="20"/>
          <w:szCs w:val="20"/>
          <w:lang w:val="es-ES"/>
        </w:rPr>
        <w:t xml:space="preserve"> </w:t>
      </w:r>
      <w:r w:rsidRPr="0093002B">
        <w:rPr>
          <w:rFonts w:ascii="GHEA Grapalat" w:hAnsi="GHEA Grapalat"/>
          <w:sz w:val="20"/>
          <w:szCs w:val="20"/>
        </w:rPr>
        <w:t>դրույքաչափերը</w:t>
      </w:r>
      <w:r w:rsidRPr="0093002B">
        <w:rPr>
          <w:rFonts w:ascii="GHEA Grapalat" w:hAnsi="GHEA Grapalat"/>
          <w:sz w:val="20"/>
          <w:szCs w:val="20"/>
          <w:lang w:val="es-ES"/>
        </w:rPr>
        <w:t xml:space="preserve"> </w:t>
      </w:r>
      <w:r w:rsidRPr="0093002B">
        <w:rPr>
          <w:rFonts w:ascii="GHEA Grapalat" w:hAnsi="GHEA Grapalat"/>
          <w:sz w:val="20"/>
          <w:szCs w:val="20"/>
        </w:rPr>
        <w:t>սահմանված</w:t>
      </w:r>
      <w:r w:rsidRPr="0093002B">
        <w:rPr>
          <w:rFonts w:ascii="GHEA Grapalat" w:hAnsi="GHEA Grapalat"/>
          <w:sz w:val="20"/>
          <w:szCs w:val="20"/>
          <w:lang w:val="es-ES"/>
        </w:rPr>
        <w:t xml:space="preserve"> </w:t>
      </w:r>
      <w:r w:rsidRPr="0093002B">
        <w:rPr>
          <w:rFonts w:ascii="GHEA Grapalat" w:hAnsi="GHEA Grapalat"/>
          <w:sz w:val="20"/>
          <w:szCs w:val="20"/>
        </w:rPr>
        <w:t>են</w:t>
      </w:r>
      <w:r w:rsidRPr="0093002B">
        <w:rPr>
          <w:rFonts w:ascii="GHEA Grapalat" w:hAnsi="GHEA Grapalat"/>
          <w:sz w:val="20"/>
          <w:szCs w:val="20"/>
          <w:lang w:val="es-ES"/>
        </w:rPr>
        <w:t xml:space="preserve"> «</w:t>
      </w:r>
      <w:r w:rsidRPr="0093002B">
        <w:rPr>
          <w:rFonts w:ascii="GHEA Grapalat" w:hAnsi="GHEA Grapalat"/>
          <w:sz w:val="20"/>
          <w:szCs w:val="20"/>
        </w:rPr>
        <w:t>Պետական</w:t>
      </w:r>
      <w:r w:rsidRPr="0093002B">
        <w:rPr>
          <w:rFonts w:ascii="GHEA Grapalat" w:hAnsi="GHEA Grapalat"/>
          <w:sz w:val="20"/>
          <w:szCs w:val="20"/>
          <w:lang w:val="es-ES"/>
        </w:rPr>
        <w:t xml:space="preserve"> </w:t>
      </w:r>
      <w:r w:rsidRPr="0093002B">
        <w:rPr>
          <w:rFonts w:ascii="GHEA Grapalat" w:hAnsi="GHEA Grapalat"/>
          <w:sz w:val="20"/>
          <w:szCs w:val="20"/>
        </w:rPr>
        <w:t>տուրքի</w:t>
      </w:r>
      <w:r w:rsidRPr="0093002B">
        <w:rPr>
          <w:rFonts w:ascii="GHEA Grapalat" w:hAnsi="GHEA Grapalat"/>
          <w:sz w:val="20"/>
          <w:szCs w:val="20"/>
          <w:lang w:val="es-ES"/>
        </w:rPr>
        <w:t xml:space="preserve"> </w:t>
      </w:r>
      <w:r w:rsidRPr="0093002B">
        <w:rPr>
          <w:rFonts w:ascii="GHEA Grapalat" w:hAnsi="GHEA Grapalat"/>
          <w:sz w:val="20"/>
          <w:szCs w:val="20"/>
        </w:rPr>
        <w:t>մասին</w:t>
      </w:r>
      <w:r w:rsidRPr="0093002B">
        <w:rPr>
          <w:rFonts w:ascii="GHEA Grapalat" w:hAnsi="GHEA Grapalat"/>
          <w:sz w:val="20"/>
          <w:szCs w:val="20"/>
          <w:lang w:val="es-ES"/>
        </w:rPr>
        <w:t xml:space="preserve">» </w:t>
      </w:r>
      <w:r w:rsidRPr="0093002B">
        <w:rPr>
          <w:rFonts w:ascii="GHEA Grapalat" w:hAnsi="GHEA Grapalat"/>
          <w:sz w:val="20"/>
          <w:szCs w:val="20"/>
        </w:rPr>
        <w:t>օրենքով։</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r w:rsidR="004F78EF" w:rsidRPr="0093002B">
        <w:rPr>
          <w:rFonts w:ascii="GHEA Grapalat" w:hAnsi="GHEA Grapalat"/>
          <w:sz w:val="20"/>
          <w:szCs w:val="20"/>
        </w:rPr>
        <w:t>հ</w:t>
      </w:r>
      <w:r w:rsidR="001F6578" w:rsidRPr="0093002B">
        <w:rPr>
          <w:rFonts w:ascii="GHEA Grapalat" w:hAnsi="GHEA Grapalat"/>
          <w:sz w:val="20"/>
          <w:szCs w:val="20"/>
        </w:rPr>
        <w:t>ամակարգի</w:t>
      </w:r>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(տեղեկությունները):</w:t>
      </w:r>
    </w:p>
    <w:p w14:paraId="02EB36F0" w14:textId="77777777" w:rsidR="002D5CF0" w:rsidRPr="0093002B" w:rsidRDefault="0078387F" w:rsidP="00EF3662">
      <w:pPr>
        <w:ind w:firstLine="567"/>
        <w:jc w:val="both"/>
        <w:rPr>
          <w:rFonts w:ascii="GHEA Grapalat" w:hAnsi="GHEA Grapalat" w:cs="Sylfaen"/>
          <w:sz w:val="20"/>
          <w:lang w:val="es-ES"/>
        </w:rPr>
      </w:pPr>
      <w:r w:rsidRPr="0093002B">
        <w:rPr>
          <w:rFonts w:ascii="GHEA Grapalat" w:hAnsi="GHEA Grapalat" w:cs="Sylfaen"/>
          <w:sz w:val="20"/>
        </w:rPr>
        <w:t>Մասնակիցը</w:t>
      </w:r>
      <w:r w:rsidRPr="0093002B">
        <w:rPr>
          <w:rFonts w:ascii="GHEA Grapalat" w:hAnsi="GHEA Grapalat" w:cs="Sylfaen"/>
          <w:sz w:val="20"/>
          <w:lang w:val="es-ES"/>
        </w:rPr>
        <w:t xml:space="preserve"> </w:t>
      </w:r>
      <w:r w:rsidR="002240AB" w:rsidRPr="0093002B">
        <w:rPr>
          <w:rFonts w:ascii="GHEA Grapalat" w:hAnsi="GHEA Grapalat" w:cs="Sylfaen"/>
          <w:sz w:val="20"/>
        </w:rPr>
        <w:t>հայտով</w:t>
      </w:r>
      <w:r w:rsidR="002240AB" w:rsidRPr="0093002B">
        <w:rPr>
          <w:rFonts w:ascii="GHEA Grapalat" w:hAnsi="GHEA Grapalat" w:cs="Sylfaen"/>
          <w:sz w:val="20"/>
          <w:lang w:val="es-ES"/>
        </w:rPr>
        <w:t xml:space="preserve"> </w:t>
      </w:r>
      <w:r w:rsidRPr="0093002B">
        <w:rPr>
          <w:rFonts w:ascii="GHEA Grapalat" w:hAnsi="GHEA Grapalat" w:cs="Sylfaen"/>
          <w:sz w:val="20"/>
        </w:rPr>
        <w:t>ներկայացնում</w:t>
      </w:r>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r w:rsidRPr="0093002B">
        <w:rPr>
          <w:rFonts w:ascii="GHEA Grapalat" w:hAnsi="GHEA Grapalat" w:cs="Sylfaen"/>
          <w:sz w:val="20"/>
        </w:rPr>
        <w:t>իր</w:t>
      </w:r>
      <w:r w:rsidRPr="0093002B">
        <w:rPr>
          <w:rFonts w:ascii="GHEA Grapalat" w:hAnsi="GHEA Grapalat" w:cs="Sylfaen"/>
          <w:sz w:val="20"/>
          <w:lang w:val="es-ES"/>
        </w:rPr>
        <w:t xml:space="preserve"> </w:t>
      </w:r>
      <w:r w:rsidRPr="0093002B">
        <w:rPr>
          <w:rFonts w:ascii="GHEA Grapalat" w:hAnsi="GHEA Grapalat" w:cs="Sylfaen"/>
          <w:sz w:val="20"/>
        </w:rPr>
        <w:t>կողմից</w:t>
      </w:r>
      <w:r w:rsidRPr="0093002B">
        <w:rPr>
          <w:rFonts w:ascii="GHEA Grapalat" w:hAnsi="GHEA Grapalat" w:cs="Sylfaen"/>
          <w:sz w:val="20"/>
          <w:lang w:val="es-ES"/>
        </w:rPr>
        <w:t xml:space="preserve"> </w:t>
      </w:r>
      <w:r w:rsidRPr="0093002B">
        <w:rPr>
          <w:rFonts w:ascii="GHEA Grapalat" w:hAnsi="GHEA Grapalat" w:cs="Sylfaen"/>
          <w:sz w:val="20"/>
        </w:rPr>
        <w:t>հաստատված</w:t>
      </w:r>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«Պիտանելիության չափորոշիչ».</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r w:rsidRPr="003815BD">
        <w:rPr>
          <w:rFonts w:ascii="GHEA Grapalat" w:hAnsi="GHEA Grapalat" w:cs="Sylfaen"/>
          <w:b/>
          <w:sz w:val="20"/>
        </w:rPr>
        <w:t>ֆայլ</w:t>
      </w:r>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r w:rsidR="00EF4630" w:rsidRPr="0093002B">
        <w:rPr>
          <w:rFonts w:ascii="GHEA Grapalat" w:hAnsi="GHEA Grapalat" w:cs="Sylfaen"/>
          <w:sz w:val="20"/>
          <w:szCs w:val="24"/>
          <w:lang w:eastAsia="en-US"/>
        </w:rPr>
        <w:t>պայմանագրի</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պատճենը</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դրա</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կողմ</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հանդիսացող</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անձի</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տվյալները</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եթե</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պայմանագիրն</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իրականացվելու</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գործակալության</w:t>
      </w:r>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միջոցով</w:t>
      </w:r>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6"/>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23"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r w:rsidR="00F02DBC" w:rsidRPr="004E5C58">
        <w:rPr>
          <w:rFonts w:ascii="GHEA Grapalat" w:hAnsi="GHEA Grapalat" w:cs="Sylfaen"/>
          <w:sz w:val="20"/>
        </w:rPr>
        <w:t>հավելված</w:t>
      </w:r>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7"/>
      </w:r>
    </w:p>
    <w:bookmarkEnd w:id="23"/>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r w:rsidR="002C4DBF" w:rsidRPr="0093002B">
        <w:rPr>
          <w:rFonts w:ascii="GHEA Grapalat" w:hAnsi="GHEA Grapalat"/>
          <w:b/>
          <w:sz w:val="20"/>
          <w:szCs w:val="20"/>
          <w:lang w:val="es-ES"/>
        </w:rPr>
        <w:t>Ֆինանսական</w:t>
      </w:r>
      <w:r w:rsidR="00FF3F8F" w:rsidRPr="0093002B">
        <w:rPr>
          <w:rFonts w:ascii="GHEA Grapalat" w:hAnsi="GHEA Grapalat"/>
          <w:b/>
          <w:sz w:val="20"/>
          <w:szCs w:val="20"/>
          <w:lang w:val="es-ES"/>
        </w:rPr>
        <w:t xml:space="preserve"> չափորոշիչ»</w:t>
      </w:r>
      <w:r w:rsidR="00FF3F8F" w:rsidRPr="0093002B">
        <w:rPr>
          <w:rFonts w:ascii="GHEA Grapalat" w:hAnsi="GHEA Grapalat" w:cs="Sylfaen"/>
          <w:sz w:val="20"/>
          <w:lang w:val="es-ES"/>
        </w:rPr>
        <w:t>.</w:t>
      </w:r>
    </w:p>
    <w:p w14:paraId="62E6CE55" w14:textId="6050B306" w:rsidR="002E11D1"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3CF5F769" w:rsidR="000B5D64" w:rsidRDefault="000B5D64" w:rsidP="00BB2D31">
      <w:pPr>
        <w:pStyle w:val="norm"/>
        <w:spacing w:line="240" w:lineRule="auto"/>
        <w:ind w:firstLine="284"/>
        <w:jc w:val="right"/>
        <w:rPr>
          <w:rFonts w:ascii="GHEA Grapalat" w:hAnsi="GHEA Grapalat" w:cs="Sylfaen"/>
          <w:b/>
          <w:sz w:val="20"/>
          <w:lang w:val="es-ES"/>
        </w:rPr>
      </w:pPr>
    </w:p>
    <w:p w14:paraId="43215A93" w14:textId="719C94AA" w:rsidR="0095709B" w:rsidRDefault="0095709B" w:rsidP="00BB2D31">
      <w:pPr>
        <w:pStyle w:val="norm"/>
        <w:spacing w:line="240" w:lineRule="auto"/>
        <w:ind w:firstLine="284"/>
        <w:jc w:val="right"/>
        <w:rPr>
          <w:rFonts w:ascii="GHEA Grapalat" w:hAnsi="GHEA Grapalat" w:cs="Sylfaen"/>
          <w:b/>
          <w:sz w:val="20"/>
          <w:lang w:val="es-ES"/>
        </w:rPr>
      </w:pPr>
    </w:p>
    <w:p w14:paraId="1F0020BE" w14:textId="62F4CA8D" w:rsidR="0095709B" w:rsidRDefault="0095709B" w:rsidP="00BB2D31">
      <w:pPr>
        <w:pStyle w:val="norm"/>
        <w:spacing w:line="240" w:lineRule="auto"/>
        <w:ind w:firstLine="284"/>
        <w:jc w:val="right"/>
        <w:rPr>
          <w:rFonts w:ascii="GHEA Grapalat" w:hAnsi="GHEA Grapalat" w:cs="Sylfaen"/>
          <w:b/>
          <w:sz w:val="20"/>
          <w:lang w:val="es-ES"/>
        </w:rPr>
      </w:pPr>
    </w:p>
    <w:p w14:paraId="02A003F7" w14:textId="77777777" w:rsidR="000E507D" w:rsidRDefault="000E507D" w:rsidP="00BB2D31">
      <w:pPr>
        <w:pStyle w:val="norm"/>
        <w:spacing w:line="240" w:lineRule="auto"/>
        <w:ind w:firstLine="284"/>
        <w:jc w:val="right"/>
        <w:rPr>
          <w:rFonts w:ascii="GHEA Grapalat" w:hAnsi="GHEA Grapalat" w:cs="Sylfaen"/>
          <w:b/>
          <w:sz w:val="20"/>
          <w:lang w:val="es-ES"/>
        </w:rPr>
      </w:pPr>
    </w:p>
    <w:p w14:paraId="4D892905" w14:textId="77777777" w:rsidR="000E507D" w:rsidRDefault="000E507D" w:rsidP="00BB2D31">
      <w:pPr>
        <w:pStyle w:val="norm"/>
        <w:spacing w:line="240" w:lineRule="auto"/>
        <w:ind w:firstLine="284"/>
        <w:jc w:val="right"/>
        <w:rPr>
          <w:rFonts w:ascii="GHEA Grapalat" w:hAnsi="GHEA Grapalat" w:cs="Sylfaen"/>
          <w:b/>
          <w:sz w:val="20"/>
          <w:lang w:val="es-ES"/>
        </w:rPr>
      </w:pPr>
    </w:p>
    <w:p w14:paraId="30EAABE0" w14:textId="77777777" w:rsidR="000E507D" w:rsidRDefault="000E507D" w:rsidP="00BB2D31">
      <w:pPr>
        <w:pStyle w:val="norm"/>
        <w:spacing w:line="240" w:lineRule="auto"/>
        <w:ind w:firstLine="284"/>
        <w:jc w:val="right"/>
        <w:rPr>
          <w:rFonts w:ascii="GHEA Grapalat" w:hAnsi="GHEA Grapalat" w:cs="Sylfaen"/>
          <w:b/>
          <w:sz w:val="20"/>
          <w:lang w:val="es-ES"/>
        </w:rPr>
      </w:pPr>
    </w:p>
    <w:p w14:paraId="18AA1BD1" w14:textId="77777777" w:rsidR="000E507D" w:rsidRDefault="000E507D" w:rsidP="00BB2D31">
      <w:pPr>
        <w:pStyle w:val="norm"/>
        <w:spacing w:line="240" w:lineRule="auto"/>
        <w:ind w:firstLine="284"/>
        <w:jc w:val="right"/>
        <w:rPr>
          <w:rFonts w:ascii="GHEA Grapalat" w:hAnsi="GHEA Grapalat" w:cs="Sylfaen"/>
          <w:b/>
          <w:sz w:val="20"/>
          <w:lang w:val="es-ES"/>
        </w:rPr>
      </w:pPr>
    </w:p>
    <w:p w14:paraId="1B61C493" w14:textId="77777777" w:rsidR="000E507D" w:rsidRDefault="000E507D" w:rsidP="00BB2D31">
      <w:pPr>
        <w:pStyle w:val="norm"/>
        <w:spacing w:line="240" w:lineRule="auto"/>
        <w:ind w:firstLine="284"/>
        <w:jc w:val="right"/>
        <w:rPr>
          <w:rFonts w:ascii="GHEA Grapalat" w:hAnsi="GHEA Grapalat" w:cs="Sylfaen"/>
          <w:b/>
          <w:sz w:val="20"/>
          <w:lang w:val="es-ES"/>
        </w:rPr>
      </w:pPr>
    </w:p>
    <w:p w14:paraId="0B151A6D" w14:textId="77777777" w:rsidR="000E507D" w:rsidRDefault="000E507D" w:rsidP="00BB2D31">
      <w:pPr>
        <w:pStyle w:val="norm"/>
        <w:spacing w:line="240" w:lineRule="auto"/>
        <w:ind w:firstLine="284"/>
        <w:jc w:val="right"/>
        <w:rPr>
          <w:rFonts w:ascii="GHEA Grapalat" w:hAnsi="GHEA Grapalat" w:cs="Sylfaen"/>
          <w:b/>
          <w:sz w:val="20"/>
          <w:lang w:val="es-ES"/>
        </w:rPr>
      </w:pPr>
    </w:p>
    <w:p w14:paraId="733C47FC" w14:textId="77777777" w:rsidR="000E507D" w:rsidRDefault="000E507D" w:rsidP="00BB2D31">
      <w:pPr>
        <w:pStyle w:val="norm"/>
        <w:spacing w:line="240" w:lineRule="auto"/>
        <w:ind w:firstLine="284"/>
        <w:jc w:val="right"/>
        <w:rPr>
          <w:rFonts w:ascii="GHEA Grapalat" w:hAnsi="GHEA Grapalat" w:cs="Sylfaen"/>
          <w:b/>
          <w:sz w:val="20"/>
          <w:lang w:val="es-ES"/>
        </w:rPr>
      </w:pPr>
    </w:p>
    <w:p w14:paraId="75B9169F" w14:textId="77777777" w:rsidR="000E507D" w:rsidRDefault="000E507D" w:rsidP="00BB2D31">
      <w:pPr>
        <w:pStyle w:val="norm"/>
        <w:spacing w:line="240" w:lineRule="auto"/>
        <w:ind w:firstLine="284"/>
        <w:jc w:val="right"/>
        <w:rPr>
          <w:rFonts w:ascii="GHEA Grapalat" w:hAnsi="GHEA Grapalat" w:cs="Sylfaen"/>
          <w:b/>
          <w:sz w:val="20"/>
          <w:lang w:val="es-ES"/>
        </w:rPr>
      </w:pPr>
    </w:p>
    <w:p w14:paraId="689ACEC2" w14:textId="77777777" w:rsidR="000E507D" w:rsidRDefault="000E507D" w:rsidP="00BB2D31">
      <w:pPr>
        <w:pStyle w:val="norm"/>
        <w:spacing w:line="240" w:lineRule="auto"/>
        <w:ind w:firstLine="284"/>
        <w:jc w:val="right"/>
        <w:rPr>
          <w:rFonts w:ascii="GHEA Grapalat" w:hAnsi="GHEA Grapalat" w:cs="Sylfaen"/>
          <w:b/>
          <w:sz w:val="20"/>
          <w:lang w:val="es-ES"/>
        </w:rPr>
      </w:pPr>
    </w:p>
    <w:p w14:paraId="33F76467" w14:textId="58A5B843" w:rsidR="00BB2D31" w:rsidRPr="005E1F72" w:rsidRDefault="00BB2D31" w:rsidP="00BB2D31">
      <w:pPr>
        <w:pStyle w:val="norm"/>
        <w:spacing w:line="240" w:lineRule="auto"/>
        <w:ind w:firstLine="284"/>
        <w:jc w:val="right"/>
        <w:rPr>
          <w:rFonts w:ascii="GHEA Grapalat" w:hAnsi="GHEA Grapalat" w:cs="Arial"/>
          <w:b/>
          <w:sz w:val="20"/>
          <w:lang w:val="es-ES"/>
        </w:rPr>
      </w:pPr>
      <w:r w:rsidRPr="005E1F72">
        <w:rPr>
          <w:rFonts w:ascii="GHEA Grapalat" w:hAnsi="GHEA Grapalat" w:cs="Sylfaen"/>
          <w:b/>
          <w:sz w:val="20"/>
          <w:lang w:val="es-ES"/>
        </w:rPr>
        <w:t>Հավելված</w:t>
      </w:r>
      <w:r w:rsidRPr="005E1F72">
        <w:rPr>
          <w:rFonts w:ascii="GHEA Grapalat" w:hAnsi="GHEA Grapalat" w:cs="Arial"/>
          <w:b/>
          <w:sz w:val="20"/>
          <w:lang w:val="es-ES"/>
        </w:rPr>
        <w:t xml:space="preserve">  N 1</w:t>
      </w:r>
    </w:p>
    <w:p w14:paraId="34D39AC9" w14:textId="5C0DE7E2"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B56F16">
        <w:rPr>
          <w:rFonts w:ascii="GHEA Grapalat" w:hAnsi="GHEA Grapalat"/>
          <w:b/>
          <w:lang w:val="es-ES"/>
        </w:rPr>
        <w:t>ԲՄԱՇՁԲ-</w:t>
      </w:r>
      <w:r w:rsidR="0044206F">
        <w:rPr>
          <w:rFonts w:ascii="GHEA Grapalat" w:hAnsi="GHEA Grapalat"/>
          <w:b/>
          <w:lang w:val="es-ES"/>
        </w:rPr>
        <w:t>25/39</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r w:rsidRPr="005E1F72">
        <w:rPr>
          <w:rFonts w:ascii="GHEA Grapalat" w:hAnsi="GHEA Grapalat" w:cs="Sylfaen"/>
          <w:b/>
          <w:lang w:val="es-ES"/>
        </w:rPr>
        <w:t>ծածկագրով</w:t>
      </w:r>
    </w:p>
    <w:p w14:paraId="34E5E2EB" w14:textId="7AB7E4F2" w:rsidR="00BB2D31" w:rsidRPr="005E1F72" w:rsidRDefault="00F57EA6" w:rsidP="00BB2D31">
      <w:pPr>
        <w:pStyle w:val="BodyTextIndent3"/>
        <w:spacing w:line="240" w:lineRule="auto"/>
        <w:jc w:val="right"/>
        <w:rPr>
          <w:rFonts w:ascii="GHEA Grapalat" w:hAnsi="GHEA Grapalat" w:cs="Arial"/>
          <w:b/>
          <w:lang w:val="es-ES"/>
        </w:rPr>
      </w:pPr>
      <w:r>
        <w:rPr>
          <w:rFonts w:ascii="GHEA Grapalat" w:hAnsi="GHEA Grapalat" w:cs="Sylfaen"/>
          <w:b/>
          <w:lang w:val="es-ES"/>
        </w:rPr>
        <w:t>բաց մրցույթ</w:t>
      </w:r>
      <w:r w:rsidR="00BB2D31" w:rsidRPr="005E1F72">
        <w:rPr>
          <w:rFonts w:ascii="GHEA Grapalat" w:hAnsi="GHEA Grapalat" w:cs="Sylfaen"/>
          <w:b/>
          <w:lang w:val="es-ES"/>
        </w:rPr>
        <w:t>ի</w:t>
      </w:r>
      <w:r w:rsidR="00BB2D31" w:rsidRPr="005E1F72">
        <w:rPr>
          <w:rFonts w:ascii="GHEA Grapalat" w:hAnsi="GHEA Grapalat" w:cs="Arial"/>
          <w:b/>
          <w:lang w:val="es-ES"/>
        </w:rPr>
        <w:t xml:space="preserve"> </w:t>
      </w:r>
      <w:r w:rsidR="00BB2D31" w:rsidRPr="005E1F72">
        <w:rPr>
          <w:rFonts w:ascii="GHEA Grapalat" w:hAnsi="GHEA Grapalat" w:cs="Sylfaen"/>
          <w:b/>
          <w:lang w:val="es-ES"/>
        </w:rPr>
        <w:t>հրավերի</w:t>
      </w:r>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036C43C1" w:rsidR="00BB2D31" w:rsidRPr="0093002B" w:rsidRDefault="00F57EA6" w:rsidP="00BB2D31">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բաց մրցույթ</w:t>
      </w:r>
      <w:r w:rsidR="00BB2D31" w:rsidRPr="0093002B">
        <w:rPr>
          <w:rFonts w:ascii="GHEA Grapalat" w:hAnsi="GHEA Grapalat" w:cs="Sylfaen"/>
          <w:color w:val="auto"/>
          <w:sz w:val="24"/>
          <w:szCs w:val="24"/>
          <w:lang w:val="es-ES"/>
        </w:rPr>
        <w:t>ին մասնակցելու</w:t>
      </w:r>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որ</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ցանկություն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ունի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մասնակցել</w:t>
      </w:r>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r w:rsidRPr="0093002B">
        <w:rPr>
          <w:rFonts w:ascii="GHEA Grapalat" w:hAnsi="GHEA Grapalat" w:cs="Sylfaen"/>
          <w:vertAlign w:val="superscript"/>
          <w:lang w:val="es-ES"/>
        </w:rPr>
        <w:t>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r w:rsidRPr="0093002B">
        <w:rPr>
          <w:rFonts w:ascii="GHEA Grapalat" w:hAnsi="GHEA Grapalat" w:cs="Arial"/>
          <w:vertAlign w:val="superscript"/>
          <w:lang w:val="es-ES"/>
        </w:rPr>
        <w:t xml:space="preserve"> </w:t>
      </w:r>
    </w:p>
    <w:p w14:paraId="43BBA2EB" w14:textId="4F83754E"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ի կողմից</w:t>
      </w:r>
      <w:r w:rsidRPr="0093002B">
        <w:rPr>
          <w:rFonts w:ascii="GHEA Grapalat" w:hAnsi="GHEA Grapalat"/>
          <w:sz w:val="22"/>
          <w:szCs w:val="22"/>
          <w:u w:val="single"/>
          <w:lang w:val="es-ES"/>
        </w:rPr>
        <w:t xml:space="preserve"> </w:t>
      </w:r>
      <w:r>
        <w:rPr>
          <w:rFonts w:ascii="GHEA Grapalat" w:hAnsi="GHEA Grapalat"/>
          <w:b/>
          <w:lang w:val="es-ES"/>
        </w:rPr>
        <w:t>ԵՔ-</w:t>
      </w:r>
      <w:r w:rsidR="00B56F16">
        <w:rPr>
          <w:rFonts w:ascii="GHEA Grapalat" w:hAnsi="GHEA Grapalat"/>
          <w:b/>
          <w:lang w:val="es-ES"/>
        </w:rPr>
        <w:t>ԲՄԱՇՁԲ-</w:t>
      </w:r>
      <w:r w:rsidR="0044206F">
        <w:rPr>
          <w:rFonts w:ascii="GHEA Grapalat" w:hAnsi="GHEA Grapalat"/>
          <w:b/>
          <w:lang w:val="es-ES"/>
        </w:rPr>
        <w:t>25/39</w:t>
      </w:r>
      <w:r w:rsidRPr="0093002B">
        <w:rPr>
          <w:rFonts w:ascii="GHEA Grapalat" w:hAnsi="GHEA Grapalat"/>
          <w:sz w:val="20"/>
          <w:szCs w:val="20"/>
          <w:lang w:val="es-ES"/>
        </w:rPr>
        <w:t xml:space="preserve"> </w:t>
      </w:r>
      <w:r w:rsidRPr="0093002B">
        <w:rPr>
          <w:rFonts w:ascii="GHEA Grapalat" w:hAnsi="GHEA Grapalat" w:cs="Sylfaen"/>
          <w:sz w:val="20"/>
          <w:szCs w:val="20"/>
          <w:lang w:val="es-ES"/>
        </w:rPr>
        <w:t>ծածկագրով հայտարարված</w:t>
      </w:r>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պատվիրատուի անվանումը</w:t>
      </w:r>
    </w:p>
    <w:p w14:paraId="2F5F5AEA" w14:textId="40345D76" w:rsidR="00BB2D31" w:rsidRPr="0093002B" w:rsidRDefault="00F57EA6" w:rsidP="00BB2D31">
      <w:pPr>
        <w:jc w:val="both"/>
        <w:rPr>
          <w:rFonts w:ascii="GHEA Grapalat" w:hAnsi="GHEA Grapalat" w:cs="Sylfaen"/>
          <w:sz w:val="20"/>
          <w:szCs w:val="20"/>
          <w:lang w:val="es-ES"/>
        </w:rPr>
      </w:pPr>
      <w:r>
        <w:rPr>
          <w:rFonts w:ascii="GHEA Grapalat" w:hAnsi="GHEA Grapalat" w:cs="Sylfaen"/>
          <w:sz w:val="20"/>
          <w:szCs w:val="20"/>
          <w:lang w:val="es-ES"/>
        </w:rPr>
        <w:t>բաց մրցույթ</w:t>
      </w:r>
      <w:r w:rsidR="00BB2D31" w:rsidRPr="0093002B">
        <w:rPr>
          <w:rFonts w:ascii="GHEA Grapalat" w:hAnsi="GHEA Grapalat" w:cs="Sylfaen"/>
          <w:sz w:val="20"/>
          <w:szCs w:val="20"/>
          <w:lang w:val="es-ES"/>
        </w:rPr>
        <w:t>ի</w:t>
      </w:r>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չափաբաժնին</w:t>
      </w:r>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չափաբաժիններին</w:t>
      </w:r>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 xml:space="preserve">հրավերի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չափաբաժնի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չափաբաժինների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համարը</w:t>
      </w:r>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r w:rsidRPr="0093002B">
        <w:rPr>
          <w:rFonts w:ascii="GHEA Grapalat" w:hAnsi="GHEA Grapalat" w:cs="Sylfaen"/>
          <w:sz w:val="20"/>
          <w:szCs w:val="20"/>
          <w:lang w:val="es-ES"/>
        </w:rPr>
        <w:t>պահանջներին համապատասխան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ներկայացնում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հայտնում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հավաստում</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 xml:space="preserve">որ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lang w:val="es-ES"/>
        </w:rPr>
        <w:t xml:space="preserve">ռեզիդենտ: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երկրի անվանումը</w:t>
      </w:r>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մասնակցի</w:t>
      </w:r>
      <w:r w:rsidRPr="0093002B">
        <w:rPr>
          <w:rFonts w:ascii="GHEA Grapalat" w:hAnsi="GHEA Grapalat" w:cs="Arial"/>
          <w:vertAlign w:val="superscript"/>
          <w:lang w:val="es-ES"/>
        </w:rPr>
        <w:t xml:space="preserve"> </w:t>
      </w:r>
      <w:r w:rsidRPr="0093002B">
        <w:rPr>
          <w:rFonts w:ascii="GHEA Grapalat" w:hAnsi="GHEA Grapalat" w:cs="Sylfaen"/>
          <w:vertAlign w:val="superscript"/>
          <w:lang w:val="es-ES"/>
        </w:rPr>
        <w:t>անվանումը</w:t>
      </w:r>
    </w:p>
    <w:p w14:paraId="19793B84" w14:textId="77777777" w:rsidR="00BB2D31" w:rsidRPr="0093002B" w:rsidRDefault="00BB2D31">
      <w:pPr>
        <w:numPr>
          <w:ilvl w:val="0"/>
          <w:numId w:val="5"/>
        </w:numPr>
        <w:jc w:val="both"/>
        <w:rPr>
          <w:rFonts w:ascii="GHEA Grapalat" w:hAnsi="GHEA Grapalat" w:cs="Arial"/>
          <w:szCs w:val="22"/>
          <w:u w:val="single"/>
          <w:lang w:val="es-ES"/>
        </w:rPr>
      </w:pPr>
      <w:r w:rsidRPr="0093002B">
        <w:rPr>
          <w:rFonts w:ascii="GHEA Grapalat" w:hAnsi="GHEA Grapalat" w:cs="Arial"/>
          <w:sz w:val="20"/>
          <w:szCs w:val="20"/>
          <w:lang w:val="es-ES"/>
        </w:rPr>
        <w:t xml:space="preserve">հարկ վճարողի հաշվառման համարն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հարկ վճարողի հաշվառման համարը</w:t>
      </w:r>
    </w:p>
    <w:p w14:paraId="505173F5" w14:textId="77777777" w:rsidR="00BB2D31" w:rsidRPr="0093002B" w:rsidRDefault="00BB2D31">
      <w:pPr>
        <w:numPr>
          <w:ilvl w:val="0"/>
          <w:numId w:val="5"/>
        </w:numPr>
        <w:jc w:val="both"/>
        <w:rPr>
          <w:rFonts w:ascii="GHEA Grapalat" w:hAnsi="GHEA Grapalat"/>
          <w:sz w:val="22"/>
          <w:szCs w:val="22"/>
          <w:u w:val="single"/>
          <w:lang w:val="es-ES"/>
        </w:rPr>
      </w:pPr>
      <w:r w:rsidRPr="0093002B">
        <w:rPr>
          <w:rFonts w:ascii="GHEA Grapalat" w:hAnsi="GHEA Grapalat" w:cs="Sylfaen"/>
          <w:sz w:val="20"/>
          <w:szCs w:val="20"/>
          <w:lang w:val="es-ES"/>
        </w:rPr>
        <w:t>էլեկտրոնային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փոստի</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հասցեն</w:t>
      </w:r>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էլեկտրոնային փոստի հասցեն</w:t>
      </w:r>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pPr>
        <w:numPr>
          <w:ilvl w:val="0"/>
          <w:numId w:val="5"/>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Սույնով</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 հայտարարում և հավաստում է, որ՝</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60A0F188"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r w:rsidRPr="0093002B">
        <w:rPr>
          <w:rFonts w:ascii="GHEA Grapalat" w:hAnsi="GHEA Grapalat" w:cs="Arial"/>
          <w:sz w:val="20"/>
          <w:szCs w:val="20"/>
          <w:lang w:val="es-ES"/>
        </w:rPr>
        <w:t xml:space="preserve">բավարարում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44206F">
        <w:rPr>
          <w:rFonts w:ascii="GHEA Grapalat" w:hAnsi="GHEA Grapalat"/>
          <w:b/>
          <w:lang w:val="es-ES"/>
        </w:rPr>
        <w:t>25/39</w:t>
      </w:r>
      <w:r w:rsidRPr="0093002B">
        <w:rPr>
          <w:rFonts w:ascii="GHEA Grapalat" w:hAnsi="GHEA Grapalat" w:cs="Arial"/>
          <w:sz w:val="20"/>
          <w:szCs w:val="20"/>
          <w:lang w:val="es-ES"/>
        </w:rPr>
        <w:t xml:space="preserve">*  ծածկագրով  </w:t>
      </w:r>
      <w:r w:rsidR="00F57EA6">
        <w:rPr>
          <w:rFonts w:ascii="GHEA Grapalat" w:hAnsi="GHEA Grapalat" w:cs="Arial"/>
          <w:sz w:val="20"/>
          <w:szCs w:val="20"/>
          <w:lang w:val="es-ES"/>
        </w:rPr>
        <w:t>բաց մրցույթ</w:t>
      </w:r>
      <w:r w:rsidRPr="0093002B">
        <w:rPr>
          <w:rFonts w:ascii="GHEA Grapalat" w:hAnsi="GHEA Grapalat" w:cs="Arial"/>
          <w:sz w:val="20"/>
          <w:szCs w:val="20"/>
          <w:lang w:val="es-ES"/>
        </w:rPr>
        <w:t xml:space="preserve">ի հրավերով սահմանված մասնակցության իրավունքի պահանջներին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670F152C"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44206F">
        <w:rPr>
          <w:rFonts w:ascii="GHEA Grapalat" w:hAnsi="GHEA Grapalat"/>
          <w:b/>
          <w:lang w:val="es-ES"/>
        </w:rPr>
        <w:t>25/39</w:t>
      </w:r>
      <w:r w:rsidRPr="0093002B">
        <w:rPr>
          <w:rFonts w:ascii="GHEA Grapalat" w:hAnsi="GHEA Grapalat" w:cs="Sylfaen"/>
          <w:sz w:val="22"/>
          <w:szCs w:val="22"/>
          <w:lang w:val="hy-AM"/>
        </w:rPr>
        <w:t xml:space="preserve">*  </w:t>
      </w:r>
      <w:r w:rsidRPr="0093002B">
        <w:rPr>
          <w:rFonts w:ascii="GHEA Grapalat" w:hAnsi="GHEA Grapalat" w:cs="Arial"/>
          <w:sz w:val="20"/>
          <w:szCs w:val="20"/>
          <w:lang w:val="es-ES"/>
        </w:rPr>
        <w:t xml:space="preserve">ծածկագրով </w:t>
      </w:r>
      <w:r w:rsidR="00F57EA6">
        <w:rPr>
          <w:rFonts w:ascii="GHEA Grapalat" w:hAnsi="GHEA Grapalat" w:cs="Arial"/>
          <w:sz w:val="20"/>
          <w:szCs w:val="20"/>
          <w:lang w:val="es-ES"/>
        </w:rPr>
        <w:t>բաց մրցույթ</w:t>
      </w:r>
      <w:r w:rsidRPr="0093002B">
        <w:rPr>
          <w:rFonts w:ascii="GHEA Grapalat" w:hAnsi="GHEA Grapalat" w:cs="Arial"/>
          <w:sz w:val="20"/>
          <w:szCs w:val="20"/>
          <w:lang w:val="es-ES"/>
        </w:rPr>
        <w:t>ին մասնակցելու շրջանակում`</w:t>
      </w:r>
      <w:r w:rsidRPr="0093002B">
        <w:rPr>
          <w:rFonts w:ascii="GHEA Grapalat" w:hAnsi="GHEA Grapalat" w:cs="Sylfaen"/>
          <w:sz w:val="22"/>
          <w:szCs w:val="22"/>
          <w:lang w:val="es-ES"/>
        </w:rPr>
        <w:t xml:space="preserve">  </w:t>
      </w:r>
    </w:p>
    <w:p w14:paraId="64EC72C2" w14:textId="77777777" w:rsidR="00BB2D31" w:rsidRPr="0093002B" w:rsidRDefault="00BB2D31">
      <w:pPr>
        <w:numPr>
          <w:ilvl w:val="0"/>
          <w:numId w:val="5"/>
        </w:numPr>
        <w:ind w:left="0" w:firstLine="720"/>
        <w:jc w:val="both"/>
        <w:rPr>
          <w:rFonts w:ascii="GHEA Grapalat" w:hAnsi="GHEA Grapalat" w:cs="Arial"/>
          <w:sz w:val="20"/>
          <w:szCs w:val="20"/>
          <w:lang w:val="es-ES"/>
        </w:rPr>
      </w:pPr>
      <w:r w:rsidRPr="0093002B">
        <w:rPr>
          <w:rFonts w:ascii="GHEA Grapalat" w:hAnsi="GHEA Grapalat" w:cs="Arial"/>
          <w:sz w:val="20"/>
          <w:szCs w:val="20"/>
          <w:lang w:val="es-ES"/>
        </w:rPr>
        <w:t xml:space="preserve">թույլ չի տվել և (կամ) թույլ չի տալու </w:t>
      </w:r>
      <w:r w:rsidRPr="0093002B">
        <w:rPr>
          <w:rFonts w:ascii="GHEA Grapalat" w:hAnsi="GHEA Grapalat" w:cs="Arial"/>
          <w:sz w:val="20"/>
          <w:szCs w:val="20"/>
          <w:lang w:val="hy-AM"/>
        </w:rPr>
        <w:t xml:space="preserve">անբարեխիղճ մրցակցություն, </w:t>
      </w:r>
      <w:r w:rsidRPr="0093002B">
        <w:rPr>
          <w:rFonts w:ascii="GHEA Grapalat" w:hAnsi="GHEA Grapalat" w:cs="Arial"/>
          <w:sz w:val="20"/>
          <w:szCs w:val="20"/>
          <w:lang w:val="es-ES"/>
        </w:rPr>
        <w:t>գերիշխող դիրքի չարաշահում և հակամրցակցային համաձայնություն,</w:t>
      </w:r>
    </w:p>
    <w:p w14:paraId="5DFB58F0" w14:textId="77777777" w:rsidR="00BB2D31" w:rsidRPr="0093002B" w:rsidRDefault="00BB2D31">
      <w:pPr>
        <w:numPr>
          <w:ilvl w:val="0"/>
          <w:numId w:val="5"/>
        </w:numPr>
        <w:ind w:left="0" w:firstLine="720"/>
        <w:jc w:val="both"/>
        <w:rPr>
          <w:rFonts w:ascii="GHEA Grapalat" w:hAnsi="GHEA Grapalat"/>
          <w:sz w:val="22"/>
          <w:szCs w:val="22"/>
          <w:lang w:val="es-ES"/>
        </w:rPr>
      </w:pPr>
      <w:r w:rsidRPr="0093002B">
        <w:rPr>
          <w:rFonts w:ascii="GHEA Grapalat" w:hAnsi="GHEA Grapalat" w:cs="Arial"/>
          <w:sz w:val="20"/>
          <w:szCs w:val="20"/>
          <w:lang w:val="es-ES"/>
        </w:rPr>
        <w:t>բացակայում է հրավերով սահմանված`</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-ին</w:t>
      </w:r>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Arial"/>
          <w:sz w:val="20"/>
          <w:szCs w:val="20"/>
          <w:lang w:val="es-ES"/>
        </w:rPr>
        <w:t>փոխկապակցված անձանց և (կամ)</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Arial"/>
          <w:sz w:val="20"/>
          <w:szCs w:val="20"/>
          <w:lang w:val="es-ES"/>
        </w:rPr>
        <w:t>կողմից հիմնադրված կամ ավելի քան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-ին</w:t>
      </w:r>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0659902" w14:textId="77777777" w:rsidR="00BB2D31" w:rsidRPr="0093002B" w:rsidRDefault="00BB2D31" w:rsidP="00BB2D31">
      <w:pPr>
        <w:jc w:val="both"/>
        <w:rPr>
          <w:rFonts w:ascii="GHEA Grapalat" w:hAnsi="GHEA Grapalat"/>
          <w:sz w:val="22"/>
          <w:szCs w:val="22"/>
          <w:u w:val="single"/>
          <w:lang w:val="hy-AM"/>
        </w:rPr>
      </w:pPr>
      <w:r w:rsidRPr="0093002B">
        <w:rPr>
          <w:rFonts w:ascii="GHEA Grapalat" w:hAnsi="GHEA Grapalat" w:cs="Arial"/>
          <w:sz w:val="20"/>
          <w:szCs w:val="20"/>
          <w:lang w:val="es-ES"/>
        </w:rPr>
        <w:t xml:space="preserve">Ստորև ներկայացնում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իրական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վերաբերյալ տեղեկություններ պարունակող կայքէջի հղումը՝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7000D35" w14:textId="49B62691" w:rsidR="00241CD0" w:rsidRDefault="00241CD0" w:rsidP="00241CD0">
      <w:pPr>
        <w:pStyle w:val="Heading3"/>
        <w:spacing w:line="240" w:lineRule="auto"/>
        <w:ind w:firstLine="567"/>
        <w:jc w:val="right"/>
        <w:rPr>
          <w:rFonts w:ascii="GHEA Grapalat" w:hAnsi="GHEA Grapalat" w:cs="Sylfaen"/>
          <w:b/>
          <w:i w:val="0"/>
          <w:lang w:val="hy-AM"/>
        </w:rPr>
      </w:pPr>
    </w:p>
    <w:p w14:paraId="6BF26FC6" w14:textId="4EB6FCBC" w:rsidR="00241CD0" w:rsidRDefault="00241CD0" w:rsidP="00241CD0">
      <w:pPr>
        <w:rPr>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0F32399C"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44206F">
        <w:rPr>
          <w:rFonts w:ascii="GHEA Grapalat" w:hAnsi="GHEA Grapalat"/>
          <w:b/>
          <w:lang w:val="hy-AM"/>
        </w:rPr>
        <w:t>25/39</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5EAE440E"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F57EA6">
        <w:rPr>
          <w:rFonts w:ascii="GHEA Grapalat" w:hAnsi="GHEA Grapalat" w:cs="Sylfaen"/>
          <w:b/>
          <w:lang w:val="hy-AM"/>
        </w:rPr>
        <w:t>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b/>
        </w:rPr>
      </w:pPr>
      <w:r w:rsidRPr="0093002B">
        <w:rPr>
          <w:rFonts w:ascii="GHEA Grapalat" w:eastAsia="GHEA Grapalat" w:hAnsi="GHEA Grapalat" w:cs="GHEA Grapalat"/>
          <w:b/>
        </w:rPr>
        <w:t>Կազմակերպությունը</w:t>
      </w:r>
    </w:p>
    <w:p w14:paraId="13397BF8"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անունը և ազգանունը</w:t>
            </w:r>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պաշտոնը</w:t>
            </w:r>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Հայտարարագրի ստորագրման օրը, ամիսը, տարին</w:t>
            </w:r>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Հայտարարագրի էջերի քանակը</w:t>
            </w:r>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Հայտարարագիրը ներկայացնող անձի ստորագրությունը</w:t>
            </w:r>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pPr>
        <w:numPr>
          <w:ilvl w:val="0"/>
          <w:numId w:val="8"/>
        </w:numPr>
        <w:pBdr>
          <w:top w:val="nil"/>
          <w:left w:val="nil"/>
          <w:bottom w:val="nil"/>
          <w:right w:val="nil"/>
          <w:between w:val="nil"/>
        </w:pBdr>
        <w:spacing w:after="160" w:line="259" w:lineRule="auto"/>
        <w:rPr>
          <w:rFonts w:ascii="GHEA Grapalat" w:eastAsia="GHEA Grapalat" w:hAnsi="GHEA Grapalat" w:cs="GHEA Grapalat"/>
        </w:rPr>
      </w:pPr>
      <w:r w:rsidRPr="0093002B">
        <w:rPr>
          <w:rFonts w:ascii="GHEA Grapalat" w:eastAsia="GHEA Grapalat" w:hAnsi="GHEA Grapalat" w:cs="GHEA Grapalat"/>
          <w:b/>
        </w:rPr>
        <w:t>Բաժնետոմսերի</w:t>
      </w:r>
      <w:r w:rsidRPr="0093002B">
        <w:rPr>
          <w:rFonts w:ascii="GHEA Grapalat" w:eastAsia="GHEA Grapalat" w:hAnsi="GHEA Grapalat" w:cs="GHEA Grapalat"/>
        </w:rPr>
        <w:t xml:space="preserve"> </w:t>
      </w:r>
      <w:r w:rsidRPr="0093002B">
        <w:rPr>
          <w:rFonts w:ascii="GHEA Grapalat" w:eastAsia="GHEA Grapalat" w:hAnsi="GHEA Grapalat" w:cs="GHEA Grapalat"/>
          <w:b/>
        </w:rPr>
        <w:t>ցուցակման տվյալները</w:t>
      </w:r>
    </w:p>
    <w:p w14:paraId="646B573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93002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Ուղղակի մասնակցություն</w:t>
            </w:r>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t>Անուղղակի մասնակցություն</w:t>
            </w:r>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t>Պետության, համայնքի կամ միջազգային կազմակերպության մասնակցությունը</w:t>
      </w:r>
    </w:p>
    <w:p w14:paraId="33A97EF4"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Պետության անվանումը</w:t>
            </w:r>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Համայնքի անվանումը</w:t>
            </w:r>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14:paraId="3CBF323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w:t>
            </w:r>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Միջազգային կազմակերպության անվանումը լատինատառ</w:t>
            </w:r>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t>Իրական շահառուի տվյալները</w:t>
      </w:r>
    </w:p>
    <w:p w14:paraId="44B37776"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w:t>
            </w:r>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w:t>
            </w:r>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Անունը (լատինատառ)</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Ազգանունը (լատինատառ)</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Քաղաքացիությունը</w:t>
            </w:r>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Ծննդյան օրը, ամիսը, տարին</w:t>
            </w:r>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տեսակը</w:t>
            </w:r>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Փաստաթղթի համարը</w:t>
            </w:r>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Տրամադրման օրը, ամիսը, տարին</w:t>
            </w:r>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Տրամադրող մարմինը</w:t>
            </w:r>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ՀԾՀ կամ համարժեք համարը</w:t>
            </w:r>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Պետությունը</w:t>
            </w:r>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Համայնքը</w:t>
            </w:r>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Վարչատարածքային միավորը</w:t>
            </w:r>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Փողոցի անվանումը, շենքը (տունը), բնակարանը</w:t>
            </w:r>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0E20A1" w:rsidRPr="0093002B">
              <w:rPr>
                <w:rFonts w:ascii="GHEA Grapalat" w:hAnsi="GHEA Grapalat"/>
              </w:rPr>
              <w:t xml:space="preserve"> </w:t>
            </w:r>
            <w:r w:rsidR="000E20A1" w:rsidRPr="0093002B">
              <w:rPr>
                <w:rFonts w:ascii="GHEA Grapalat" w:eastAsia="GHEA Grapalat" w:hAnsi="GHEA Grapalat" w:cs="GHEA Grapalat"/>
              </w:rPr>
              <w:t>այն դեպքում, երբ առկա չէ «ա» և «բ» կետերի պահանջներին համապատասխանող ֆիզիկական անձ</w:t>
            </w:r>
          </w:p>
        </w:tc>
      </w:tr>
    </w:tbl>
    <w:p w14:paraId="69736601"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չափը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Մասնակցության տեսակը</w:t>
            </w:r>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Ուղղակի մասնակցություն</w:t>
            </w:r>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Անուղղակի մասնակցություն</w:t>
            </w:r>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r w:rsidR="000E20A1" w:rsidRPr="0093002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2AFF133"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 դառնալու օրը, ամիսը, տարին</w:t>
            </w:r>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Կազմակերպության նկատմամբ վերահսկողության իրականացումը</w:t>
            </w:r>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 xml:space="preserve">Առանձին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Փոխկապակցված անձանց հետ համատեղ</w:t>
            </w:r>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Այո</w:t>
            </w:r>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Ոչ</w:t>
            </w:r>
          </w:p>
        </w:tc>
      </w:tr>
    </w:tbl>
    <w:p w14:paraId="6511E445"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Էլ</w:t>
            </w:r>
            <w:r w:rsidRPr="0093002B">
              <w:rPr>
                <w:rFonts w:ascii="Cambria Math" w:eastAsia="Cambria Math" w:hAnsi="Cambria Math" w:cs="Cambria Math"/>
              </w:rPr>
              <w:t>․</w:t>
            </w:r>
            <w:r w:rsidRPr="0093002B">
              <w:rPr>
                <w:rFonts w:ascii="GHEA Grapalat" w:eastAsia="GHEA Grapalat" w:hAnsi="GHEA Grapalat" w:cs="GHEA Grapalat"/>
              </w:rPr>
              <w:t xml:space="preserve"> փոստի հասցեն</w:t>
            </w:r>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Հեռախոսահամարը</w:t>
            </w:r>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t>Միջանկյալ իրավաբանական անձինք</w:t>
      </w:r>
    </w:p>
    <w:p w14:paraId="2B5AF418"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w:t>
            </w:r>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Անվանումը լատինատառ</w:t>
            </w:r>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Պետական գրանցման համարը</w:t>
            </w:r>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օրը, ամիսը, տարին</w:t>
            </w:r>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հասցեն</w:t>
            </w:r>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Գրանցման պետությունը</w:t>
            </w:r>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Գործադիր մարմնի ղեկավարի անունը և ազգանունը</w:t>
            </w:r>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pPr>
              <w:numPr>
                <w:ilvl w:val="2"/>
                <w:numId w:val="8"/>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93002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Ֆոնդային բորսայի անվանումը</w:t>
            </w:r>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Հղումը բորսայում առկա փաստաթղթերին</w:t>
            </w:r>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br w:type="page"/>
      </w:r>
    </w:p>
    <w:p w14:paraId="79714B99" w14:textId="77777777" w:rsidR="000E20A1" w:rsidRPr="0093002B" w:rsidRDefault="000E20A1">
      <w:pPr>
        <w:numPr>
          <w:ilvl w:val="0"/>
          <w:numId w:val="8"/>
        </w:numPr>
        <w:pBdr>
          <w:top w:val="nil"/>
          <w:left w:val="nil"/>
          <w:bottom w:val="nil"/>
          <w:right w:val="nil"/>
          <w:between w:val="nil"/>
        </w:pBdr>
        <w:spacing w:line="259" w:lineRule="auto"/>
        <w:rPr>
          <w:rFonts w:ascii="GHEA Grapalat" w:eastAsia="GHEA Grapalat" w:hAnsi="GHEA Grapalat" w:cs="GHEA Grapalat"/>
          <w:b/>
        </w:rPr>
      </w:pPr>
      <w:r w:rsidRPr="0093002B">
        <w:rPr>
          <w:rFonts w:ascii="GHEA Grapalat" w:eastAsia="GHEA Grapalat" w:hAnsi="GHEA Grapalat" w:cs="GHEA Grapalat"/>
          <w:b/>
        </w:rPr>
        <w:t>Լրացուցիչ նշումներ</w:t>
      </w:r>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r w:rsidRPr="0093002B">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0E20A1">
      <w:pPr>
        <w:spacing w:line="360" w:lineRule="auto"/>
        <w:jc w:val="center"/>
        <w:rPr>
          <w:rFonts w:ascii="GHEA Grapalat" w:eastAsia="GHEA Grapalat" w:hAnsi="GHEA Grapalat" w:cs="GHEA Grapalat"/>
          <w:b/>
        </w:rPr>
      </w:pPr>
      <w:r w:rsidRPr="0093002B">
        <w:rPr>
          <w:rFonts w:ascii="GHEA Grapalat" w:eastAsia="GHEA Grapalat" w:hAnsi="GHEA Grapalat" w:cs="GHEA Grapalat"/>
          <w:b/>
        </w:rPr>
        <w:t>I. Հայտարարագրի լրացման կարգը</w:t>
      </w:r>
    </w:p>
    <w:p w14:paraId="49509721" w14:textId="77777777" w:rsidR="000E20A1" w:rsidRPr="0093002B"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rPr>
      </w:pPr>
    </w:p>
    <w:p w14:paraId="33C2B3A4"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93002B">
        <w:rPr>
          <w:rFonts w:ascii="Cambria Math" w:eastAsia="GHEA Grapalat" w:hAnsi="Cambria Math" w:cs="GHEA Grapalat"/>
        </w:rPr>
        <w:t>․</w:t>
      </w:r>
    </w:p>
    <w:p w14:paraId="4F726E92"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7408C8A1" w14:textId="77777777" w:rsidR="000E20A1" w:rsidRPr="0093002B" w:rsidRDefault="000E20A1">
      <w:pPr>
        <w:numPr>
          <w:ilvl w:val="1"/>
          <w:numId w:val="9"/>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3002B">
        <w:rPr>
          <w:rFonts w:ascii="GHEA Grapalat" w:eastAsia="GHEA Grapalat" w:hAnsi="GHEA Grapalat" w:cs="GHEA Grapalat"/>
          <w:lang w:val="hy-AM"/>
        </w:rPr>
        <w:t xml:space="preserve">սույն ընթացակարգի </w:t>
      </w:r>
      <w:r w:rsidRPr="0093002B">
        <w:rPr>
          <w:rFonts w:ascii="GHEA Grapalat" w:eastAsia="GHEA Grapalat" w:hAnsi="GHEA Grapalat" w:cs="GHEA Grapalat"/>
        </w:rPr>
        <w:t>հայտում ներառվող փաստաթղթերը.</w:t>
      </w:r>
    </w:p>
    <w:p w14:paraId="1005B06B" w14:textId="77777777" w:rsidR="000E20A1" w:rsidRPr="0093002B" w:rsidRDefault="000E20A1">
      <w:pPr>
        <w:numPr>
          <w:ilvl w:val="1"/>
          <w:numId w:val="9"/>
        </w:numP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454DA9F3" w14:textId="77777777" w:rsidR="000E20A1" w:rsidRPr="0093002B" w:rsidRDefault="000E20A1" w:rsidP="000E20A1">
      <w:pPr>
        <w:spacing w:line="276" w:lineRule="auto"/>
        <w:ind w:firstLine="567"/>
        <w:jc w:val="both"/>
        <w:rPr>
          <w:rFonts w:ascii="GHEA Grapalat" w:eastAsia="GHEA Grapalat" w:hAnsi="GHEA Grapalat" w:cs="GHEA Grapalat"/>
        </w:rPr>
      </w:pPr>
    </w:p>
    <w:p w14:paraId="4F7DA824"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2-րդ բաժինը (Բաժնետոմսերի ցուցակման տվյալները)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93002B">
        <w:rPr>
          <w:rFonts w:ascii="Cambria Math" w:eastAsia="GHEA Grapalat" w:hAnsi="Cambria Math" w:cs="GHEA Grapalat"/>
        </w:rPr>
        <w:t>․</w:t>
      </w:r>
    </w:p>
    <w:p w14:paraId="22A85741"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2F281ADA"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309AE68D"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«Վերահսկողության մակարդակը» ենթաբաժինը լրացվում է, եթե հայտարարագրի 2</w:t>
      </w:r>
      <w:r w:rsidRPr="0093002B">
        <w:rPr>
          <w:rFonts w:ascii="Cambria Math" w:eastAsia="Cambria Math" w:hAnsi="Cambria Math" w:cs="Cambria Math"/>
        </w:rPr>
        <w:t>․</w:t>
      </w:r>
      <w:r w:rsidRPr="0093002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18B8265"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3-րդ բաժինը (Պետության, համայնքի կամ միջազգային կազմակերպության մասնակցությունը)</w:t>
      </w:r>
      <w:r w:rsidRPr="0093002B">
        <w:rPr>
          <w:rFonts w:ascii="GHEA Grapalat" w:eastAsia="GHEA Grapalat" w:hAnsi="GHEA Grapalat" w:cs="GHEA Grapalat"/>
          <w:b/>
        </w:rPr>
        <w:t xml:space="preserve"> </w:t>
      </w:r>
      <w:r w:rsidRPr="0093002B">
        <w:rPr>
          <w:rFonts w:ascii="GHEA Grapalat" w:eastAsia="GHEA Grapalat" w:hAnsi="GHEA Grapalat" w:cs="GHEA Grapalat"/>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93002B">
        <w:rPr>
          <w:rFonts w:ascii="Cambria Math" w:eastAsia="GHEA Grapalat" w:hAnsi="Cambria Math" w:cs="GHEA Grapalat"/>
        </w:rPr>
        <w:t>․</w:t>
      </w:r>
    </w:p>
    <w:p w14:paraId="0D092A2C"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33A386DE"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379C4EC"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93002B">
        <w:rPr>
          <w:rFonts w:ascii="Cambria Math" w:eastAsia="GHEA Grapalat" w:hAnsi="Cambria Math" w:cs="GHEA Grapalat"/>
        </w:rPr>
        <w:t>․</w:t>
      </w:r>
    </w:p>
    <w:p w14:paraId="1CE99D10"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493B3D90"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00B5937C"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հաշվառման հասցեն» ենթաբաժնում լրացվում է իրական շահառուի հաշվառման վայրի հասցեն.</w:t>
      </w:r>
    </w:p>
    <w:p w14:paraId="50E7AB2D"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29EC0DA"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7F5958E3"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1B3F9AC"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07E030B"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D478261"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24" w:name="_heading=h.gjdgxs" w:colFirst="0" w:colLast="0"/>
      <w:bookmarkEnd w:id="24"/>
      <w:r w:rsidRPr="0093002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93002B">
        <w:rPr>
          <w:rFonts w:ascii="Cambria Math" w:eastAsia="Cambria Math" w:hAnsi="Cambria Math" w:cs="Cambria Math"/>
        </w:rPr>
        <w:t>․</w:t>
      </w:r>
      <w:r w:rsidRPr="0093002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93002B">
        <w:rPr>
          <w:rFonts w:ascii="Cambria Math" w:eastAsia="GHEA Grapalat" w:hAnsi="Cambria Math" w:cs="GHEA Grapalat"/>
        </w:rPr>
        <w:t>․</w:t>
      </w:r>
    </w:p>
    <w:p w14:paraId="4B61A4B8"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ա</w:t>
      </w:r>
      <w:r w:rsidRPr="0093002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BF90CBE"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բ</w:t>
      </w:r>
      <w:r w:rsidRPr="0093002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C6AD66D"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գ</w:t>
      </w:r>
      <w:r w:rsidRPr="0093002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49B0E1BF"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r w:rsidRPr="0093002B">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1D14789" w14:textId="77777777" w:rsidR="000E20A1" w:rsidRPr="0093002B"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r w:rsidRPr="0093002B">
        <w:rPr>
          <w:rFonts w:ascii="GHEA Grapalat" w:eastAsia="GHEA Grapalat" w:hAnsi="GHEA Grapalat" w:cs="GHEA Grapalat"/>
        </w:rPr>
        <w:t>Այս ենթաբաժնի «</w:t>
      </w:r>
      <w:r w:rsidRPr="0093002B">
        <w:rPr>
          <w:rFonts w:ascii="GHEA Grapalat" w:eastAsia="GHEA Grapalat" w:hAnsi="GHEA Grapalat" w:cs="GHEA Grapalat"/>
          <w:b/>
        </w:rPr>
        <w:t>ե</w:t>
      </w:r>
      <w:r w:rsidRPr="0093002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74B222DD"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70F07F27"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54AF9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93002B">
        <w:rPr>
          <w:rFonts w:ascii="Cambria Math" w:eastAsia="GHEA Grapalat" w:hAnsi="Cambria Math" w:cs="GHEA Grapalat"/>
        </w:rPr>
        <w:t>․</w:t>
      </w:r>
    </w:p>
    <w:p w14:paraId="3992FFF6"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5772417B"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5546DF9A" w14:textId="77777777" w:rsidR="000E20A1" w:rsidRPr="0093002B" w:rsidRDefault="000E20A1">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AFD0192" w14:textId="77777777" w:rsidR="000E20A1" w:rsidRPr="0093002B"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54C5A733" w14:textId="77777777" w:rsidR="000E20A1" w:rsidRPr="0093002B" w:rsidRDefault="000E20A1">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3002B">
        <w:rPr>
          <w:rFonts w:ascii="GHEA Grapalat" w:eastAsia="GHEA Grapalat" w:hAnsi="GHEA Grapalat" w:cs="GHEA Grapalat"/>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5F83F64" w14:textId="65A79D28" w:rsidR="0095709B" w:rsidRDefault="0095709B" w:rsidP="00B905FE">
      <w:pPr>
        <w:pStyle w:val="BodyTextIndent3"/>
        <w:spacing w:line="240" w:lineRule="auto"/>
        <w:ind w:firstLine="0"/>
        <w:jc w:val="right"/>
        <w:rPr>
          <w:rFonts w:ascii="GHEA Grapalat" w:hAnsi="GHEA Grapalat" w:cs="Sylfaen"/>
          <w:b/>
          <w:lang w:val="hy-AM"/>
        </w:rPr>
      </w:pPr>
    </w:p>
    <w:p w14:paraId="6A44F347" w14:textId="7235CC46" w:rsidR="00A74028" w:rsidRDefault="00A74028" w:rsidP="00B905FE">
      <w:pPr>
        <w:pStyle w:val="BodyTextIndent3"/>
        <w:spacing w:line="240" w:lineRule="auto"/>
        <w:ind w:firstLine="0"/>
        <w:jc w:val="right"/>
        <w:rPr>
          <w:rFonts w:ascii="GHEA Grapalat" w:hAnsi="GHEA Grapalat" w:cs="Sylfaen"/>
          <w:b/>
          <w:lang w:val="hy-AM"/>
        </w:rPr>
      </w:pPr>
    </w:p>
    <w:p w14:paraId="14EA7F56" w14:textId="0323BAEC" w:rsidR="00A74028" w:rsidRDefault="00A74028" w:rsidP="00B905FE">
      <w:pPr>
        <w:pStyle w:val="BodyTextIndent3"/>
        <w:spacing w:line="240" w:lineRule="auto"/>
        <w:ind w:firstLine="0"/>
        <w:jc w:val="right"/>
        <w:rPr>
          <w:rFonts w:ascii="GHEA Grapalat" w:hAnsi="GHEA Grapalat" w:cs="Sylfaen"/>
          <w:b/>
          <w:lang w:val="hy-AM"/>
        </w:rPr>
      </w:pPr>
    </w:p>
    <w:p w14:paraId="0CC69773" w14:textId="39ACD499" w:rsidR="00A74028" w:rsidRDefault="00A74028" w:rsidP="00B905FE">
      <w:pPr>
        <w:pStyle w:val="BodyTextIndent3"/>
        <w:spacing w:line="240" w:lineRule="auto"/>
        <w:ind w:firstLine="0"/>
        <w:jc w:val="right"/>
        <w:rPr>
          <w:rFonts w:ascii="GHEA Grapalat" w:hAnsi="GHEA Grapalat" w:cs="Sylfaen"/>
          <w:b/>
          <w:lang w:val="hy-AM"/>
        </w:rPr>
      </w:pPr>
    </w:p>
    <w:p w14:paraId="3664B66F" w14:textId="50B7881B" w:rsidR="00A74028" w:rsidRDefault="00A74028" w:rsidP="00B905FE">
      <w:pPr>
        <w:pStyle w:val="BodyTextIndent3"/>
        <w:spacing w:line="240" w:lineRule="auto"/>
        <w:ind w:firstLine="0"/>
        <w:jc w:val="right"/>
        <w:rPr>
          <w:rFonts w:ascii="GHEA Grapalat" w:hAnsi="GHEA Grapalat" w:cs="Sylfaen"/>
          <w:b/>
          <w:lang w:val="hy-AM"/>
        </w:rPr>
      </w:pPr>
    </w:p>
    <w:p w14:paraId="2BED4E19" w14:textId="49D9EA33" w:rsidR="00A74028" w:rsidRDefault="00A74028" w:rsidP="00B905FE">
      <w:pPr>
        <w:pStyle w:val="BodyTextIndent3"/>
        <w:spacing w:line="240" w:lineRule="auto"/>
        <w:ind w:firstLine="0"/>
        <w:jc w:val="right"/>
        <w:rPr>
          <w:rFonts w:ascii="GHEA Grapalat" w:hAnsi="GHEA Grapalat" w:cs="Sylfaen"/>
          <w:b/>
          <w:lang w:val="hy-AM"/>
        </w:rPr>
      </w:pPr>
    </w:p>
    <w:p w14:paraId="47FA8D8E" w14:textId="7215510E" w:rsidR="00A74028" w:rsidRDefault="00A74028" w:rsidP="00B905FE">
      <w:pPr>
        <w:pStyle w:val="BodyTextIndent3"/>
        <w:spacing w:line="240" w:lineRule="auto"/>
        <w:ind w:firstLine="0"/>
        <w:jc w:val="right"/>
        <w:rPr>
          <w:rFonts w:ascii="GHEA Grapalat" w:hAnsi="GHEA Grapalat" w:cs="Sylfaen"/>
          <w:b/>
          <w:lang w:val="hy-AM"/>
        </w:rPr>
      </w:pPr>
    </w:p>
    <w:p w14:paraId="36D38970" w14:textId="6C4C5132" w:rsidR="00A74028" w:rsidRDefault="00A74028" w:rsidP="00B905FE">
      <w:pPr>
        <w:pStyle w:val="BodyTextIndent3"/>
        <w:spacing w:line="240" w:lineRule="auto"/>
        <w:ind w:firstLine="0"/>
        <w:jc w:val="right"/>
        <w:rPr>
          <w:rFonts w:ascii="GHEA Grapalat" w:hAnsi="GHEA Grapalat" w:cs="Sylfaen"/>
          <w:b/>
          <w:lang w:val="hy-AM"/>
        </w:rPr>
      </w:pPr>
    </w:p>
    <w:p w14:paraId="46D3DE41" w14:textId="49023D74" w:rsidR="00A74028" w:rsidRDefault="00A74028" w:rsidP="00B905FE">
      <w:pPr>
        <w:pStyle w:val="BodyTextIndent3"/>
        <w:spacing w:line="240" w:lineRule="auto"/>
        <w:ind w:firstLine="0"/>
        <w:jc w:val="right"/>
        <w:rPr>
          <w:rFonts w:ascii="GHEA Grapalat" w:hAnsi="GHEA Grapalat" w:cs="Sylfaen"/>
          <w:b/>
          <w:lang w:val="hy-AM"/>
        </w:rPr>
      </w:pPr>
    </w:p>
    <w:p w14:paraId="75FC5CCF" w14:textId="6D8170F3" w:rsidR="00A74028" w:rsidRDefault="00A74028" w:rsidP="00B905FE">
      <w:pPr>
        <w:pStyle w:val="BodyTextIndent3"/>
        <w:spacing w:line="240" w:lineRule="auto"/>
        <w:ind w:firstLine="0"/>
        <w:jc w:val="right"/>
        <w:rPr>
          <w:rFonts w:ascii="GHEA Grapalat" w:hAnsi="GHEA Grapalat" w:cs="Sylfaen"/>
          <w:b/>
          <w:lang w:val="hy-AM"/>
        </w:rPr>
      </w:pPr>
    </w:p>
    <w:p w14:paraId="19D70EF1" w14:textId="6A650658" w:rsidR="00A74028" w:rsidRDefault="00A74028" w:rsidP="00B905FE">
      <w:pPr>
        <w:pStyle w:val="BodyTextIndent3"/>
        <w:spacing w:line="240" w:lineRule="auto"/>
        <w:ind w:firstLine="0"/>
        <w:jc w:val="right"/>
        <w:rPr>
          <w:rFonts w:ascii="GHEA Grapalat" w:hAnsi="GHEA Grapalat" w:cs="Sylfaen"/>
          <w:b/>
          <w:lang w:val="hy-AM"/>
        </w:rPr>
      </w:pPr>
    </w:p>
    <w:p w14:paraId="40B15328" w14:textId="6DD002AA" w:rsidR="00A74028" w:rsidRDefault="00A74028" w:rsidP="00B905FE">
      <w:pPr>
        <w:pStyle w:val="BodyTextIndent3"/>
        <w:spacing w:line="240" w:lineRule="auto"/>
        <w:ind w:firstLine="0"/>
        <w:jc w:val="right"/>
        <w:rPr>
          <w:rFonts w:ascii="GHEA Grapalat" w:hAnsi="GHEA Grapalat" w:cs="Sylfaen"/>
          <w:b/>
          <w:lang w:val="hy-AM"/>
        </w:rPr>
      </w:pPr>
    </w:p>
    <w:p w14:paraId="60032B7E" w14:textId="74A864CD" w:rsidR="00A74028" w:rsidRDefault="00A74028" w:rsidP="00B905FE">
      <w:pPr>
        <w:pStyle w:val="BodyTextIndent3"/>
        <w:spacing w:line="240" w:lineRule="auto"/>
        <w:ind w:firstLine="0"/>
        <w:jc w:val="right"/>
        <w:rPr>
          <w:rFonts w:ascii="GHEA Grapalat" w:hAnsi="GHEA Grapalat" w:cs="Sylfaen"/>
          <w:b/>
          <w:lang w:val="hy-AM"/>
        </w:rPr>
      </w:pPr>
    </w:p>
    <w:p w14:paraId="7B2FF91E" w14:textId="7A74DC6C" w:rsidR="00A74028" w:rsidRDefault="00A74028" w:rsidP="00B905FE">
      <w:pPr>
        <w:pStyle w:val="BodyTextIndent3"/>
        <w:spacing w:line="240" w:lineRule="auto"/>
        <w:ind w:firstLine="0"/>
        <w:jc w:val="right"/>
        <w:rPr>
          <w:rFonts w:ascii="GHEA Grapalat" w:hAnsi="GHEA Grapalat" w:cs="Sylfaen"/>
          <w:b/>
          <w:lang w:val="hy-AM"/>
        </w:rPr>
      </w:pPr>
    </w:p>
    <w:p w14:paraId="7039040E" w14:textId="565D91C8" w:rsidR="00A74028" w:rsidRDefault="00A74028" w:rsidP="00B905FE">
      <w:pPr>
        <w:pStyle w:val="BodyTextIndent3"/>
        <w:spacing w:line="240" w:lineRule="auto"/>
        <w:ind w:firstLine="0"/>
        <w:jc w:val="right"/>
        <w:rPr>
          <w:rFonts w:ascii="GHEA Grapalat" w:hAnsi="GHEA Grapalat" w:cs="Sylfaen"/>
          <w:b/>
          <w:lang w:val="hy-AM"/>
        </w:rPr>
      </w:pPr>
    </w:p>
    <w:p w14:paraId="5EAE99DE" w14:textId="6B51CF49" w:rsidR="00A74028" w:rsidRDefault="00A74028" w:rsidP="00B905FE">
      <w:pPr>
        <w:pStyle w:val="BodyTextIndent3"/>
        <w:spacing w:line="240" w:lineRule="auto"/>
        <w:ind w:firstLine="0"/>
        <w:jc w:val="right"/>
        <w:rPr>
          <w:rFonts w:ascii="GHEA Grapalat" w:hAnsi="GHEA Grapalat" w:cs="Sylfaen"/>
          <w:b/>
          <w:lang w:val="hy-AM"/>
        </w:rPr>
      </w:pPr>
    </w:p>
    <w:p w14:paraId="3C8A041A" w14:textId="77777777" w:rsidR="00A74028" w:rsidRDefault="00A74028" w:rsidP="00B905FE">
      <w:pPr>
        <w:pStyle w:val="BodyTextIndent3"/>
        <w:spacing w:line="240" w:lineRule="auto"/>
        <w:ind w:firstLine="0"/>
        <w:jc w:val="right"/>
        <w:rPr>
          <w:rFonts w:ascii="GHEA Grapalat" w:hAnsi="GHEA Grapalat" w:cs="Sylfaen"/>
          <w:b/>
          <w:lang w:val="hy-AM"/>
        </w:rPr>
      </w:pPr>
    </w:p>
    <w:p w14:paraId="2FD7C004" w14:textId="066619CB"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5A92B505"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44206F">
        <w:rPr>
          <w:rFonts w:ascii="GHEA Grapalat" w:hAnsi="GHEA Grapalat"/>
          <w:b/>
          <w:lang w:val="hy-AM"/>
        </w:rPr>
        <w:t>25/39</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65210648" w:rsidR="00B905FE" w:rsidRPr="007320DA" w:rsidRDefault="00F57EA6" w:rsidP="00B905FE">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6DF675AC" w:rsidR="00B905FE" w:rsidRPr="007320DA" w:rsidRDefault="00B905FE" w:rsidP="00B905FE">
      <w:pPr>
        <w:ind w:firstLine="567"/>
        <w:jc w:val="both"/>
        <w:rPr>
          <w:rFonts w:ascii="GHEA Grapalat" w:hAnsi="GHEA Grapalat" w:cs="Arial"/>
          <w:lang w:val="hy-AM"/>
        </w:rPr>
      </w:pPr>
      <w:r w:rsidRPr="007320DA">
        <w:rPr>
          <w:rFonts w:ascii="GHEA Grapalat" w:hAnsi="GHEA Grapalat" w:cs="Arial"/>
          <w:sz w:val="20"/>
          <w:szCs w:val="20"/>
          <w:lang w:val="es-ES"/>
        </w:rPr>
        <w:t>Ուսումնասիրելով «</w:t>
      </w:r>
      <w:r>
        <w:rPr>
          <w:rFonts w:ascii="GHEA Grapalat" w:hAnsi="GHEA Grapalat" w:cs="Arial"/>
          <w:sz w:val="20"/>
          <w:szCs w:val="20"/>
          <w:lang w:val="es-ES"/>
        </w:rPr>
        <w:t>ԵՔ-</w:t>
      </w:r>
      <w:r w:rsidR="00B56F16">
        <w:rPr>
          <w:rFonts w:ascii="GHEA Grapalat" w:hAnsi="GHEA Grapalat" w:cs="Arial"/>
          <w:sz w:val="20"/>
          <w:szCs w:val="20"/>
          <w:lang w:val="es-ES"/>
        </w:rPr>
        <w:t>ԲՄԱՇՁԲ-</w:t>
      </w:r>
      <w:r w:rsidR="0044206F">
        <w:rPr>
          <w:rFonts w:ascii="GHEA Grapalat" w:hAnsi="GHEA Grapalat" w:cs="Arial"/>
          <w:sz w:val="20"/>
          <w:szCs w:val="20"/>
          <w:lang w:val="es-ES"/>
        </w:rPr>
        <w:t>25/39</w:t>
      </w:r>
      <w:r w:rsidRPr="007320DA">
        <w:rPr>
          <w:rFonts w:ascii="GHEA Grapalat" w:hAnsi="GHEA Grapalat" w:cs="Arial"/>
          <w:sz w:val="20"/>
          <w:szCs w:val="20"/>
          <w:lang w:val="es-ES"/>
        </w:rPr>
        <w:t xml:space="preserve">»* ծածկագրով </w:t>
      </w:r>
      <w:r w:rsidR="00F57EA6">
        <w:rPr>
          <w:rFonts w:ascii="GHEA Grapalat" w:hAnsi="GHEA Grapalat" w:cs="Arial"/>
          <w:sz w:val="20"/>
          <w:szCs w:val="20"/>
          <w:lang w:val="es-ES"/>
        </w:rPr>
        <w:t>բաց մրցույթ</w:t>
      </w:r>
      <w:r w:rsidRPr="007320DA">
        <w:rPr>
          <w:rFonts w:ascii="GHEA Grapalat" w:hAnsi="GHEA Grapalat" w:cs="Arial"/>
          <w:sz w:val="20"/>
          <w:szCs w:val="20"/>
          <w:lang w:val="es-ES"/>
        </w:rPr>
        <w:t>ի հրավերը, այդ թվում կնքվելիք  պայմանագրի նախագիծը</w:t>
      </w:r>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-ն առաջարկում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25" w:name="_Hlk23147299"/>
      <w:r w:rsidRPr="007320DA">
        <w:rPr>
          <w:rFonts w:ascii="GHEA Grapalat" w:hAnsi="GHEA Grapalat" w:cs="Sylfaen"/>
          <w:vertAlign w:val="superscript"/>
          <w:lang w:val="hy-AM"/>
        </w:rPr>
        <w:t xml:space="preserve">                                                                                     մասնակցի անվանումը</w:t>
      </w:r>
    </w:p>
    <w:bookmarkEnd w:id="25"/>
    <w:p w14:paraId="78E6A1FD" w14:textId="77777777" w:rsidR="00B905FE" w:rsidRPr="007320DA" w:rsidRDefault="00B905FE" w:rsidP="00B905FE">
      <w:pPr>
        <w:jc w:val="both"/>
        <w:rPr>
          <w:rFonts w:ascii="GHEA Grapalat" w:hAnsi="GHEA Grapalat"/>
          <w:sz w:val="20"/>
          <w:lang w:val="hy-AM"/>
        </w:rPr>
      </w:pPr>
      <w:r w:rsidRPr="007320DA">
        <w:rPr>
          <w:rFonts w:ascii="GHEA Grapalat" w:hAnsi="GHEA Grapalat" w:cs="Arial"/>
          <w:sz w:val="20"/>
          <w:szCs w:val="20"/>
          <w:lang w:val="es-ES"/>
        </w:rPr>
        <w:t>պայմանագիրը կատարել ներքոհիշյալ ընդհանուր գներով.</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9141AC"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Չափա-</w:t>
            </w:r>
          </w:p>
          <w:p w14:paraId="1C78F573" w14:textId="77777777" w:rsidR="00B905FE" w:rsidRPr="007320DA" w:rsidRDefault="00B905FE" w:rsidP="007759CD">
            <w:pPr>
              <w:jc w:val="center"/>
              <w:rPr>
                <w:rFonts w:ascii="GHEA Grapalat" w:hAnsi="GHEA Grapalat"/>
                <w:b/>
                <w:bCs/>
                <w:sz w:val="16"/>
                <w:lang w:val="es-ES"/>
              </w:rPr>
            </w:pPr>
            <w:r w:rsidRPr="007320DA">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Աշխատանքի անվանումը</w:t>
            </w:r>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r>
              <w:rPr>
                <w:rFonts w:ascii="GHEA Grapalat" w:hAnsi="GHEA Grapalat"/>
                <w:b/>
                <w:bCs/>
                <w:sz w:val="16"/>
                <w:szCs w:val="18"/>
                <w:lang w:val="es-ES"/>
              </w:rPr>
              <w:t>Ա</w:t>
            </w:r>
            <w:r w:rsidRPr="007320DA">
              <w:rPr>
                <w:rFonts w:ascii="GHEA Grapalat" w:hAnsi="GHEA Grapalat"/>
                <w:b/>
                <w:bCs/>
                <w:sz w:val="16"/>
                <w:szCs w:val="18"/>
                <w:lang w:val="es-ES"/>
              </w:rPr>
              <w:t>րժեք</w:t>
            </w:r>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r w:rsidRPr="005370B6">
              <w:rPr>
                <w:rFonts w:ascii="GHEA Grapalat" w:hAnsi="GHEA Grapalat"/>
                <w:bCs/>
                <w:sz w:val="16"/>
                <w:szCs w:val="18"/>
                <w:lang w:val="es-ES"/>
              </w:rPr>
              <w:t>ինքնարժեքի և կանխատեսվող շահույթի հանրագումարը</w:t>
            </w:r>
            <w:r w:rsidRPr="0064799A">
              <w:rPr>
                <w:rFonts w:ascii="GHEA Grapalat" w:hAnsi="GHEA Grapalat"/>
                <w:b/>
                <w:bCs/>
                <w:sz w:val="16"/>
                <w:szCs w:val="18"/>
                <w:lang w:val="es-ES"/>
              </w:rPr>
              <w:t>)</w:t>
            </w:r>
            <w:r w:rsidRPr="007320DA">
              <w:rPr>
                <w:rFonts w:ascii="GHEA Grapalat" w:hAnsi="GHEA Grapalat"/>
                <w:b/>
                <w:bCs/>
                <w:sz w:val="16"/>
                <w:szCs w:val="18"/>
                <w:lang w:val="es-ES"/>
              </w:rPr>
              <w:t xml:space="preserve"> /տառերով և թվերով/</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/տառերով և թվերով/</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Ընդհանուր գինը</w:t>
            </w:r>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/տառերով և թվերով/</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8D35A3" w:rsidRPr="009141AC"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8D35A3" w:rsidRPr="00187A69" w:rsidRDefault="008D35A3" w:rsidP="008D35A3">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701A8BC8" w:rsidR="008D35A3" w:rsidRPr="00B42ABD" w:rsidRDefault="00C85766" w:rsidP="008D35A3">
            <w:pPr>
              <w:rPr>
                <w:rFonts w:ascii="GHEA Grapalat" w:hAnsi="GHEA Grapalat" w:cs="Arial"/>
                <w:sz w:val="20"/>
                <w:szCs w:val="20"/>
                <w:lang w:val="es-ES"/>
              </w:rPr>
            </w:pPr>
            <w:r w:rsidRPr="009241CE">
              <w:rPr>
                <w:rFonts w:ascii="GHEA Grapalat" w:hAnsi="GHEA Grapalat"/>
                <w:iCs/>
                <w:sz w:val="20"/>
                <w:szCs w:val="20"/>
                <w:lang w:val="af-ZA"/>
              </w:rPr>
              <w:t>Երևան քաղաքի Արաբկիր վարչական շրջան Ազատության պողոտա (Երազ այգուց մինչև Կասկադի աստիճաններ՝ մայթով) ոռոգման համակարգի կառուցման աշխատանքներ</w:t>
            </w:r>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8D35A3" w:rsidRPr="007320DA" w:rsidRDefault="008D35A3" w:rsidP="008D35A3">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8D35A3" w:rsidRPr="007320DA" w:rsidRDefault="008D35A3" w:rsidP="008D35A3">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8D35A3" w:rsidRPr="007320DA" w:rsidRDefault="008D35A3" w:rsidP="008D35A3">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7961197B" w14:textId="77777777" w:rsidR="00B905FE" w:rsidRPr="00B34FC8" w:rsidRDefault="00B905FE" w:rsidP="00B905FE">
      <w:pPr>
        <w:rPr>
          <w:rFonts w:ascii="GHEA Grapalat" w:hAnsi="GHEA Grapalat"/>
          <w:sz w:val="18"/>
          <w:szCs w:val="18"/>
          <w:lang w:val="hy-AM"/>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8"/>
      </w:r>
      <w:r w:rsidRPr="005E1F72">
        <w:rPr>
          <w:rFonts w:ascii="GHEA Grapalat" w:hAnsi="GHEA Grapalat"/>
          <w:sz w:val="20"/>
          <w:lang w:val="hy-AM"/>
        </w:rPr>
        <w:tab/>
      </w:r>
      <w:r w:rsidRPr="005E1F72">
        <w:rPr>
          <w:rFonts w:ascii="GHEA Grapalat" w:hAnsi="GHEA Grapalat"/>
          <w:sz w:val="20"/>
          <w:lang w:val="hy-AM"/>
        </w:rPr>
        <w:tab/>
        <w:t xml:space="preserve"> </w:t>
      </w:r>
    </w:p>
    <w:p w14:paraId="443925DE" w14:textId="232A7BAF" w:rsidR="00B2572B" w:rsidRPr="0093002B" w:rsidRDefault="00B2572B" w:rsidP="00EF3662">
      <w:pPr>
        <w:jc w:val="right"/>
        <w:rPr>
          <w:rFonts w:ascii="GHEA Grapalat" w:hAnsi="GHEA Grapalat"/>
          <w:sz w:val="20"/>
          <w:lang w:val="hy-AM"/>
        </w:rPr>
      </w:pPr>
      <w:r w:rsidRPr="0093002B">
        <w:rPr>
          <w:rFonts w:ascii="GHEA Grapalat" w:hAnsi="GHEA Grapalat"/>
          <w:sz w:val="20"/>
          <w:lang w:val="hy-AM"/>
        </w:rPr>
        <w:t xml:space="preserve"> </w:t>
      </w:r>
    </w:p>
    <w:p w14:paraId="5F6E8D50" w14:textId="77777777" w:rsidR="00B2572B" w:rsidRPr="0093002B" w:rsidRDefault="00B2572B" w:rsidP="00EF3662">
      <w:pPr>
        <w:jc w:val="right"/>
        <w:rPr>
          <w:rFonts w:ascii="GHEA Grapalat" w:hAnsi="GHEA Grapalat"/>
          <w:sz w:val="20"/>
          <w:lang w:val="hy-AM"/>
        </w:rPr>
      </w:pP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r w:rsidRPr="0093002B">
        <w:rPr>
          <w:rFonts w:ascii="GHEA Grapalat" w:hAnsi="GHEA Grapalat"/>
          <w:i/>
          <w:sz w:val="16"/>
          <w:szCs w:val="16"/>
        </w:rPr>
        <w:t>եթե</w:t>
      </w:r>
      <w:r w:rsidRPr="0093002B">
        <w:rPr>
          <w:rFonts w:ascii="GHEA Grapalat" w:hAnsi="GHEA Grapalat"/>
          <w:i/>
          <w:sz w:val="16"/>
          <w:szCs w:val="16"/>
          <w:lang w:val="af-ZA"/>
        </w:rPr>
        <w:t xml:space="preserve"> </w:t>
      </w:r>
      <w:r w:rsidRPr="0093002B">
        <w:rPr>
          <w:rFonts w:ascii="GHEA Grapalat" w:hAnsi="GHEA Grapalat"/>
          <w:i/>
          <w:sz w:val="16"/>
          <w:szCs w:val="16"/>
        </w:rPr>
        <w:t>մասնակիցն</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w:t>
      </w:r>
      <w:r w:rsidRPr="0093002B">
        <w:rPr>
          <w:rFonts w:ascii="GHEA Grapalat" w:hAnsi="GHEA Grapalat"/>
          <w:i/>
          <w:sz w:val="16"/>
          <w:szCs w:val="16"/>
          <w:lang w:val="af-ZA"/>
        </w:rPr>
        <w:t xml:space="preserve"> </w:t>
      </w:r>
      <w:r w:rsidRPr="0093002B">
        <w:rPr>
          <w:rFonts w:ascii="GHEA Grapalat" w:hAnsi="GHEA Grapalat"/>
          <w:i/>
          <w:sz w:val="16"/>
          <w:szCs w:val="16"/>
        </w:rPr>
        <w:t>վճարող</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r w:rsidRPr="0093002B">
        <w:rPr>
          <w:rFonts w:ascii="GHEA Grapalat" w:hAnsi="GHEA Grapalat"/>
          <w:i/>
          <w:sz w:val="16"/>
          <w:szCs w:val="16"/>
        </w:rPr>
        <w:t>ապա</w:t>
      </w:r>
      <w:r w:rsidRPr="0093002B">
        <w:rPr>
          <w:rFonts w:ascii="GHEA Grapalat" w:hAnsi="GHEA Grapalat"/>
          <w:i/>
          <w:sz w:val="16"/>
          <w:szCs w:val="16"/>
          <w:lang w:val="af-ZA"/>
        </w:rPr>
        <w:t xml:space="preserve"> </w:t>
      </w:r>
      <w:r w:rsidRPr="0093002B">
        <w:rPr>
          <w:rFonts w:ascii="GHEA Grapalat" w:hAnsi="GHEA Grapalat"/>
          <w:i/>
          <w:sz w:val="16"/>
          <w:szCs w:val="16"/>
        </w:rPr>
        <w:t>տվյալ</w:t>
      </w:r>
      <w:r w:rsidRPr="0093002B">
        <w:rPr>
          <w:rFonts w:ascii="GHEA Grapalat" w:hAnsi="GHEA Grapalat"/>
          <w:i/>
          <w:sz w:val="16"/>
          <w:szCs w:val="16"/>
          <w:lang w:val="af-ZA"/>
        </w:rPr>
        <w:t xml:space="preserve"> </w:t>
      </w:r>
      <w:r w:rsidRPr="0093002B">
        <w:rPr>
          <w:rFonts w:ascii="GHEA Grapalat" w:hAnsi="GHEA Grapalat"/>
          <w:i/>
          <w:sz w:val="16"/>
          <w:szCs w:val="16"/>
        </w:rPr>
        <w:t>պայմանագրի</w:t>
      </w:r>
      <w:r w:rsidRPr="0093002B">
        <w:rPr>
          <w:rFonts w:ascii="GHEA Grapalat" w:hAnsi="GHEA Grapalat"/>
          <w:i/>
          <w:sz w:val="16"/>
          <w:szCs w:val="16"/>
          <w:lang w:val="af-ZA"/>
        </w:rPr>
        <w:t xml:space="preserve"> </w:t>
      </w:r>
      <w:r w:rsidRPr="0093002B">
        <w:rPr>
          <w:rFonts w:ascii="GHEA Grapalat" w:hAnsi="GHEA Grapalat"/>
          <w:i/>
          <w:sz w:val="16"/>
          <w:szCs w:val="16"/>
        </w:rPr>
        <w:t>գծով</w:t>
      </w:r>
      <w:r w:rsidRPr="0093002B">
        <w:rPr>
          <w:rFonts w:ascii="GHEA Grapalat" w:hAnsi="GHEA Grapalat"/>
          <w:i/>
          <w:sz w:val="16"/>
          <w:szCs w:val="16"/>
          <w:lang w:val="af-ZA"/>
        </w:rPr>
        <w:t xml:space="preserve"> </w:t>
      </w:r>
      <w:r w:rsidRPr="0093002B">
        <w:rPr>
          <w:rFonts w:ascii="GHEA Grapalat" w:hAnsi="GHEA Grapalat"/>
          <w:i/>
          <w:sz w:val="16"/>
          <w:szCs w:val="16"/>
        </w:rPr>
        <w:t>Հայաստանի</w:t>
      </w:r>
      <w:r w:rsidRPr="0093002B">
        <w:rPr>
          <w:rFonts w:ascii="GHEA Grapalat" w:hAnsi="GHEA Grapalat"/>
          <w:i/>
          <w:sz w:val="16"/>
          <w:szCs w:val="16"/>
          <w:lang w:val="af-ZA"/>
        </w:rPr>
        <w:t xml:space="preserve"> </w:t>
      </w:r>
      <w:r w:rsidRPr="0093002B">
        <w:rPr>
          <w:rFonts w:ascii="GHEA Grapalat" w:hAnsi="GHEA Grapalat"/>
          <w:i/>
          <w:sz w:val="16"/>
          <w:szCs w:val="16"/>
        </w:rPr>
        <w:t>Հանրապետության</w:t>
      </w:r>
      <w:r w:rsidRPr="0093002B">
        <w:rPr>
          <w:rFonts w:ascii="GHEA Grapalat" w:hAnsi="GHEA Grapalat"/>
          <w:i/>
          <w:sz w:val="16"/>
          <w:szCs w:val="16"/>
          <w:lang w:val="af-ZA"/>
        </w:rPr>
        <w:t xml:space="preserve"> </w:t>
      </w:r>
      <w:r w:rsidRPr="0093002B">
        <w:rPr>
          <w:rFonts w:ascii="GHEA Grapalat" w:hAnsi="GHEA Grapalat"/>
          <w:i/>
          <w:sz w:val="16"/>
          <w:szCs w:val="16"/>
        </w:rPr>
        <w:t>պետական</w:t>
      </w:r>
      <w:r w:rsidRPr="0093002B">
        <w:rPr>
          <w:rFonts w:ascii="GHEA Grapalat" w:hAnsi="GHEA Grapalat"/>
          <w:i/>
          <w:sz w:val="16"/>
          <w:szCs w:val="16"/>
          <w:lang w:val="af-ZA"/>
        </w:rPr>
        <w:t xml:space="preserve"> </w:t>
      </w:r>
      <w:r w:rsidRPr="0093002B">
        <w:rPr>
          <w:rFonts w:ascii="GHEA Grapalat" w:hAnsi="GHEA Grapalat"/>
          <w:i/>
          <w:sz w:val="16"/>
          <w:szCs w:val="16"/>
        </w:rPr>
        <w:t>բյուջե</w:t>
      </w:r>
      <w:r w:rsidRPr="0093002B">
        <w:rPr>
          <w:rFonts w:ascii="GHEA Grapalat" w:hAnsi="GHEA Grapalat"/>
          <w:i/>
          <w:sz w:val="16"/>
          <w:szCs w:val="16"/>
          <w:lang w:val="af-ZA"/>
        </w:rPr>
        <w:t xml:space="preserve"> </w:t>
      </w:r>
      <w:r w:rsidRPr="0093002B">
        <w:rPr>
          <w:rFonts w:ascii="GHEA Grapalat" w:hAnsi="GHEA Grapalat"/>
          <w:i/>
          <w:sz w:val="16"/>
          <w:szCs w:val="16"/>
        </w:rPr>
        <w:t>վճարվելիք</w:t>
      </w:r>
      <w:r w:rsidRPr="0093002B">
        <w:rPr>
          <w:rFonts w:ascii="GHEA Grapalat" w:hAnsi="GHEA Grapalat"/>
          <w:i/>
          <w:sz w:val="16"/>
          <w:szCs w:val="16"/>
          <w:lang w:val="af-ZA"/>
        </w:rPr>
        <w:t xml:space="preserve"> </w:t>
      </w:r>
      <w:r w:rsidRPr="0093002B">
        <w:rPr>
          <w:rFonts w:ascii="GHEA Grapalat" w:hAnsi="GHEA Grapalat"/>
          <w:i/>
          <w:sz w:val="16"/>
          <w:szCs w:val="16"/>
        </w:rPr>
        <w:t>ավելացված</w:t>
      </w:r>
      <w:r w:rsidRPr="0093002B">
        <w:rPr>
          <w:rFonts w:ascii="GHEA Grapalat" w:hAnsi="GHEA Grapalat"/>
          <w:i/>
          <w:sz w:val="16"/>
          <w:szCs w:val="16"/>
          <w:lang w:val="af-ZA"/>
        </w:rPr>
        <w:t xml:space="preserve"> </w:t>
      </w:r>
      <w:r w:rsidRPr="0093002B">
        <w:rPr>
          <w:rFonts w:ascii="GHEA Grapalat" w:hAnsi="GHEA Grapalat"/>
          <w:i/>
          <w:sz w:val="16"/>
          <w:szCs w:val="16"/>
        </w:rPr>
        <w:t>արժեքի</w:t>
      </w:r>
      <w:r w:rsidRPr="0093002B">
        <w:rPr>
          <w:rFonts w:ascii="GHEA Grapalat" w:hAnsi="GHEA Grapalat"/>
          <w:i/>
          <w:sz w:val="16"/>
          <w:szCs w:val="16"/>
          <w:lang w:val="af-ZA"/>
        </w:rPr>
        <w:t xml:space="preserve"> </w:t>
      </w:r>
      <w:r w:rsidRPr="0093002B">
        <w:rPr>
          <w:rFonts w:ascii="GHEA Grapalat" w:hAnsi="GHEA Grapalat"/>
          <w:i/>
          <w:sz w:val="16"/>
          <w:szCs w:val="16"/>
        </w:rPr>
        <w:t>հարկի</w:t>
      </w:r>
      <w:r w:rsidRPr="0093002B">
        <w:rPr>
          <w:rFonts w:ascii="GHEA Grapalat" w:hAnsi="GHEA Grapalat"/>
          <w:i/>
          <w:sz w:val="16"/>
          <w:szCs w:val="16"/>
          <w:lang w:val="af-ZA"/>
        </w:rPr>
        <w:t xml:space="preserve"> </w:t>
      </w:r>
      <w:r w:rsidRPr="0093002B">
        <w:rPr>
          <w:rFonts w:ascii="GHEA Grapalat" w:hAnsi="GHEA Grapalat"/>
          <w:i/>
          <w:sz w:val="16"/>
          <w:szCs w:val="16"/>
        </w:rPr>
        <w:t>գումարը</w:t>
      </w:r>
      <w:r w:rsidRPr="0093002B">
        <w:rPr>
          <w:rFonts w:ascii="GHEA Grapalat" w:hAnsi="GHEA Grapalat"/>
          <w:i/>
          <w:sz w:val="16"/>
          <w:szCs w:val="16"/>
          <w:lang w:val="af-ZA"/>
        </w:rPr>
        <w:t xml:space="preserve"> </w:t>
      </w:r>
      <w:r w:rsidRPr="0093002B">
        <w:rPr>
          <w:rFonts w:ascii="GHEA Grapalat" w:hAnsi="GHEA Grapalat"/>
          <w:i/>
          <w:sz w:val="16"/>
          <w:szCs w:val="16"/>
        </w:rPr>
        <w:t>նշվում</w:t>
      </w:r>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r w:rsidRPr="0093002B">
        <w:rPr>
          <w:rFonts w:ascii="GHEA Grapalat" w:hAnsi="GHEA Grapalat"/>
          <w:i/>
          <w:sz w:val="16"/>
          <w:szCs w:val="16"/>
        </w:rPr>
        <w:t>րդ</w:t>
      </w:r>
      <w:r w:rsidRPr="0093002B">
        <w:rPr>
          <w:rFonts w:ascii="GHEA Grapalat" w:hAnsi="GHEA Grapalat"/>
          <w:i/>
          <w:sz w:val="16"/>
          <w:szCs w:val="16"/>
          <w:lang w:val="af-ZA"/>
        </w:rPr>
        <w:t xml:space="preserve"> </w:t>
      </w:r>
      <w:r w:rsidRPr="0093002B">
        <w:rPr>
          <w:rFonts w:ascii="GHEA Grapalat" w:hAnsi="GHEA Grapalat"/>
          <w:i/>
          <w:sz w:val="16"/>
          <w:szCs w:val="16"/>
        </w:rPr>
        <w:t>սյունակում։</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3FA21962" w:rsidR="00B2572B" w:rsidRDefault="00B2572B" w:rsidP="00EF3662">
      <w:pPr>
        <w:pStyle w:val="BodyTextIndent3"/>
        <w:spacing w:line="240" w:lineRule="auto"/>
        <w:jc w:val="right"/>
        <w:rPr>
          <w:rFonts w:ascii="GHEA Grapalat" w:hAnsi="GHEA Grapalat"/>
          <w:i/>
          <w:lang w:val="hy-AM"/>
        </w:rPr>
      </w:pPr>
    </w:p>
    <w:p w14:paraId="48B48C28" w14:textId="5171C647" w:rsidR="004639BD" w:rsidRDefault="004639BD" w:rsidP="00EF3662">
      <w:pPr>
        <w:pStyle w:val="BodyTextIndent3"/>
        <w:spacing w:line="240" w:lineRule="auto"/>
        <w:jc w:val="right"/>
        <w:rPr>
          <w:rFonts w:ascii="GHEA Grapalat" w:hAnsi="GHEA Grapalat"/>
          <w:i/>
          <w:lang w:val="hy-AM"/>
        </w:rPr>
      </w:pPr>
    </w:p>
    <w:p w14:paraId="14D07347" w14:textId="3143DA73" w:rsidR="004639BD" w:rsidRDefault="004639BD" w:rsidP="00EF3662">
      <w:pPr>
        <w:pStyle w:val="BodyTextIndent3"/>
        <w:spacing w:line="240" w:lineRule="auto"/>
        <w:jc w:val="right"/>
        <w:rPr>
          <w:rFonts w:ascii="GHEA Grapalat" w:hAnsi="GHEA Grapalat"/>
          <w:i/>
          <w:lang w:val="hy-AM"/>
        </w:rPr>
      </w:pPr>
    </w:p>
    <w:p w14:paraId="13202BBF" w14:textId="12178643" w:rsidR="004639BD" w:rsidRDefault="004639BD" w:rsidP="00EF3662">
      <w:pPr>
        <w:pStyle w:val="BodyTextIndent3"/>
        <w:spacing w:line="240" w:lineRule="auto"/>
        <w:jc w:val="right"/>
        <w:rPr>
          <w:rFonts w:ascii="GHEA Grapalat" w:hAnsi="GHEA Grapalat"/>
          <w:i/>
          <w:lang w:val="hy-AM"/>
        </w:rPr>
      </w:pPr>
    </w:p>
    <w:p w14:paraId="2B86636D" w14:textId="6BE887F8" w:rsidR="004639BD" w:rsidRDefault="004639BD" w:rsidP="00EF3662">
      <w:pPr>
        <w:pStyle w:val="BodyTextIndent3"/>
        <w:spacing w:line="240" w:lineRule="auto"/>
        <w:jc w:val="right"/>
        <w:rPr>
          <w:rFonts w:ascii="GHEA Grapalat" w:hAnsi="GHEA Grapalat"/>
          <w:i/>
          <w:lang w:val="hy-AM"/>
        </w:rPr>
      </w:pPr>
    </w:p>
    <w:p w14:paraId="52B53200" w14:textId="37DC5CC1" w:rsidR="004639BD" w:rsidRDefault="004639BD" w:rsidP="00EF3662">
      <w:pPr>
        <w:pStyle w:val="BodyTextIndent3"/>
        <w:spacing w:line="240" w:lineRule="auto"/>
        <w:jc w:val="right"/>
        <w:rPr>
          <w:rFonts w:ascii="GHEA Grapalat" w:hAnsi="GHEA Grapalat"/>
          <w:i/>
          <w:lang w:val="hy-AM"/>
        </w:rPr>
      </w:pPr>
    </w:p>
    <w:p w14:paraId="1BDF3554" w14:textId="5D0D897E" w:rsidR="00F44B80" w:rsidRDefault="00F44B80" w:rsidP="00EF3662">
      <w:pPr>
        <w:pStyle w:val="BodyTextIndent3"/>
        <w:spacing w:line="240" w:lineRule="auto"/>
        <w:jc w:val="right"/>
        <w:rPr>
          <w:rFonts w:ascii="GHEA Grapalat" w:hAnsi="GHEA Grapalat"/>
          <w:i/>
          <w:lang w:val="hy-AM"/>
        </w:rPr>
      </w:pPr>
    </w:p>
    <w:p w14:paraId="6B608688" w14:textId="358106A2" w:rsidR="00F44B80" w:rsidRDefault="00F44B80" w:rsidP="00EF3662">
      <w:pPr>
        <w:pStyle w:val="BodyTextIndent3"/>
        <w:spacing w:line="240" w:lineRule="auto"/>
        <w:jc w:val="right"/>
        <w:rPr>
          <w:rFonts w:ascii="GHEA Grapalat" w:hAnsi="GHEA Grapalat"/>
          <w:i/>
          <w:lang w:val="hy-AM"/>
        </w:rPr>
      </w:pPr>
    </w:p>
    <w:p w14:paraId="31E839DD" w14:textId="66D496BE" w:rsidR="00F44B80" w:rsidRDefault="00F44B80" w:rsidP="00EF3662">
      <w:pPr>
        <w:pStyle w:val="BodyTextIndent3"/>
        <w:spacing w:line="240" w:lineRule="auto"/>
        <w:jc w:val="right"/>
        <w:rPr>
          <w:rFonts w:ascii="GHEA Grapalat" w:hAnsi="GHEA Grapalat"/>
          <w:i/>
          <w:lang w:val="hy-AM"/>
        </w:rPr>
      </w:pPr>
    </w:p>
    <w:p w14:paraId="04A7F56E" w14:textId="77777777" w:rsidR="00B46110" w:rsidRDefault="00B46110" w:rsidP="00EF3662">
      <w:pPr>
        <w:pStyle w:val="BodyTextIndent3"/>
        <w:spacing w:line="240" w:lineRule="auto"/>
        <w:jc w:val="right"/>
        <w:rPr>
          <w:rFonts w:ascii="GHEA Grapalat" w:hAnsi="GHEA Grapalat"/>
          <w:i/>
          <w:lang w:val="hy-AM"/>
        </w:rPr>
      </w:pPr>
    </w:p>
    <w:p w14:paraId="6A9BE3C5" w14:textId="575A18C8" w:rsidR="00F44B80" w:rsidRDefault="00F44B80" w:rsidP="00EF3662">
      <w:pPr>
        <w:pStyle w:val="BodyTextIndent3"/>
        <w:spacing w:line="240" w:lineRule="auto"/>
        <w:jc w:val="right"/>
        <w:rPr>
          <w:rFonts w:ascii="GHEA Grapalat" w:hAnsi="GHEA Grapalat"/>
          <w:i/>
          <w:lang w:val="hy-AM"/>
        </w:rPr>
      </w:pPr>
    </w:p>
    <w:p w14:paraId="36759CA1" w14:textId="737CF926" w:rsidR="00F44B80" w:rsidRDefault="00F44B80" w:rsidP="00EF3662">
      <w:pPr>
        <w:pStyle w:val="BodyTextIndent3"/>
        <w:spacing w:line="240" w:lineRule="auto"/>
        <w:jc w:val="right"/>
        <w:rPr>
          <w:rFonts w:ascii="GHEA Grapalat" w:hAnsi="GHEA Grapalat"/>
          <w:i/>
          <w:lang w:val="hy-AM"/>
        </w:rPr>
      </w:pPr>
    </w:p>
    <w:p w14:paraId="5F282879" w14:textId="77777777" w:rsidR="00E1067D" w:rsidRDefault="00E1067D" w:rsidP="00090A7B">
      <w:pPr>
        <w:pStyle w:val="BodyTextIndent3"/>
        <w:spacing w:line="240" w:lineRule="auto"/>
        <w:jc w:val="right"/>
        <w:rPr>
          <w:rFonts w:ascii="GHEA Grapalat" w:hAnsi="GHEA Grapalat" w:cs="Sylfaen"/>
          <w:b/>
          <w:lang w:val="hy-AM"/>
        </w:rPr>
      </w:pPr>
      <w:bookmarkStart w:id="27" w:name="_Hlk143768341"/>
    </w:p>
    <w:p w14:paraId="47DF9FAE" w14:textId="77777777" w:rsidR="00E1067D" w:rsidRDefault="00E1067D" w:rsidP="00090A7B">
      <w:pPr>
        <w:pStyle w:val="BodyTextIndent3"/>
        <w:spacing w:line="240" w:lineRule="auto"/>
        <w:jc w:val="right"/>
        <w:rPr>
          <w:rFonts w:ascii="GHEA Grapalat" w:hAnsi="GHEA Grapalat" w:cs="Sylfaen"/>
          <w:b/>
          <w:lang w:val="hy-AM"/>
        </w:rPr>
      </w:pPr>
    </w:p>
    <w:p w14:paraId="49FFA334" w14:textId="22A5A60A" w:rsidR="00090A7B" w:rsidRPr="0093002B" w:rsidRDefault="00090A7B" w:rsidP="00090A7B">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6F24CB8B" w14:textId="4CDABB69"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44206F">
        <w:rPr>
          <w:rFonts w:ascii="GHEA Grapalat" w:hAnsi="GHEA Grapalat"/>
          <w:b/>
          <w:lang w:val="hy-AM"/>
        </w:rPr>
        <w:t>25/39</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54072115" w:rsidR="00090A7B" w:rsidRDefault="00F57EA6"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0A67B5C4"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44206F">
        <w:rPr>
          <w:rFonts w:ascii="GHEA Grapalat" w:hAnsi="GHEA Grapalat" w:cs="Arial"/>
          <w:b/>
          <w:sz w:val="20"/>
          <w:szCs w:val="20"/>
          <w:lang w:val="hy-AM"/>
        </w:rPr>
        <w:t>25/39</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368FD246" w14:textId="4919C8F2" w:rsidR="00B01CA2" w:rsidRPr="000D5F68" w:rsidRDefault="001557AE" w:rsidP="000D5F68">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44206F">
        <w:rPr>
          <w:rFonts w:ascii="GHEA Grapalat" w:hAnsi="GHEA Grapalat" w:cs="Arial"/>
          <w:b/>
          <w:sz w:val="20"/>
          <w:szCs w:val="20"/>
          <w:lang w:val="hy-AM"/>
        </w:rPr>
        <w:t>25/39</w:t>
      </w:r>
      <w:r w:rsidR="000C0396" w:rsidRPr="00965EF3">
        <w:rPr>
          <w:rFonts w:ascii="GHEA Grapalat" w:hAnsi="GHEA Grapalat"/>
          <w:sz w:val="20"/>
          <w:szCs w:val="20"/>
          <w:lang w:val="hy-AM"/>
        </w:rPr>
        <w:t xml:space="preserve"> ծածկագրով </w:t>
      </w:r>
      <w:r w:rsidR="000C0396" w:rsidRPr="000D5F68">
        <w:rPr>
          <w:rFonts w:ascii="GHEA Grapalat" w:hAnsi="GHEA Grapalat"/>
          <w:sz w:val="20"/>
          <w:szCs w:val="20"/>
          <w:lang w:val="hy-AM"/>
        </w:rPr>
        <w:t>կազմակերպված գնման ընթացակագին մասնակցելու նպատակով պրինցիպալի կողմից հայտ</w:t>
      </w:r>
      <w:r w:rsidR="00965EF3" w:rsidRPr="000D5F68">
        <w:rPr>
          <w:rFonts w:ascii="GHEA Grapalat" w:hAnsi="GHEA Grapalat"/>
          <w:sz w:val="20"/>
          <w:szCs w:val="20"/>
          <w:lang w:val="hy-AM"/>
        </w:rPr>
        <w:t>երի</w:t>
      </w:r>
      <w:r w:rsidR="000C0396" w:rsidRPr="000D5F68">
        <w:rPr>
          <w:rFonts w:ascii="GHEA Grapalat" w:hAnsi="GHEA Grapalat"/>
          <w:sz w:val="20"/>
          <w:szCs w:val="20"/>
          <w:lang w:val="hy-AM"/>
        </w:rPr>
        <w:t xml:space="preserve"> </w:t>
      </w:r>
      <w:r w:rsidR="00965EF3" w:rsidRPr="000D5F68">
        <w:rPr>
          <w:rFonts w:ascii="GHEA Grapalat" w:hAnsi="GHEA Grapalat"/>
          <w:sz w:val="20"/>
          <w:szCs w:val="20"/>
          <w:lang w:val="hy-AM"/>
        </w:rPr>
        <w:t xml:space="preserve">ներկայացման վերջնաժամկետը լրանալու </w:t>
      </w:r>
      <w:r w:rsidR="000C0396" w:rsidRPr="000D5F68">
        <w:rPr>
          <w:rFonts w:ascii="GHEA Grapalat" w:hAnsi="GHEA Grapalat"/>
          <w:sz w:val="20"/>
          <w:szCs w:val="20"/>
          <w:lang w:val="hy-AM"/>
        </w:rPr>
        <w:t xml:space="preserve">օրվանից հաշված </w:t>
      </w:r>
      <w:r w:rsidR="004639BD" w:rsidRPr="000D5F68">
        <w:rPr>
          <w:rFonts w:ascii="GHEA Grapalat" w:hAnsi="GHEA Grapalat" w:cs="Sylfaen"/>
          <w:b/>
          <w:bCs/>
          <w:sz w:val="20"/>
          <w:lang w:val="hy-AM"/>
        </w:rPr>
        <w:t>12</w:t>
      </w:r>
      <w:r w:rsidR="00FE426D" w:rsidRPr="000D5F68">
        <w:rPr>
          <w:rFonts w:ascii="GHEA Grapalat" w:hAnsi="GHEA Grapalat" w:cs="Sylfaen"/>
          <w:b/>
          <w:bCs/>
          <w:sz w:val="20"/>
          <w:lang w:val="hy-AM"/>
        </w:rPr>
        <w:t>0 (</w:t>
      </w:r>
      <w:r w:rsidR="004639BD" w:rsidRPr="000D5F68">
        <w:rPr>
          <w:rFonts w:ascii="GHEA Grapalat" w:hAnsi="GHEA Grapalat" w:cs="Sylfaen"/>
          <w:b/>
          <w:bCs/>
          <w:sz w:val="20"/>
          <w:lang w:val="hy-AM"/>
        </w:rPr>
        <w:t>մեկ հարյուր քսան աշխատանքային  օր</w:t>
      </w:r>
      <w:r w:rsidR="00090A7B" w:rsidRPr="000D5F68">
        <w:rPr>
          <w:rFonts w:ascii="GHEA Grapalat" w:hAnsi="GHEA Grapalat" w:cs="Sylfaen"/>
          <w:b/>
          <w:bCs/>
          <w:sz w:val="20"/>
          <w:lang w:val="hy-AM"/>
        </w:rPr>
        <w:t>)</w:t>
      </w:r>
      <w:r w:rsidR="000C0396" w:rsidRPr="000D5F68">
        <w:rPr>
          <w:rFonts w:ascii="GHEA Grapalat" w:hAnsi="GHEA Grapalat" w:cs="Sylfaen"/>
          <w:b/>
          <w:bCs/>
          <w:sz w:val="20"/>
          <w:lang w:val="hy-AM"/>
        </w:rPr>
        <w:t>:</w:t>
      </w:r>
      <w:r w:rsidR="00460310" w:rsidRPr="000D5F68">
        <w:rPr>
          <w:rFonts w:ascii="GHEA Grapalat" w:hAnsi="GHEA Grapalat"/>
          <w:sz w:val="20"/>
          <w:szCs w:val="20"/>
          <w:vertAlign w:val="superscript"/>
          <w:lang w:val="hy-AM"/>
        </w:rPr>
        <w:t>**</w:t>
      </w:r>
      <w:r w:rsidR="00B01CA2" w:rsidRPr="000D5F68">
        <w:rPr>
          <w:rFonts w:ascii="GHEA Grapalat" w:hAnsi="GHEA Grapalat"/>
          <w:sz w:val="20"/>
          <w:szCs w:val="20"/>
          <w:lang w:val="hy-AM"/>
        </w:rPr>
        <w:t xml:space="preserve"> </w:t>
      </w:r>
      <w:r w:rsidR="00072A83" w:rsidRPr="000D5F68">
        <w:rPr>
          <w:rFonts w:ascii="GHEA Grapalat" w:hAnsi="GHEA Grapalat"/>
          <w:sz w:val="20"/>
          <w:szCs w:val="20"/>
          <w:lang w:val="hy-AM"/>
        </w:rPr>
        <w:t>Սույն երաշխիքի տրամադրման փաստի վերաբերյալ տեղեկատվությունը</w:t>
      </w:r>
      <w:r w:rsidR="0078375F" w:rsidRPr="000D5F68">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0D5F68">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0D5F68">
        <w:rPr>
          <w:rFonts w:ascii="GHEA Grapalat" w:eastAsia="Calibri" w:hAnsi="GHEA Grapalat"/>
          <w:sz w:val="20"/>
          <w:szCs w:val="20"/>
          <w:lang w:val="hy-AM"/>
        </w:rPr>
        <w:t xml:space="preserve">գնահատող հանձնաժողովի </w:t>
      </w:r>
      <w:r w:rsidR="00072A83" w:rsidRPr="000D5F68">
        <w:rPr>
          <w:rFonts w:ascii="GHEA Grapalat" w:hAnsi="GHEA Grapalat"/>
          <w:sz w:val="20"/>
          <w:szCs w:val="20"/>
          <w:lang w:val="hy-AM"/>
        </w:rPr>
        <w:t>քարտուղարի</w:t>
      </w:r>
      <w:r w:rsidR="00894405" w:rsidRPr="000D5F68">
        <w:rPr>
          <w:rFonts w:ascii="GHEA Grapalat" w:hAnsi="GHEA Grapalat"/>
          <w:sz w:val="20"/>
          <w:szCs w:val="20"/>
          <w:lang w:val="hy-AM"/>
        </w:rPr>
        <w:t xml:space="preserve">՝ </w:t>
      </w:r>
      <w:hyperlink r:id="rId17" w:history="1">
        <w:r w:rsidR="009241CE">
          <w:rPr>
            <w:rStyle w:val="Hyperlink"/>
            <w:rFonts w:ascii="GHEA Grapalat" w:hAnsi="GHEA Grapalat"/>
            <w:sz w:val="20"/>
            <w:szCs w:val="20"/>
            <w:lang w:val="hy-AM"/>
          </w:rPr>
          <w:t>gor.muradyan@yerevan.am</w:t>
        </w:r>
      </w:hyperlink>
      <w:r w:rsidR="00B57BD6" w:rsidRPr="000D5F68">
        <w:rPr>
          <w:rFonts w:ascii="GHEA Grapalat" w:hAnsi="GHEA Grapalat"/>
          <w:sz w:val="20"/>
          <w:szCs w:val="20"/>
          <w:lang w:val="hy-AM"/>
        </w:rPr>
        <w:t xml:space="preserve">  </w:t>
      </w:r>
      <w:r w:rsidR="00072A83" w:rsidRPr="000D5F68">
        <w:rPr>
          <w:rFonts w:ascii="GHEA Grapalat" w:hAnsi="GHEA Grapalat"/>
          <w:sz w:val="20"/>
          <w:szCs w:val="20"/>
          <w:lang w:val="hy-AM"/>
        </w:rPr>
        <w:t xml:space="preserve">էլեկտրոնային փոստի հասցեին։     </w:t>
      </w:r>
    </w:p>
    <w:p w14:paraId="4682985A" w14:textId="46A50BD8" w:rsidR="000C0396" w:rsidRPr="0093002B"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27"/>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28"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28"/>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t>Հավելված</w:t>
      </w:r>
      <w:r w:rsidR="009C370D" w:rsidRPr="0093002B">
        <w:rPr>
          <w:rFonts w:ascii="GHEA Grapalat" w:hAnsi="GHEA Grapalat" w:cs="Arial"/>
          <w:b/>
          <w:lang w:val="hy-AM"/>
        </w:rPr>
        <w:t xml:space="preserve"> 4</w:t>
      </w:r>
    </w:p>
    <w:p w14:paraId="68C940E4" w14:textId="27CCCC62"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44206F">
        <w:rPr>
          <w:rFonts w:ascii="GHEA Grapalat" w:hAnsi="GHEA Grapalat"/>
          <w:b/>
          <w:lang w:val="hy-AM"/>
        </w:rPr>
        <w:t>25/39</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06AC7E52" w:rsidR="00755612" w:rsidRDefault="00F57EA6"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3A8F5F14"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8" w:history="1">
        <w:r w:rsidR="009241CE">
          <w:rPr>
            <w:rStyle w:val="Hyperlink"/>
            <w:rFonts w:ascii="GHEA Grapalat" w:hAnsi="GHEA Grapalat"/>
            <w:sz w:val="20"/>
            <w:szCs w:val="20"/>
            <w:lang w:val="hy-AM"/>
          </w:rPr>
          <w:t>gor.muradyan@yerevan.am</w:t>
        </w:r>
      </w:hyperlink>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hyperlink r:id="rId19" w:history="1">
        <w:r w:rsidRPr="0093002B">
          <w:rPr>
            <w:rStyle w:val="Hyperlink"/>
            <w:rFonts w:ascii="GHEA Grapalat" w:hAnsi="GHEA Grapalat"/>
            <w:color w:val="auto"/>
            <w:sz w:val="20"/>
            <w:szCs w:val="20"/>
            <w:lang w:val="hy-AM"/>
          </w:rPr>
          <w:t>www.procurement.am</w:t>
        </w:r>
      </w:hyperlink>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C69ECAA" w14:textId="77777777" w:rsidR="008D2826" w:rsidRDefault="009C370D" w:rsidP="005326E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6B8CD4D" w14:textId="77777777" w:rsidR="008D2826" w:rsidRPr="004B2068" w:rsidRDefault="008D2826" w:rsidP="008D2826">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Pr="004B2068">
        <w:rPr>
          <w:rFonts w:ascii="GHEA Grapalat" w:hAnsi="GHEA Grapalat" w:cs="Arial"/>
          <w:b/>
          <w:lang w:val="hy-AM"/>
        </w:rPr>
        <w:t>4.</w:t>
      </w:r>
      <w:r>
        <w:rPr>
          <w:rFonts w:ascii="GHEA Grapalat" w:hAnsi="GHEA Grapalat" w:cs="Arial"/>
          <w:b/>
          <w:lang w:val="hy-AM"/>
        </w:rPr>
        <w:t>2</w:t>
      </w:r>
    </w:p>
    <w:p w14:paraId="7AA8C6C8" w14:textId="2EB4CA8E" w:rsidR="008D2826" w:rsidRPr="005E1F72" w:rsidRDefault="008D2826" w:rsidP="008D2826">
      <w:pPr>
        <w:pStyle w:val="BodyTextIndent3"/>
        <w:spacing w:line="240" w:lineRule="auto"/>
        <w:jc w:val="right"/>
        <w:rPr>
          <w:rFonts w:ascii="GHEA Grapalat" w:hAnsi="GHEA Grapalat" w:cs="Arial"/>
          <w:b/>
          <w:lang w:val="hy-AM"/>
        </w:rPr>
      </w:pPr>
      <w:r w:rsidRPr="00EF1E0E">
        <w:rPr>
          <w:rFonts w:ascii="GHEA Grapalat" w:hAnsi="GHEA Grapalat"/>
          <w:sz w:val="24"/>
          <w:szCs w:val="24"/>
          <w:lang w:val="hy-AM"/>
        </w:rPr>
        <w:t>«</w:t>
      </w:r>
      <w:r>
        <w:rPr>
          <w:rFonts w:ascii="GHEA Grapalat" w:hAnsi="GHEA Grapalat"/>
          <w:b/>
          <w:lang w:val="hy-AM"/>
        </w:rPr>
        <w:t>ԵՔ-ԲՄԱՇՁԲ-</w:t>
      </w:r>
      <w:r w:rsidR="0044206F">
        <w:rPr>
          <w:rFonts w:ascii="GHEA Grapalat" w:hAnsi="GHEA Grapalat"/>
          <w:b/>
          <w:lang w:val="hy-AM"/>
        </w:rPr>
        <w:t>25/39</w:t>
      </w:r>
      <w:r w:rsidRPr="00EF1E0E">
        <w:rPr>
          <w:rFonts w:ascii="GHEA Grapalat" w:hAnsi="GHEA Grapalat"/>
          <w:sz w:val="24"/>
          <w:szCs w:val="24"/>
          <w:lang w:val="hy-AM"/>
        </w:rPr>
        <w:t>»</w:t>
      </w:r>
      <w:r w:rsidRPr="00EF1E0E">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37DECF42" w14:textId="77777777" w:rsidR="008D2826"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5E1F72">
        <w:rPr>
          <w:rFonts w:ascii="GHEA Grapalat" w:hAnsi="GHEA Grapalat" w:cs="Arial"/>
          <w:b/>
          <w:lang w:val="hy-AM"/>
        </w:rPr>
        <w:t xml:space="preserve">ի </w:t>
      </w:r>
      <w:r w:rsidRPr="005E1F72">
        <w:rPr>
          <w:rFonts w:ascii="GHEA Grapalat" w:hAnsi="GHEA Grapalat" w:cs="Sylfaen"/>
          <w:b/>
          <w:lang w:val="hy-AM"/>
        </w:rPr>
        <w:t>հրավերի</w:t>
      </w:r>
    </w:p>
    <w:p w14:paraId="79C1E054" w14:textId="77777777" w:rsidR="008D2826" w:rsidRPr="0093002B" w:rsidRDefault="008D2826" w:rsidP="008D2826">
      <w:pPr>
        <w:pStyle w:val="BodyTextIndent3"/>
        <w:spacing w:line="240" w:lineRule="auto"/>
        <w:jc w:val="right"/>
        <w:rPr>
          <w:rFonts w:ascii="GHEA Grapalat" w:hAnsi="GHEA Grapalat" w:cs="Sylfaen"/>
          <w:b/>
          <w:lang w:val="hy-AM"/>
        </w:rPr>
      </w:pPr>
    </w:p>
    <w:p w14:paraId="1DC7F00D"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1A50EE2E"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2DCE0AD1" w14:textId="77777777" w:rsidR="008D2826" w:rsidRPr="0093002B" w:rsidRDefault="008D2826" w:rsidP="008D2826">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5481BEEE"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086837C" w14:textId="77777777" w:rsidR="008D2826" w:rsidRPr="0093002B" w:rsidRDefault="008D2826" w:rsidP="008D2826">
      <w:pPr>
        <w:rPr>
          <w:rFonts w:ascii="GHEA Grapalat" w:hAnsi="GHEA Grapalat" w:cs="GHEA Grapalat"/>
          <w:sz w:val="20"/>
          <w:szCs w:val="20"/>
          <w:lang w:val="hy-AM"/>
        </w:rPr>
      </w:pPr>
    </w:p>
    <w:p w14:paraId="136EE96B"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0FD5848"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323094A7" w14:textId="77777777" w:rsidR="008D2826" w:rsidRPr="0093002B" w:rsidRDefault="008D2826" w:rsidP="008D2826">
      <w:pPr>
        <w:ind w:firstLine="708"/>
        <w:jc w:val="both"/>
        <w:rPr>
          <w:rFonts w:ascii="GHEA Grapalat" w:hAnsi="GHEA Grapalat" w:cs="GHEA Grapalat"/>
          <w:sz w:val="20"/>
          <w:szCs w:val="20"/>
          <w:lang w:val="hy-AM"/>
        </w:rPr>
      </w:pPr>
    </w:p>
    <w:p w14:paraId="0CC3A3FC" w14:textId="77777777" w:rsidR="008D2826" w:rsidRPr="0093002B" w:rsidRDefault="008D2826">
      <w:pPr>
        <w:numPr>
          <w:ilvl w:val="0"/>
          <w:numId w:val="2"/>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4876C1CE"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16180740" w14:textId="3DD86951" w:rsidR="008D2826" w:rsidRPr="00E1067D" w:rsidRDefault="008D2826" w:rsidP="00382983">
      <w:pPr>
        <w:numPr>
          <w:ilvl w:val="1"/>
          <w:numId w:val="3"/>
        </w:numPr>
        <w:ind w:left="0" w:firstLine="426"/>
        <w:rPr>
          <w:rFonts w:ascii="GHEA Grapalat" w:hAnsi="GHEA Grapalat" w:cs="GHEA Grapalat"/>
          <w:sz w:val="20"/>
          <w:szCs w:val="20"/>
          <w:lang w:val="pt-BR"/>
        </w:rPr>
      </w:pPr>
      <w:r w:rsidRPr="00E1067D">
        <w:rPr>
          <w:rFonts w:ascii="GHEA Grapalat" w:hAnsi="GHEA Grapalat" w:cs="GHEA Grapalat"/>
          <w:sz w:val="20"/>
          <w:szCs w:val="20"/>
          <w:lang w:val="pt-BR"/>
        </w:rPr>
        <w:t xml:space="preserve">Ընկերությունը մասնակցում է </w:t>
      </w:r>
      <w:r w:rsidR="00E1067D" w:rsidRPr="00E1067D">
        <w:rPr>
          <w:rFonts w:ascii="GHEA Grapalat" w:hAnsi="GHEA Grapalat" w:cs="GHEA Grapalat"/>
          <w:sz w:val="20"/>
          <w:szCs w:val="20"/>
          <w:lang w:val="pt-BR"/>
        </w:rPr>
        <w:t>Երևանի քաղաքապետարանը</w:t>
      </w:r>
      <w:r w:rsidRPr="00E1067D">
        <w:rPr>
          <w:rFonts w:ascii="GHEA Grapalat" w:hAnsi="GHEA Grapalat" w:cs="GHEA Grapalat"/>
          <w:sz w:val="20"/>
          <w:szCs w:val="20"/>
          <w:lang w:val="pt-BR"/>
        </w:rPr>
        <w:t xml:space="preserve">*  (այսուհետ` Պատվիրատու) կողմից կազմակերպված` </w:t>
      </w:r>
      <w:r w:rsidR="00E1067D" w:rsidRPr="00E1067D">
        <w:rPr>
          <w:rFonts w:ascii="GHEA Grapalat" w:hAnsi="GHEA Grapalat" w:cs="GHEA Grapalat"/>
          <w:sz w:val="20"/>
          <w:szCs w:val="20"/>
          <w:lang w:val="pt-BR"/>
        </w:rPr>
        <w:t>«ԵՔ-ԲՄԱՇՁԲ-25/39</w:t>
      </w:r>
      <w:r w:rsidRPr="00E1067D">
        <w:rPr>
          <w:rFonts w:ascii="GHEA Grapalat" w:hAnsi="GHEA Grapalat" w:cs="GHEA Grapalat"/>
          <w:sz w:val="20"/>
          <w:szCs w:val="20"/>
          <w:lang w:val="pt-BR"/>
        </w:rPr>
        <w:t>* ծածկագրով գնման ընթացակարգին:</w:t>
      </w:r>
    </w:p>
    <w:p w14:paraId="129077DD" w14:textId="77777777" w:rsidR="008D2826" w:rsidRPr="0093002B" w:rsidRDefault="008D2826" w:rsidP="008D2826">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B530F9C"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C8AA19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D6640D2"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6D1BB1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7042712"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55BA7B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3E10F1"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701CB1E2" w14:textId="77777777" w:rsidR="008D2826" w:rsidRPr="0093002B" w:rsidRDefault="008D2826">
      <w:pPr>
        <w:numPr>
          <w:ilvl w:val="1"/>
          <w:numId w:val="6"/>
        </w:numPr>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17E11E1F"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324D37D8"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5764363B" w14:textId="77777777" w:rsidR="008D2826" w:rsidRPr="0093002B" w:rsidRDefault="008D2826" w:rsidP="008D2826">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814A54" w14:textId="77777777" w:rsidR="008D2826" w:rsidRPr="0093002B" w:rsidRDefault="008D2826" w:rsidP="008D2826">
      <w:pPr>
        <w:jc w:val="both"/>
        <w:rPr>
          <w:rFonts w:ascii="GHEA Grapalat" w:hAnsi="GHEA Grapalat" w:cs="GHEA Grapalat"/>
          <w:sz w:val="20"/>
          <w:szCs w:val="20"/>
          <w:lang w:val="hy-AM"/>
        </w:rPr>
      </w:pPr>
    </w:p>
    <w:p w14:paraId="0D0D4AA4" w14:textId="77777777" w:rsidR="008D2826" w:rsidRPr="0093002B" w:rsidRDefault="008D2826">
      <w:pPr>
        <w:numPr>
          <w:ilvl w:val="0"/>
          <w:numId w:val="2"/>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14:paraId="51F52C0D"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rPr>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Pr="0093002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5A7CA96"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113AA7E"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A8080FB"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EE11BE4"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CF7B34D" w14:textId="77777777" w:rsidR="008D2826" w:rsidRPr="0093002B" w:rsidRDefault="008D2826" w:rsidP="008D2826">
      <w:pPr>
        <w:ind w:firstLine="567"/>
        <w:jc w:val="both"/>
        <w:rPr>
          <w:rFonts w:ascii="GHEA Grapalat" w:hAnsi="GHEA Grapalat" w:cs="GHEA Grapalat"/>
          <w:sz w:val="20"/>
          <w:szCs w:val="20"/>
          <w:lang w:val="hy-AM"/>
        </w:rPr>
      </w:pPr>
    </w:p>
    <w:p w14:paraId="15A650AA"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28714C5F"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1D8B9E59"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10467AE7"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AE596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54D46138" w14:textId="77777777" w:rsidR="008D2826" w:rsidRPr="0093002B" w:rsidRDefault="008D2826" w:rsidP="008D2826">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2A280BA" w14:textId="77777777" w:rsidR="008D2826" w:rsidRPr="0093002B" w:rsidRDefault="008D2826" w:rsidP="008D2826">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5F31422D"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FC493A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33628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66690A86"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6C59A55"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5BE9F0C"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CE865FA" w14:textId="77777777" w:rsidR="008D2826" w:rsidRPr="0093002B" w:rsidRDefault="008D2826" w:rsidP="008D2826">
      <w:pPr>
        <w:jc w:val="both"/>
        <w:rPr>
          <w:rFonts w:ascii="GHEA Grapalat" w:hAnsi="GHEA Grapalat"/>
          <w:sz w:val="18"/>
          <w:szCs w:val="18"/>
          <w:u w:val="single"/>
          <w:vertAlign w:val="superscript"/>
          <w:lang w:val="hy-AM"/>
        </w:rPr>
      </w:pPr>
    </w:p>
    <w:p w14:paraId="3A9D00C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3433039F" w14:textId="77777777" w:rsidR="008D2826" w:rsidRPr="0093002B" w:rsidRDefault="008D2826" w:rsidP="008D2826">
      <w:pPr>
        <w:jc w:val="both"/>
        <w:rPr>
          <w:rFonts w:ascii="GHEA Grapalat" w:hAnsi="GHEA Grapalat"/>
          <w:sz w:val="20"/>
          <w:szCs w:val="20"/>
          <w:lang w:val="hy-AM"/>
        </w:rPr>
      </w:pPr>
    </w:p>
    <w:p w14:paraId="241EA8E1"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47418978" w14:textId="77777777" w:rsidR="008D2826" w:rsidRPr="0093002B" w:rsidRDefault="008D2826" w:rsidP="008D2826">
      <w:pPr>
        <w:jc w:val="both"/>
        <w:rPr>
          <w:rFonts w:ascii="GHEA Grapalat" w:hAnsi="GHEA Grapalat"/>
          <w:sz w:val="18"/>
          <w:szCs w:val="18"/>
          <w:vertAlign w:val="superscript"/>
          <w:lang w:val="hy-AM"/>
        </w:rPr>
      </w:pPr>
    </w:p>
    <w:p w14:paraId="3843903E" w14:textId="77777777" w:rsidR="008D2826" w:rsidRPr="0093002B" w:rsidRDefault="008D2826" w:rsidP="008D2826">
      <w:pPr>
        <w:jc w:val="both"/>
        <w:rPr>
          <w:rFonts w:ascii="GHEA Grapalat" w:hAnsi="GHEA Grapalat" w:cs="GHEA Grapalat"/>
          <w:i/>
          <w:sz w:val="18"/>
          <w:szCs w:val="18"/>
          <w:lang w:val="hy-AM"/>
        </w:rPr>
      </w:pPr>
    </w:p>
    <w:p w14:paraId="13017796"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3A557FE6"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979E69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185C3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2A95A223" w14:textId="77777777" w:rsidR="008D2826" w:rsidRPr="005E1F72" w:rsidRDefault="008D2826" w:rsidP="00CD796B">
            <w:pPr>
              <w:jc w:val="center"/>
              <w:rPr>
                <w:rFonts w:ascii="GHEA Grapalat" w:hAnsi="GHEA Grapalat" w:cs="Arial"/>
                <w:bCs/>
                <w:i/>
                <w:sz w:val="20"/>
                <w:szCs w:val="20"/>
              </w:rPr>
            </w:pPr>
          </w:p>
        </w:tc>
      </w:tr>
      <w:tr w:rsidR="008D2826" w:rsidRPr="005E1F72" w14:paraId="6096A5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8F17F3"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71B3DB9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65C7E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2C9CFF8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BF97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8D2826" w:rsidRPr="005E1F72" w14:paraId="303F53D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4911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8D2826" w:rsidRPr="005E1F72" w14:paraId="545E9ED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80E85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8D2826" w:rsidRPr="005E1F72" w14:paraId="1D7AD301"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03EE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1B80390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FD9D17"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3F5FD43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18617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6964A7C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5E2956"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7513C00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54779"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659304E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BB9D6C"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3569F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2F4B56"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3EF7A4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5D4A4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7F7A20E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65A51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3C862DF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4DA380"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8D2826" w:rsidRPr="005E1F72" w14:paraId="7D188C8C"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DDC49"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rPr>
              <w:t>որակավորման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4A06EF32" w14:textId="77777777" w:rsidTr="00CD796B">
        <w:trPr>
          <w:trHeight w:val="20"/>
        </w:trPr>
        <w:tc>
          <w:tcPr>
            <w:tcW w:w="10980" w:type="dxa"/>
            <w:gridSpan w:val="2"/>
            <w:tcBorders>
              <w:top w:val="single" w:sz="4" w:space="0" w:color="auto"/>
              <w:left w:val="single" w:sz="4" w:space="0" w:color="auto"/>
              <w:right w:val="single" w:sz="4" w:space="0" w:color="000000"/>
            </w:tcBorders>
            <w:noWrap/>
            <w:vAlign w:val="center"/>
          </w:tcPr>
          <w:p w14:paraId="31D4C143"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4A9B00D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3326D"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06822A3C" w14:textId="77777777" w:rsidR="008D2826" w:rsidRPr="005E1F72" w:rsidRDefault="008D2826" w:rsidP="00CD796B">
            <w:pPr>
              <w:rPr>
                <w:rFonts w:ascii="GHEA Grapalat" w:hAnsi="GHEA Grapalat" w:cs="Sylfaen"/>
                <w:sz w:val="20"/>
                <w:szCs w:val="20"/>
                <w:lang w:val="ru-RU"/>
              </w:rPr>
            </w:pPr>
          </w:p>
        </w:tc>
      </w:tr>
      <w:tr w:rsidR="008D2826" w:rsidRPr="005E1F72" w14:paraId="78E960A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7BDEB2"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261B1B0C" w14:textId="77777777" w:rsidR="008D2826" w:rsidRPr="005E1F72" w:rsidRDefault="008D2826" w:rsidP="00CD796B">
            <w:pPr>
              <w:rPr>
                <w:rFonts w:ascii="GHEA Grapalat" w:hAnsi="GHEA Grapalat" w:cs="Sylfaen"/>
                <w:sz w:val="20"/>
                <w:szCs w:val="20"/>
                <w:lang w:val="hy-AM"/>
              </w:rPr>
            </w:pPr>
          </w:p>
        </w:tc>
      </w:tr>
      <w:tr w:rsidR="008D2826" w:rsidRPr="005E1F72" w14:paraId="37A7448B"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C2E5AA3"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0957E2E1" w14:textId="77777777" w:rsidR="008D2826" w:rsidRPr="005E1F72" w:rsidRDefault="008D2826" w:rsidP="00CD796B">
            <w:pPr>
              <w:rPr>
                <w:rFonts w:ascii="GHEA Grapalat" w:hAnsi="GHEA Grapalat" w:cs="Sylfaen"/>
                <w:sz w:val="20"/>
                <w:szCs w:val="20"/>
              </w:rPr>
            </w:pPr>
          </w:p>
          <w:p w14:paraId="0BA7860B"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34CDFF3B" w14:textId="77777777" w:rsidR="008D2826" w:rsidRPr="005E1F72" w:rsidRDefault="008D2826" w:rsidP="00CD796B">
            <w:pPr>
              <w:rPr>
                <w:rFonts w:ascii="GHEA Grapalat" w:hAnsi="GHEA Grapalat" w:cs="Tahoma"/>
                <w:color w:val="000000"/>
                <w:sz w:val="20"/>
                <w:szCs w:val="20"/>
              </w:rPr>
            </w:pPr>
          </w:p>
          <w:p w14:paraId="5DC54CDA" w14:textId="77777777" w:rsidR="008D2826" w:rsidRPr="005E1F72" w:rsidRDefault="008D2826" w:rsidP="00CD796B">
            <w:pPr>
              <w:rPr>
                <w:rFonts w:ascii="GHEA Grapalat" w:hAnsi="GHEA Grapalat" w:cs="Sylfaen"/>
                <w:sz w:val="20"/>
                <w:szCs w:val="20"/>
              </w:rPr>
            </w:pPr>
          </w:p>
          <w:p w14:paraId="75223FE7"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DFA72A9" w14:textId="77777777" w:rsidR="008D2826" w:rsidRPr="005E1F72" w:rsidRDefault="008D2826" w:rsidP="00CD796B">
            <w:pPr>
              <w:rPr>
                <w:rFonts w:ascii="GHEA Grapalat" w:hAnsi="GHEA Grapalat" w:cs="Sylfaen"/>
                <w:sz w:val="20"/>
                <w:szCs w:val="20"/>
              </w:rPr>
            </w:pPr>
          </w:p>
          <w:p w14:paraId="4C0D8D0B"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3EE8BC0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018355DB"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6817433"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4F538080" w14:textId="77777777" w:rsidR="008D2826" w:rsidRPr="005E1F72" w:rsidRDefault="008D2826" w:rsidP="00CD796B">
            <w:pPr>
              <w:jc w:val="right"/>
              <w:rPr>
                <w:rFonts w:ascii="GHEA Grapalat" w:hAnsi="GHEA Grapalat" w:cs="Sylfaen"/>
                <w:sz w:val="20"/>
                <w:szCs w:val="20"/>
              </w:rPr>
            </w:pPr>
          </w:p>
          <w:p w14:paraId="517587C7"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24E6B436" w14:textId="77777777" w:rsidR="008D2826" w:rsidRPr="005E1F72" w:rsidRDefault="008D2826" w:rsidP="00CD796B">
            <w:pPr>
              <w:jc w:val="right"/>
              <w:rPr>
                <w:rFonts w:ascii="GHEA Grapalat" w:hAnsi="GHEA Grapalat" w:cs="Tahoma"/>
                <w:color w:val="000000"/>
                <w:sz w:val="20"/>
                <w:szCs w:val="20"/>
              </w:rPr>
            </w:pPr>
          </w:p>
          <w:p w14:paraId="419C4A11" w14:textId="77777777" w:rsidR="008D2826" w:rsidRPr="005E1F72" w:rsidRDefault="008D2826" w:rsidP="00CD796B">
            <w:pPr>
              <w:jc w:val="right"/>
              <w:rPr>
                <w:rFonts w:ascii="GHEA Grapalat" w:hAnsi="GHEA Grapalat" w:cs="Tahoma"/>
                <w:color w:val="000000"/>
                <w:sz w:val="20"/>
                <w:szCs w:val="20"/>
              </w:rPr>
            </w:pPr>
          </w:p>
          <w:p w14:paraId="23D24ED6"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5627275B" w14:textId="77777777" w:rsidR="008D2826" w:rsidRPr="005E1F72" w:rsidRDefault="008D2826" w:rsidP="00CD796B">
            <w:pPr>
              <w:jc w:val="right"/>
              <w:rPr>
                <w:rFonts w:ascii="GHEA Grapalat" w:hAnsi="GHEA Grapalat" w:cs="Sylfaen"/>
                <w:sz w:val="20"/>
                <w:szCs w:val="20"/>
              </w:rPr>
            </w:pPr>
          </w:p>
          <w:p w14:paraId="371DB011"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08F84622" w14:textId="77777777" w:rsidR="008D2826" w:rsidRPr="005E1F72" w:rsidRDefault="008D2826" w:rsidP="00CD796B">
            <w:pPr>
              <w:jc w:val="right"/>
              <w:rPr>
                <w:rFonts w:ascii="GHEA Grapalat" w:hAnsi="GHEA Grapalat" w:cs="Sylfaen"/>
                <w:sz w:val="20"/>
                <w:szCs w:val="20"/>
              </w:rPr>
            </w:pPr>
          </w:p>
        </w:tc>
      </w:tr>
      <w:tr w:rsidR="008D2826" w:rsidRPr="005E1F72" w14:paraId="1F2BB5B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26FD5932"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60539EB1"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02FBC9BE"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10771E8C"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44DB8DE5"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35DF5B0A" w14:textId="77777777" w:rsidR="008D2826" w:rsidRPr="005E1F72" w:rsidRDefault="008D2826" w:rsidP="00CD796B">
            <w:pPr>
              <w:rPr>
                <w:rFonts w:ascii="GHEA Grapalat" w:hAnsi="GHEA Grapalat" w:cs="Tahoma"/>
                <w:color w:val="000000"/>
                <w:sz w:val="20"/>
                <w:szCs w:val="20"/>
              </w:rPr>
            </w:pPr>
          </w:p>
          <w:p w14:paraId="54B46819"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80A5C47"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3082D76D" w14:textId="77777777" w:rsidR="008D2826" w:rsidRPr="005E1F72" w:rsidRDefault="008D2826" w:rsidP="00CD796B">
            <w:pPr>
              <w:jc w:val="right"/>
              <w:rPr>
                <w:rFonts w:ascii="GHEA Grapalat" w:hAnsi="GHEA Grapalat" w:cs="Tahoma"/>
                <w:color w:val="000000"/>
                <w:sz w:val="20"/>
                <w:szCs w:val="20"/>
              </w:rPr>
            </w:pPr>
          </w:p>
          <w:p w14:paraId="268F3CF4" w14:textId="77777777" w:rsidR="008D2826" w:rsidRPr="005E1F72" w:rsidRDefault="008D2826" w:rsidP="00CD796B">
            <w:pPr>
              <w:jc w:val="right"/>
              <w:rPr>
                <w:rFonts w:ascii="GHEA Grapalat" w:hAnsi="GHEA Grapalat" w:cs="Tahoma"/>
                <w:color w:val="000000"/>
                <w:sz w:val="20"/>
                <w:szCs w:val="20"/>
              </w:rPr>
            </w:pPr>
          </w:p>
          <w:p w14:paraId="602213A3"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16583A7F"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51C8CB4A" w14:textId="77777777" w:rsidR="008D2826" w:rsidRPr="005E1F72" w:rsidRDefault="008D2826" w:rsidP="00CD796B">
            <w:pPr>
              <w:jc w:val="right"/>
              <w:rPr>
                <w:rFonts w:ascii="GHEA Grapalat" w:hAnsi="GHEA Grapalat" w:cs="Arial"/>
                <w:sz w:val="20"/>
                <w:szCs w:val="20"/>
                <w:lang w:val="hy-AM"/>
              </w:rPr>
            </w:pPr>
          </w:p>
        </w:tc>
      </w:tr>
      <w:tr w:rsidR="008D2826" w:rsidRPr="005E1F72" w14:paraId="7ED3416A"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6AE7138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3DE53162" w14:textId="77777777" w:rsidR="008D2826" w:rsidRPr="005E1F72" w:rsidRDefault="008D2826" w:rsidP="00CD796B">
            <w:pPr>
              <w:rPr>
                <w:rFonts w:ascii="GHEA Grapalat" w:hAnsi="GHEA Grapalat" w:cs="Sylfaen"/>
                <w:sz w:val="20"/>
                <w:szCs w:val="20"/>
              </w:rPr>
            </w:pPr>
          </w:p>
          <w:p w14:paraId="1CA44283" w14:textId="77777777" w:rsidR="008D2826" w:rsidRPr="005E1F72" w:rsidRDefault="008D2826" w:rsidP="00CD796B">
            <w:pPr>
              <w:rPr>
                <w:rFonts w:ascii="GHEA Grapalat" w:hAnsi="GHEA Grapalat" w:cs="Sylfaen"/>
                <w:sz w:val="20"/>
                <w:szCs w:val="20"/>
              </w:rPr>
            </w:pPr>
          </w:p>
          <w:p w14:paraId="6498611F"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44D2D1AE" w14:textId="77777777" w:rsidR="008D2826" w:rsidRPr="005E1F72" w:rsidRDefault="008D2826" w:rsidP="00CD796B">
            <w:pPr>
              <w:rPr>
                <w:rFonts w:ascii="GHEA Grapalat" w:hAnsi="GHEA Grapalat" w:cs="Sylfaen"/>
                <w:sz w:val="20"/>
                <w:szCs w:val="20"/>
              </w:rPr>
            </w:pPr>
          </w:p>
          <w:p w14:paraId="66C2DDDF"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CC68FCC"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87728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0F40A033" w14:textId="77777777" w:rsidR="008D2826" w:rsidRPr="005E1F72" w:rsidRDefault="008D2826" w:rsidP="00CD796B">
            <w:pPr>
              <w:rPr>
                <w:rFonts w:ascii="GHEA Grapalat" w:hAnsi="GHEA Grapalat" w:cs="Sylfaen"/>
                <w:sz w:val="20"/>
                <w:szCs w:val="20"/>
              </w:rPr>
            </w:pPr>
          </w:p>
          <w:p w14:paraId="3D4E7621"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616B34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2FE82B65" w14:textId="77777777" w:rsidR="008D2826" w:rsidRPr="005E1F72" w:rsidRDefault="008D2826" w:rsidP="00CD796B">
            <w:pPr>
              <w:rPr>
                <w:rFonts w:ascii="GHEA Grapalat" w:hAnsi="GHEA Grapalat" w:cs="Sylfaen"/>
                <w:color w:val="000000"/>
                <w:sz w:val="20"/>
                <w:szCs w:val="20"/>
              </w:rPr>
            </w:pPr>
          </w:p>
          <w:p w14:paraId="78D5868C" w14:textId="77777777" w:rsidR="008D2826" w:rsidRPr="005E1F72" w:rsidRDefault="008D2826" w:rsidP="00CD796B">
            <w:pPr>
              <w:rPr>
                <w:rFonts w:ascii="GHEA Grapalat" w:hAnsi="GHEA Grapalat" w:cs="Sylfaen"/>
                <w:sz w:val="20"/>
                <w:szCs w:val="20"/>
              </w:rPr>
            </w:pPr>
          </w:p>
          <w:p w14:paraId="3297A64A" w14:textId="77777777" w:rsidR="008D2826" w:rsidRPr="005E1F72" w:rsidRDefault="008D2826" w:rsidP="00CD796B">
            <w:pPr>
              <w:jc w:val="right"/>
              <w:rPr>
                <w:rFonts w:ascii="GHEA Grapalat" w:hAnsi="GHEA Grapalat" w:cs="Arial"/>
                <w:sz w:val="20"/>
                <w:szCs w:val="20"/>
              </w:rPr>
            </w:pPr>
          </w:p>
        </w:tc>
      </w:tr>
    </w:tbl>
    <w:p w14:paraId="09818C3A" w14:textId="77777777" w:rsidR="008D2826" w:rsidRPr="005B6AB8"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9ED4557"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8A044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D20FC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B4EB5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FB42C9D"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E2040A1"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065C1FCE"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6980B56" w14:textId="77777777" w:rsidTr="00CD796B">
        <w:tc>
          <w:tcPr>
            <w:tcW w:w="720" w:type="dxa"/>
            <w:tcBorders>
              <w:top w:val="single" w:sz="4" w:space="0" w:color="auto"/>
              <w:left w:val="single" w:sz="4" w:space="0" w:color="auto"/>
              <w:bottom w:val="single" w:sz="4" w:space="0" w:color="auto"/>
              <w:right w:val="single" w:sz="4" w:space="0" w:color="auto"/>
            </w:tcBorders>
          </w:tcPr>
          <w:p w14:paraId="173CE7F9"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69BEF89"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411775"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Նշված դաշտի/</w:t>
            </w:r>
          </w:p>
          <w:p w14:paraId="172DE8A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7431FF7" w14:textId="77777777" w:rsidR="008D2826" w:rsidRPr="0093002B" w:rsidRDefault="008D2826" w:rsidP="00CD796B">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452E23A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1A2D69"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054CDF07"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7114C6C3"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451A2206"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3A87849C" w14:textId="77777777" w:rsidTr="00CD796B">
        <w:tc>
          <w:tcPr>
            <w:tcW w:w="720" w:type="dxa"/>
            <w:tcBorders>
              <w:top w:val="single" w:sz="4" w:space="0" w:color="auto"/>
              <w:left w:val="single" w:sz="4" w:space="0" w:color="auto"/>
              <w:bottom w:val="single" w:sz="4" w:space="0" w:color="auto"/>
              <w:right w:val="single" w:sz="4" w:space="0" w:color="auto"/>
            </w:tcBorders>
          </w:tcPr>
          <w:p w14:paraId="61F79CD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348993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32B3DF5"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CF4AB74"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1627DFA"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62106454" w14:textId="77777777" w:rsidTr="00CD796B">
        <w:tc>
          <w:tcPr>
            <w:tcW w:w="720" w:type="dxa"/>
            <w:tcBorders>
              <w:top w:val="single" w:sz="4" w:space="0" w:color="auto"/>
              <w:left w:val="single" w:sz="4" w:space="0" w:color="auto"/>
              <w:bottom w:val="single" w:sz="4" w:space="0" w:color="auto"/>
              <w:right w:val="single" w:sz="4" w:space="0" w:color="auto"/>
            </w:tcBorders>
          </w:tcPr>
          <w:p w14:paraId="7BF73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5D1487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8D4E0B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9BD486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90AB8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36383A45" w14:textId="77777777" w:rsidTr="00CD796B">
        <w:tc>
          <w:tcPr>
            <w:tcW w:w="720" w:type="dxa"/>
            <w:tcBorders>
              <w:top w:val="single" w:sz="4" w:space="0" w:color="auto"/>
              <w:left w:val="single" w:sz="4" w:space="0" w:color="auto"/>
              <w:bottom w:val="single" w:sz="4" w:space="0" w:color="auto"/>
              <w:right w:val="single" w:sz="4" w:space="0" w:color="auto"/>
            </w:tcBorders>
          </w:tcPr>
          <w:p w14:paraId="29E5DD15" w14:textId="77777777" w:rsidR="008D2826" w:rsidRPr="0093002B" w:rsidRDefault="008D2826">
            <w:pPr>
              <w:pStyle w:val="ListParagraph"/>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25F3E0D"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4ADC673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718C5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22B9A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8D2826" w:rsidRPr="0093002B" w14:paraId="10179A13" w14:textId="77777777" w:rsidTr="00CD796B">
        <w:tc>
          <w:tcPr>
            <w:tcW w:w="720" w:type="dxa"/>
            <w:tcBorders>
              <w:top w:val="single" w:sz="4" w:space="0" w:color="auto"/>
              <w:left w:val="single" w:sz="4" w:space="0" w:color="auto"/>
              <w:bottom w:val="single" w:sz="4" w:space="0" w:color="auto"/>
              <w:right w:val="single" w:sz="4" w:space="0" w:color="auto"/>
            </w:tcBorders>
          </w:tcPr>
          <w:p w14:paraId="2620284F" w14:textId="77777777" w:rsidR="008D2826" w:rsidRPr="0093002B" w:rsidRDefault="008D2826">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B71DDD"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E0185D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78922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1B8B9E1D"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3D7E00" w14:textId="77777777" w:rsidR="008D2826" w:rsidRPr="0093002B" w:rsidRDefault="008D2826" w:rsidP="00CD796B">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8D2826" w:rsidRPr="0093002B" w14:paraId="198973BF" w14:textId="77777777" w:rsidTr="00CD796B">
        <w:tc>
          <w:tcPr>
            <w:tcW w:w="720" w:type="dxa"/>
            <w:tcBorders>
              <w:top w:val="single" w:sz="4" w:space="0" w:color="auto"/>
              <w:left w:val="single" w:sz="4" w:space="0" w:color="auto"/>
              <w:bottom w:val="single" w:sz="4" w:space="0" w:color="auto"/>
              <w:right w:val="single" w:sz="4" w:space="0" w:color="auto"/>
            </w:tcBorders>
          </w:tcPr>
          <w:p w14:paraId="747E76BC" w14:textId="77777777" w:rsidR="008D2826" w:rsidRPr="0093002B" w:rsidRDefault="008D2826">
            <w:pPr>
              <w:pStyle w:val="ListParagraph"/>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29DEE1A"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FC4332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EC86D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10FCB36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97B4817" w14:textId="77777777" w:rsidR="008D2826" w:rsidRPr="0093002B" w:rsidRDefault="008D2826" w:rsidP="00CD796B">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08B25423" w14:textId="77777777" w:rsidTr="00CD796B">
        <w:tc>
          <w:tcPr>
            <w:tcW w:w="720" w:type="dxa"/>
            <w:tcBorders>
              <w:top w:val="single" w:sz="4" w:space="0" w:color="auto"/>
              <w:left w:val="single" w:sz="4" w:space="0" w:color="auto"/>
              <w:bottom w:val="single" w:sz="4" w:space="0" w:color="auto"/>
              <w:right w:val="single" w:sz="4" w:space="0" w:color="auto"/>
            </w:tcBorders>
          </w:tcPr>
          <w:p w14:paraId="492A349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3136C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20FAF5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73D7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C8D6D9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035D6309" w14:textId="77777777" w:rsidTr="00CD796B">
        <w:tc>
          <w:tcPr>
            <w:tcW w:w="720" w:type="dxa"/>
            <w:tcBorders>
              <w:top w:val="single" w:sz="4" w:space="0" w:color="auto"/>
              <w:left w:val="single" w:sz="4" w:space="0" w:color="auto"/>
              <w:bottom w:val="single" w:sz="4" w:space="0" w:color="auto"/>
              <w:right w:val="single" w:sz="4" w:space="0" w:color="auto"/>
            </w:tcBorders>
          </w:tcPr>
          <w:p w14:paraId="3C52763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8D077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764865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2D28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03D483B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ACD5C5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09D5EB57" w14:textId="77777777" w:rsidTr="00CD796B">
        <w:tc>
          <w:tcPr>
            <w:tcW w:w="720" w:type="dxa"/>
            <w:tcBorders>
              <w:top w:val="single" w:sz="4" w:space="0" w:color="auto"/>
              <w:left w:val="single" w:sz="4" w:space="0" w:color="auto"/>
              <w:bottom w:val="single" w:sz="4" w:space="0" w:color="auto"/>
              <w:right w:val="single" w:sz="4" w:space="0" w:color="auto"/>
            </w:tcBorders>
          </w:tcPr>
          <w:p w14:paraId="30ACFE6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7A9713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A6A229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BE481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62E03B2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F4AF64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75399A0A" w14:textId="77777777" w:rsidTr="00CD796B">
        <w:tc>
          <w:tcPr>
            <w:tcW w:w="720" w:type="dxa"/>
            <w:tcBorders>
              <w:top w:val="single" w:sz="4" w:space="0" w:color="auto"/>
              <w:left w:val="single" w:sz="4" w:space="0" w:color="auto"/>
              <w:bottom w:val="single" w:sz="4" w:space="0" w:color="auto"/>
              <w:right w:val="single" w:sz="4" w:space="0" w:color="auto"/>
            </w:tcBorders>
          </w:tcPr>
          <w:p w14:paraId="6EB226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37311B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07B5BA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7778B5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1028EC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118C2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3DFD99C2" w14:textId="77777777" w:rsidTr="00CD796B">
        <w:tc>
          <w:tcPr>
            <w:tcW w:w="720" w:type="dxa"/>
            <w:tcBorders>
              <w:top w:val="single" w:sz="4" w:space="0" w:color="auto"/>
              <w:left w:val="single" w:sz="4" w:space="0" w:color="auto"/>
              <w:bottom w:val="single" w:sz="4" w:space="0" w:color="auto"/>
              <w:right w:val="single" w:sz="4" w:space="0" w:color="auto"/>
            </w:tcBorders>
          </w:tcPr>
          <w:p w14:paraId="3DD7597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990BA9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0533D2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5EA6A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1E2C8DE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E4C3E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8D2826" w:rsidRPr="0093002B" w14:paraId="4860035A" w14:textId="77777777" w:rsidTr="00CD796B">
        <w:tc>
          <w:tcPr>
            <w:tcW w:w="720" w:type="dxa"/>
            <w:tcBorders>
              <w:top w:val="single" w:sz="4" w:space="0" w:color="auto"/>
              <w:left w:val="single" w:sz="4" w:space="0" w:color="auto"/>
              <w:bottom w:val="single" w:sz="4" w:space="0" w:color="auto"/>
              <w:right w:val="single" w:sz="4" w:space="0" w:color="auto"/>
            </w:tcBorders>
          </w:tcPr>
          <w:p w14:paraId="4500864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02B899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492F4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A6B79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49DCFF2E"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E3668D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170E7241" w14:textId="77777777" w:rsidTr="00CD796B">
        <w:tc>
          <w:tcPr>
            <w:tcW w:w="720" w:type="dxa"/>
            <w:tcBorders>
              <w:top w:val="single" w:sz="4" w:space="0" w:color="auto"/>
              <w:left w:val="single" w:sz="4" w:space="0" w:color="auto"/>
              <w:bottom w:val="single" w:sz="4" w:space="0" w:color="auto"/>
              <w:right w:val="single" w:sz="4" w:space="0" w:color="auto"/>
            </w:tcBorders>
          </w:tcPr>
          <w:p w14:paraId="266D5C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C94AF0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F0B489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ED2A7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1B82EE1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8F4167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8D2826" w:rsidRPr="0093002B" w14:paraId="309955C1" w14:textId="77777777" w:rsidTr="00CD796B">
        <w:tc>
          <w:tcPr>
            <w:tcW w:w="720" w:type="dxa"/>
            <w:tcBorders>
              <w:top w:val="single" w:sz="4" w:space="0" w:color="auto"/>
              <w:left w:val="single" w:sz="4" w:space="0" w:color="auto"/>
              <w:bottom w:val="single" w:sz="4" w:space="0" w:color="auto"/>
              <w:right w:val="single" w:sz="4" w:space="0" w:color="auto"/>
            </w:tcBorders>
          </w:tcPr>
          <w:p w14:paraId="2041E2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AA405D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180BDC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FD6FB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FB43D1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8D2826" w:rsidRPr="0093002B" w14:paraId="2DB25D25" w14:textId="77777777" w:rsidTr="00CD796B">
        <w:tc>
          <w:tcPr>
            <w:tcW w:w="720" w:type="dxa"/>
            <w:tcBorders>
              <w:top w:val="single" w:sz="4" w:space="0" w:color="auto"/>
              <w:left w:val="single" w:sz="4" w:space="0" w:color="auto"/>
              <w:bottom w:val="single" w:sz="4" w:space="0" w:color="auto"/>
              <w:right w:val="single" w:sz="4" w:space="0" w:color="auto"/>
            </w:tcBorders>
          </w:tcPr>
          <w:p w14:paraId="057BAD4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4B2257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153854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C2C6F7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3FBD52D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D1FF2C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8D2826" w:rsidRPr="0093002B" w14:paraId="2C780FF5" w14:textId="77777777" w:rsidTr="00CD796B">
        <w:tc>
          <w:tcPr>
            <w:tcW w:w="720" w:type="dxa"/>
            <w:tcBorders>
              <w:top w:val="single" w:sz="4" w:space="0" w:color="auto"/>
              <w:left w:val="single" w:sz="4" w:space="0" w:color="auto"/>
              <w:bottom w:val="single" w:sz="4" w:space="0" w:color="auto"/>
              <w:right w:val="single" w:sz="4" w:space="0" w:color="auto"/>
            </w:tcBorders>
          </w:tcPr>
          <w:p w14:paraId="2EAC10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A03252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5B5D4D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B2028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671711F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B19EBC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8D2826" w:rsidRPr="00550CFA" w14:paraId="6749EE84" w14:textId="77777777" w:rsidTr="00CD796B">
        <w:tc>
          <w:tcPr>
            <w:tcW w:w="720" w:type="dxa"/>
            <w:tcBorders>
              <w:top w:val="single" w:sz="4" w:space="0" w:color="auto"/>
              <w:left w:val="single" w:sz="4" w:space="0" w:color="auto"/>
              <w:bottom w:val="single" w:sz="4" w:space="0" w:color="auto"/>
              <w:right w:val="single" w:sz="4" w:space="0" w:color="auto"/>
            </w:tcBorders>
          </w:tcPr>
          <w:p w14:paraId="150906D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65841F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2E7951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4F96E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1D5E00C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51983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709E3AE4" w14:textId="77777777" w:rsidTr="00CD796B">
        <w:tc>
          <w:tcPr>
            <w:tcW w:w="720" w:type="dxa"/>
            <w:tcBorders>
              <w:top w:val="single" w:sz="4" w:space="0" w:color="auto"/>
              <w:left w:val="single" w:sz="4" w:space="0" w:color="auto"/>
              <w:bottom w:val="single" w:sz="4" w:space="0" w:color="auto"/>
              <w:right w:val="single" w:sz="4" w:space="0" w:color="auto"/>
            </w:tcBorders>
          </w:tcPr>
          <w:p w14:paraId="1A502B0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090572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C6D682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41CEA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3A29E4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550CFA" w14:paraId="4887E921" w14:textId="77777777" w:rsidTr="00CD796B">
        <w:tc>
          <w:tcPr>
            <w:tcW w:w="720" w:type="dxa"/>
            <w:tcBorders>
              <w:top w:val="single" w:sz="4" w:space="0" w:color="auto"/>
              <w:left w:val="single" w:sz="4" w:space="0" w:color="auto"/>
              <w:bottom w:val="single" w:sz="4" w:space="0" w:color="auto"/>
              <w:right w:val="single" w:sz="4" w:space="0" w:color="auto"/>
            </w:tcBorders>
          </w:tcPr>
          <w:p w14:paraId="014632C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D165F7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5874E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88A04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որակավորման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E7A652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59167658" w14:textId="77777777" w:rsidTr="00CD796B">
        <w:tc>
          <w:tcPr>
            <w:tcW w:w="720" w:type="dxa"/>
            <w:tcBorders>
              <w:top w:val="single" w:sz="4" w:space="0" w:color="auto"/>
              <w:left w:val="single" w:sz="4" w:space="0" w:color="auto"/>
              <w:bottom w:val="single" w:sz="4" w:space="0" w:color="auto"/>
              <w:right w:val="single" w:sz="4" w:space="0" w:color="auto"/>
            </w:tcBorders>
          </w:tcPr>
          <w:p w14:paraId="210784E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882A40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06DB820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18061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6AAE2EA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1243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8D2826" w:rsidRPr="00550CFA" w14:paraId="30FEB95C" w14:textId="77777777" w:rsidTr="00CD796B">
        <w:tc>
          <w:tcPr>
            <w:tcW w:w="720" w:type="dxa"/>
            <w:tcBorders>
              <w:top w:val="single" w:sz="4" w:space="0" w:color="auto"/>
              <w:left w:val="single" w:sz="4" w:space="0" w:color="auto"/>
              <w:bottom w:val="single" w:sz="4" w:space="0" w:color="auto"/>
              <w:right w:val="single" w:sz="4" w:space="0" w:color="auto"/>
            </w:tcBorders>
          </w:tcPr>
          <w:p w14:paraId="4DC6E230"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E02B92"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6FF45B9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6AFB70"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7F3CBF17"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87BD98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254F9C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5D4EE42F" w14:textId="77777777" w:rsidTr="00CD796B">
        <w:tc>
          <w:tcPr>
            <w:tcW w:w="720" w:type="dxa"/>
            <w:tcBorders>
              <w:top w:val="single" w:sz="4" w:space="0" w:color="auto"/>
              <w:left w:val="single" w:sz="4" w:space="0" w:color="auto"/>
              <w:bottom w:val="single" w:sz="4" w:space="0" w:color="auto"/>
              <w:right w:val="single" w:sz="4" w:space="0" w:color="auto"/>
            </w:tcBorders>
          </w:tcPr>
          <w:p w14:paraId="3719BA2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106C7F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C33886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05DB7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0BC17FE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955B88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89528E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8D2826" w:rsidRPr="00550CFA" w14:paraId="1A3F1C16" w14:textId="77777777" w:rsidTr="00CD796B">
        <w:tc>
          <w:tcPr>
            <w:tcW w:w="720" w:type="dxa"/>
            <w:tcBorders>
              <w:top w:val="single" w:sz="4" w:space="0" w:color="auto"/>
              <w:left w:val="single" w:sz="4" w:space="0" w:color="auto"/>
              <w:bottom w:val="single" w:sz="4" w:space="0" w:color="auto"/>
              <w:right w:val="single" w:sz="4" w:space="0" w:color="auto"/>
            </w:tcBorders>
          </w:tcPr>
          <w:p w14:paraId="3694B6B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335E6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7BA7FC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C4924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482D1D0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5BF85AD"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F77FDD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5951D93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340761C9" w14:textId="77777777" w:rsidR="008D2826" w:rsidRPr="0093002B" w:rsidRDefault="008D2826" w:rsidP="00CD796B">
            <w:pPr>
              <w:jc w:val="center"/>
              <w:rPr>
                <w:rFonts w:ascii="GHEA Grapalat" w:hAnsi="GHEA Grapalat"/>
                <w:sz w:val="20"/>
                <w:szCs w:val="20"/>
                <w:lang w:val="hy-AM"/>
              </w:rPr>
            </w:pPr>
          </w:p>
        </w:tc>
      </w:tr>
      <w:tr w:rsidR="008D2826" w:rsidRPr="00550CFA" w14:paraId="40DC08E2"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2253716"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8BEF83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145632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F97B6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պարտադիր` </w:t>
            </w:r>
          </w:p>
          <w:p w14:paraId="46FEF22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D9CDD7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45EA195E"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5435C929" w14:textId="77777777" w:rsidTr="00CD796B">
        <w:tc>
          <w:tcPr>
            <w:tcW w:w="720" w:type="dxa"/>
            <w:tcBorders>
              <w:top w:val="single" w:sz="4" w:space="0" w:color="auto"/>
              <w:left w:val="single" w:sz="4" w:space="0" w:color="auto"/>
              <w:bottom w:val="single" w:sz="4" w:space="0" w:color="auto"/>
              <w:right w:val="single" w:sz="4" w:space="0" w:color="auto"/>
            </w:tcBorders>
          </w:tcPr>
          <w:p w14:paraId="544DA8D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253C2D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66471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C1EB7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5271F65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9051CF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8D2826" w:rsidRPr="0093002B" w14:paraId="7D240208"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2E730D0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EC784F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4391E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42076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պարտադիր` </w:t>
            </w:r>
          </w:p>
          <w:p w14:paraId="7E2350E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BE4E27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06D038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247998A1" w14:textId="77777777" w:rsidTr="00CD796B">
        <w:tc>
          <w:tcPr>
            <w:tcW w:w="720" w:type="dxa"/>
            <w:tcBorders>
              <w:top w:val="single" w:sz="4" w:space="0" w:color="auto"/>
              <w:left w:val="single" w:sz="4" w:space="0" w:color="auto"/>
              <w:bottom w:val="single" w:sz="4" w:space="0" w:color="auto"/>
              <w:right w:val="single" w:sz="4" w:space="0" w:color="auto"/>
            </w:tcBorders>
          </w:tcPr>
          <w:p w14:paraId="696EE05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DA272E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C1EF25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A42E49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4347720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6EE7134" w14:textId="77777777" w:rsidR="008D2826" w:rsidRPr="0093002B" w:rsidRDefault="008D2826" w:rsidP="00CD796B">
            <w:pPr>
              <w:jc w:val="center"/>
              <w:rPr>
                <w:rFonts w:ascii="GHEA Grapalat" w:hAnsi="GHEA Grapalat"/>
                <w:sz w:val="20"/>
                <w:szCs w:val="20"/>
              </w:rPr>
            </w:pPr>
          </w:p>
        </w:tc>
      </w:tr>
      <w:tr w:rsidR="008D2826" w:rsidRPr="0093002B" w14:paraId="7CC12D8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67E12FED"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F8965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FABD85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96D0C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0AD3457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61CDFC3" w14:textId="77777777" w:rsidR="008D2826" w:rsidRPr="0093002B" w:rsidRDefault="008D2826" w:rsidP="00CD796B">
            <w:pPr>
              <w:jc w:val="center"/>
              <w:rPr>
                <w:rFonts w:ascii="GHEA Grapalat" w:hAnsi="GHEA Grapalat"/>
                <w:sz w:val="20"/>
                <w:szCs w:val="20"/>
              </w:rPr>
            </w:pPr>
          </w:p>
        </w:tc>
      </w:tr>
      <w:tr w:rsidR="008D2826" w:rsidRPr="0093002B" w14:paraId="1DF0743B" w14:textId="77777777" w:rsidTr="00CD796B">
        <w:tc>
          <w:tcPr>
            <w:tcW w:w="720" w:type="dxa"/>
            <w:tcBorders>
              <w:top w:val="single" w:sz="4" w:space="0" w:color="auto"/>
              <w:left w:val="single" w:sz="4" w:space="0" w:color="auto"/>
              <w:bottom w:val="single" w:sz="4" w:space="0" w:color="auto"/>
              <w:right w:val="single" w:sz="4" w:space="0" w:color="auto"/>
            </w:tcBorders>
          </w:tcPr>
          <w:p w14:paraId="19FB9CC3"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4B991B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E18387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3B8B1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0153EB5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78375C" w14:textId="77777777" w:rsidR="008D2826" w:rsidRPr="0093002B" w:rsidRDefault="008D2826" w:rsidP="00CD796B">
            <w:pPr>
              <w:jc w:val="center"/>
              <w:rPr>
                <w:rFonts w:ascii="GHEA Grapalat" w:hAnsi="GHEA Grapalat"/>
                <w:sz w:val="20"/>
                <w:szCs w:val="20"/>
              </w:rPr>
            </w:pPr>
          </w:p>
        </w:tc>
      </w:tr>
      <w:tr w:rsidR="008D2826" w:rsidRPr="0093002B" w14:paraId="7D4143D9" w14:textId="77777777" w:rsidTr="00CD796B">
        <w:tc>
          <w:tcPr>
            <w:tcW w:w="720" w:type="dxa"/>
            <w:tcBorders>
              <w:top w:val="single" w:sz="4" w:space="0" w:color="auto"/>
              <w:left w:val="single" w:sz="4" w:space="0" w:color="auto"/>
              <w:bottom w:val="single" w:sz="4" w:space="0" w:color="auto"/>
              <w:right w:val="single" w:sz="4" w:space="0" w:color="auto"/>
            </w:tcBorders>
          </w:tcPr>
          <w:p w14:paraId="2CA7B61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90075F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1BA675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1C998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2F3BA19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DB32939" w14:textId="77777777" w:rsidR="008D2826" w:rsidRPr="0093002B" w:rsidRDefault="008D2826" w:rsidP="00CD796B">
            <w:pPr>
              <w:jc w:val="center"/>
              <w:rPr>
                <w:rFonts w:ascii="GHEA Grapalat" w:hAnsi="GHEA Grapalat"/>
                <w:sz w:val="20"/>
                <w:szCs w:val="20"/>
              </w:rPr>
            </w:pPr>
          </w:p>
        </w:tc>
      </w:tr>
      <w:tr w:rsidR="008D2826" w:rsidRPr="0093002B" w14:paraId="2E690370" w14:textId="77777777" w:rsidTr="00CD796B">
        <w:tc>
          <w:tcPr>
            <w:tcW w:w="720" w:type="dxa"/>
            <w:tcBorders>
              <w:top w:val="single" w:sz="4" w:space="0" w:color="auto"/>
              <w:left w:val="single" w:sz="4" w:space="0" w:color="auto"/>
              <w:bottom w:val="single" w:sz="4" w:space="0" w:color="auto"/>
              <w:right w:val="single" w:sz="4" w:space="0" w:color="auto"/>
            </w:tcBorders>
          </w:tcPr>
          <w:p w14:paraId="4BD4DB5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F0384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7DAAFBA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8591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6349F3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BCC79CA" w14:textId="77777777" w:rsidR="008D2826" w:rsidRPr="0093002B" w:rsidRDefault="008D2826" w:rsidP="00CD796B">
            <w:pPr>
              <w:jc w:val="center"/>
              <w:rPr>
                <w:rFonts w:ascii="GHEA Grapalat" w:hAnsi="GHEA Grapalat"/>
                <w:sz w:val="20"/>
                <w:szCs w:val="20"/>
              </w:rPr>
            </w:pPr>
          </w:p>
        </w:tc>
      </w:tr>
      <w:tr w:rsidR="008D2826" w:rsidRPr="0093002B" w14:paraId="259ADE0D" w14:textId="77777777" w:rsidTr="00CD796B">
        <w:tc>
          <w:tcPr>
            <w:tcW w:w="720" w:type="dxa"/>
            <w:tcBorders>
              <w:top w:val="single" w:sz="4" w:space="0" w:color="auto"/>
              <w:left w:val="single" w:sz="4" w:space="0" w:color="auto"/>
              <w:bottom w:val="single" w:sz="4" w:space="0" w:color="auto"/>
              <w:right w:val="single" w:sz="4" w:space="0" w:color="auto"/>
            </w:tcBorders>
          </w:tcPr>
          <w:p w14:paraId="0DB5BD5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102DDB1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A3BFB4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A244D9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5DC0FEB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FF92F5D" w14:textId="77777777" w:rsidR="008D2826" w:rsidRPr="0093002B" w:rsidRDefault="008D2826" w:rsidP="00CD796B">
            <w:pPr>
              <w:jc w:val="center"/>
              <w:rPr>
                <w:rFonts w:ascii="GHEA Grapalat" w:hAnsi="GHEA Grapalat"/>
                <w:sz w:val="20"/>
                <w:szCs w:val="20"/>
              </w:rPr>
            </w:pPr>
          </w:p>
        </w:tc>
      </w:tr>
    </w:tbl>
    <w:p w14:paraId="5023C13B" w14:textId="77777777" w:rsidR="008D2826" w:rsidRPr="008D2826" w:rsidRDefault="008D2826" w:rsidP="005326E7">
      <w:pPr>
        <w:pStyle w:val="BodyTextIndent3"/>
        <w:spacing w:line="240" w:lineRule="auto"/>
        <w:jc w:val="right"/>
        <w:rPr>
          <w:rFonts w:ascii="GHEA Grapalat" w:hAnsi="GHEA Grapalat"/>
          <w:b/>
        </w:rPr>
      </w:pPr>
    </w:p>
    <w:p w14:paraId="1962872C" w14:textId="77777777" w:rsidR="008D2826" w:rsidRDefault="008D2826" w:rsidP="005326E7">
      <w:pPr>
        <w:pStyle w:val="BodyTextIndent3"/>
        <w:spacing w:line="240" w:lineRule="auto"/>
        <w:jc w:val="right"/>
        <w:rPr>
          <w:rFonts w:ascii="GHEA Grapalat" w:hAnsi="GHEA Grapalat" w:cs="Sylfaen"/>
          <w:b/>
          <w:lang w:val="hy-AM"/>
        </w:rPr>
      </w:pPr>
    </w:p>
    <w:p w14:paraId="3696D885" w14:textId="77777777" w:rsidR="008D2826" w:rsidRDefault="008D2826" w:rsidP="005326E7">
      <w:pPr>
        <w:pStyle w:val="BodyTextIndent3"/>
        <w:spacing w:line="240" w:lineRule="auto"/>
        <w:jc w:val="right"/>
        <w:rPr>
          <w:rFonts w:ascii="GHEA Grapalat" w:hAnsi="GHEA Grapalat" w:cs="Sylfaen"/>
          <w:b/>
          <w:lang w:val="hy-AM"/>
        </w:rPr>
      </w:pPr>
    </w:p>
    <w:p w14:paraId="32293785" w14:textId="77777777" w:rsidR="008D2826" w:rsidRDefault="008D2826" w:rsidP="005326E7">
      <w:pPr>
        <w:pStyle w:val="BodyTextIndent3"/>
        <w:spacing w:line="240" w:lineRule="auto"/>
        <w:jc w:val="right"/>
        <w:rPr>
          <w:rFonts w:ascii="GHEA Grapalat" w:hAnsi="GHEA Grapalat" w:cs="Sylfaen"/>
          <w:b/>
          <w:lang w:val="hy-AM"/>
        </w:rPr>
      </w:pPr>
    </w:p>
    <w:p w14:paraId="2A977EBE" w14:textId="77777777" w:rsidR="008D2826" w:rsidRDefault="008D2826" w:rsidP="005326E7">
      <w:pPr>
        <w:pStyle w:val="BodyTextIndent3"/>
        <w:spacing w:line="240" w:lineRule="auto"/>
        <w:jc w:val="right"/>
        <w:rPr>
          <w:rFonts w:ascii="GHEA Grapalat" w:hAnsi="GHEA Grapalat" w:cs="Sylfaen"/>
          <w:b/>
          <w:lang w:val="hy-AM"/>
        </w:rPr>
      </w:pPr>
    </w:p>
    <w:p w14:paraId="63AE467A" w14:textId="77777777" w:rsidR="008D2826" w:rsidRDefault="008D2826" w:rsidP="005326E7">
      <w:pPr>
        <w:pStyle w:val="BodyTextIndent3"/>
        <w:spacing w:line="240" w:lineRule="auto"/>
        <w:jc w:val="right"/>
        <w:rPr>
          <w:rFonts w:ascii="GHEA Grapalat" w:hAnsi="GHEA Grapalat" w:cs="Sylfaen"/>
          <w:b/>
          <w:lang w:val="hy-AM"/>
        </w:rPr>
      </w:pPr>
    </w:p>
    <w:p w14:paraId="3DE57010" w14:textId="77777777" w:rsidR="008D2826" w:rsidRDefault="008D2826" w:rsidP="005326E7">
      <w:pPr>
        <w:pStyle w:val="BodyTextIndent3"/>
        <w:spacing w:line="240" w:lineRule="auto"/>
        <w:jc w:val="right"/>
        <w:rPr>
          <w:rFonts w:ascii="GHEA Grapalat" w:hAnsi="GHEA Grapalat" w:cs="Sylfaen"/>
          <w:b/>
          <w:lang w:val="hy-AM"/>
        </w:rPr>
      </w:pPr>
    </w:p>
    <w:p w14:paraId="419397AF" w14:textId="77777777" w:rsidR="008D2826" w:rsidRDefault="008D2826" w:rsidP="005326E7">
      <w:pPr>
        <w:pStyle w:val="BodyTextIndent3"/>
        <w:spacing w:line="240" w:lineRule="auto"/>
        <w:jc w:val="right"/>
        <w:rPr>
          <w:rFonts w:ascii="GHEA Grapalat" w:hAnsi="GHEA Grapalat" w:cs="Sylfaen"/>
          <w:b/>
          <w:lang w:val="hy-AM"/>
        </w:rPr>
      </w:pPr>
    </w:p>
    <w:p w14:paraId="5F8900AE" w14:textId="77777777" w:rsidR="008D2826" w:rsidRDefault="008D2826" w:rsidP="005326E7">
      <w:pPr>
        <w:pStyle w:val="BodyTextIndent3"/>
        <w:spacing w:line="240" w:lineRule="auto"/>
        <w:jc w:val="right"/>
        <w:rPr>
          <w:rFonts w:ascii="GHEA Grapalat" w:hAnsi="GHEA Grapalat" w:cs="Sylfaen"/>
          <w:b/>
          <w:lang w:val="hy-AM"/>
        </w:rPr>
      </w:pPr>
    </w:p>
    <w:p w14:paraId="6ADA3063" w14:textId="77777777" w:rsidR="008D2826" w:rsidRDefault="008D2826" w:rsidP="005326E7">
      <w:pPr>
        <w:pStyle w:val="BodyTextIndent3"/>
        <w:spacing w:line="240" w:lineRule="auto"/>
        <w:jc w:val="right"/>
        <w:rPr>
          <w:rFonts w:ascii="GHEA Grapalat" w:hAnsi="GHEA Grapalat" w:cs="Sylfaen"/>
          <w:b/>
          <w:lang w:val="hy-AM"/>
        </w:rPr>
      </w:pPr>
    </w:p>
    <w:p w14:paraId="5E6F0B7D" w14:textId="77777777" w:rsidR="008D2826" w:rsidRDefault="008D2826" w:rsidP="005326E7">
      <w:pPr>
        <w:pStyle w:val="BodyTextIndent3"/>
        <w:spacing w:line="240" w:lineRule="auto"/>
        <w:jc w:val="right"/>
        <w:rPr>
          <w:rFonts w:ascii="GHEA Grapalat" w:hAnsi="GHEA Grapalat" w:cs="Sylfaen"/>
          <w:b/>
          <w:lang w:val="hy-AM"/>
        </w:rPr>
      </w:pPr>
    </w:p>
    <w:p w14:paraId="7FFB535E" w14:textId="77777777" w:rsidR="008D2826" w:rsidRDefault="008D2826" w:rsidP="005326E7">
      <w:pPr>
        <w:pStyle w:val="BodyTextIndent3"/>
        <w:spacing w:line="240" w:lineRule="auto"/>
        <w:jc w:val="right"/>
        <w:rPr>
          <w:rFonts w:ascii="GHEA Grapalat" w:hAnsi="GHEA Grapalat" w:cs="Sylfaen"/>
          <w:b/>
          <w:lang w:val="hy-AM"/>
        </w:rPr>
      </w:pPr>
    </w:p>
    <w:p w14:paraId="6FE18B3A" w14:textId="77777777" w:rsidR="008D2826" w:rsidRDefault="008D2826" w:rsidP="005326E7">
      <w:pPr>
        <w:pStyle w:val="BodyTextIndent3"/>
        <w:spacing w:line="240" w:lineRule="auto"/>
        <w:jc w:val="right"/>
        <w:rPr>
          <w:rFonts w:ascii="GHEA Grapalat" w:hAnsi="GHEA Grapalat" w:cs="Sylfaen"/>
          <w:b/>
          <w:lang w:val="hy-AM"/>
        </w:rPr>
      </w:pPr>
    </w:p>
    <w:p w14:paraId="16C64457" w14:textId="77777777" w:rsidR="0095709B" w:rsidRDefault="0095709B" w:rsidP="005326E7">
      <w:pPr>
        <w:pStyle w:val="BodyTextIndent3"/>
        <w:spacing w:line="240" w:lineRule="auto"/>
        <w:jc w:val="right"/>
        <w:rPr>
          <w:rFonts w:ascii="GHEA Grapalat" w:hAnsi="GHEA Grapalat" w:cs="Sylfaen"/>
          <w:b/>
          <w:lang w:val="hy-AM"/>
        </w:rPr>
      </w:pPr>
    </w:p>
    <w:p w14:paraId="443CF9F4" w14:textId="77777777" w:rsidR="0095709B" w:rsidRDefault="0095709B" w:rsidP="005326E7">
      <w:pPr>
        <w:pStyle w:val="BodyTextIndent3"/>
        <w:spacing w:line="240" w:lineRule="auto"/>
        <w:jc w:val="right"/>
        <w:rPr>
          <w:rFonts w:ascii="GHEA Grapalat" w:hAnsi="GHEA Grapalat" w:cs="Sylfaen"/>
          <w:b/>
          <w:lang w:val="hy-AM"/>
        </w:rPr>
      </w:pPr>
    </w:p>
    <w:p w14:paraId="32C7E93C" w14:textId="77777777" w:rsidR="0095709B" w:rsidRDefault="0095709B" w:rsidP="005326E7">
      <w:pPr>
        <w:pStyle w:val="BodyTextIndent3"/>
        <w:spacing w:line="240" w:lineRule="auto"/>
        <w:jc w:val="right"/>
        <w:rPr>
          <w:rFonts w:ascii="GHEA Grapalat" w:hAnsi="GHEA Grapalat" w:cs="Sylfaen"/>
          <w:b/>
          <w:lang w:val="hy-AM"/>
        </w:rPr>
      </w:pPr>
    </w:p>
    <w:p w14:paraId="66C35075" w14:textId="77777777" w:rsidR="00685656" w:rsidRDefault="00685656" w:rsidP="005326E7">
      <w:pPr>
        <w:pStyle w:val="BodyTextIndent3"/>
        <w:spacing w:line="240" w:lineRule="auto"/>
        <w:jc w:val="right"/>
        <w:rPr>
          <w:rFonts w:ascii="GHEA Grapalat" w:hAnsi="GHEA Grapalat" w:cs="Sylfaen"/>
          <w:b/>
          <w:lang w:val="hy-AM"/>
        </w:rPr>
      </w:pPr>
    </w:p>
    <w:p w14:paraId="0B8C0F73" w14:textId="77777777" w:rsidR="00685656" w:rsidRDefault="00685656" w:rsidP="005326E7">
      <w:pPr>
        <w:pStyle w:val="BodyTextIndent3"/>
        <w:spacing w:line="240" w:lineRule="auto"/>
        <w:jc w:val="right"/>
        <w:rPr>
          <w:rFonts w:ascii="GHEA Grapalat" w:hAnsi="GHEA Grapalat" w:cs="Sylfaen"/>
          <w:b/>
          <w:lang w:val="hy-AM"/>
        </w:rPr>
      </w:pPr>
    </w:p>
    <w:p w14:paraId="01233AB3" w14:textId="4B684C8F" w:rsidR="00631658" w:rsidRPr="00581D02" w:rsidRDefault="00631658" w:rsidP="00216093">
      <w:pPr>
        <w:pStyle w:val="BodyTextIndent3"/>
        <w:spacing w:line="240" w:lineRule="auto"/>
        <w:jc w:val="right"/>
        <w:rPr>
          <w:rFonts w:ascii="GHEA Grapalat" w:hAnsi="GHEA Grapalat" w:cs="Sylfaen"/>
          <w:i/>
          <w:lang w:val="hy-AM"/>
        </w:rPr>
      </w:pP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493D8CFD"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44206F">
        <w:rPr>
          <w:rFonts w:ascii="GHEA Grapalat" w:hAnsi="GHEA Grapalat"/>
          <w:b/>
          <w:lang w:val="hy-AM"/>
        </w:rPr>
        <w:t>25/39</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6BA32CAE" w:rsidR="00D96EA5" w:rsidRPr="00734A5D" w:rsidRDefault="00F57EA6"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56B7E0FA"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20" w:history="1">
        <w:r w:rsidR="009241CE">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w:t>
      </w: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hyperlink r:id="rId21" w:history="1">
        <w:r w:rsidRPr="0093002B">
          <w:rPr>
            <w:rStyle w:val="Hyperlink"/>
            <w:rFonts w:ascii="GHEA Grapalat" w:hAnsi="GHEA Grapalat"/>
            <w:color w:val="auto"/>
            <w:sz w:val="20"/>
            <w:szCs w:val="20"/>
            <w:lang w:val="hy-AM"/>
          </w:rPr>
          <w:t>www.procurement.am</w:t>
        </w:r>
      </w:hyperlink>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7301E59F" w14:textId="56297C19" w:rsidR="0006003D" w:rsidRDefault="0006003D" w:rsidP="00631658">
      <w:pPr>
        <w:pStyle w:val="BodyTextIndent3"/>
        <w:spacing w:line="240" w:lineRule="auto"/>
        <w:jc w:val="right"/>
        <w:rPr>
          <w:rFonts w:ascii="GHEA Grapalat" w:hAnsi="GHEA Grapalat" w:cs="Sylfaen"/>
          <w:b/>
          <w:lang w:val="hy-AM"/>
        </w:rPr>
      </w:pPr>
    </w:p>
    <w:p w14:paraId="108AB7A8" w14:textId="34B46313" w:rsidR="00E35E34" w:rsidRDefault="00E35E34" w:rsidP="00631658">
      <w:pPr>
        <w:pStyle w:val="BodyTextIndent3"/>
        <w:spacing w:line="240" w:lineRule="auto"/>
        <w:jc w:val="right"/>
        <w:rPr>
          <w:rFonts w:ascii="GHEA Grapalat" w:hAnsi="GHEA Grapalat" w:cs="Sylfaen"/>
          <w:b/>
          <w:lang w:val="hy-AM"/>
        </w:rPr>
      </w:pPr>
    </w:p>
    <w:p w14:paraId="0749AED7" w14:textId="77777777" w:rsidR="00E35E34" w:rsidRDefault="00E35E34" w:rsidP="00631658">
      <w:pPr>
        <w:pStyle w:val="BodyTextIndent3"/>
        <w:spacing w:line="240" w:lineRule="auto"/>
        <w:jc w:val="right"/>
        <w:rPr>
          <w:rFonts w:ascii="GHEA Grapalat" w:hAnsi="GHEA Grapalat" w:cs="Sylfaen"/>
          <w:b/>
          <w:lang w:val="hy-AM"/>
        </w:rPr>
      </w:pPr>
    </w:p>
    <w:p w14:paraId="38819D4D" w14:textId="77777777" w:rsidR="008D2826" w:rsidRPr="00631658" w:rsidRDefault="008D2826" w:rsidP="008D2826">
      <w:pPr>
        <w:pStyle w:val="BodyTextIndent3"/>
        <w:spacing w:line="240" w:lineRule="auto"/>
        <w:jc w:val="right"/>
        <w:rPr>
          <w:rFonts w:ascii="GHEA Grapalat" w:hAnsi="GHEA Grapalat" w:cs="Sylfaen"/>
          <w:b/>
          <w:lang w:val="hy-AM"/>
        </w:rPr>
      </w:pPr>
      <w:r w:rsidRPr="00631658">
        <w:rPr>
          <w:rFonts w:ascii="GHEA Grapalat" w:hAnsi="GHEA Grapalat" w:cs="Sylfaen"/>
          <w:b/>
          <w:lang w:val="hy-AM"/>
        </w:rPr>
        <w:t>Հավելված 5.1</w:t>
      </w:r>
    </w:p>
    <w:p w14:paraId="5F7C702F" w14:textId="69137340" w:rsidR="008D2826" w:rsidRPr="00631658" w:rsidRDefault="008D2826" w:rsidP="008D2826">
      <w:pPr>
        <w:pStyle w:val="BodyTextIndent3"/>
        <w:spacing w:line="240" w:lineRule="auto"/>
        <w:jc w:val="right"/>
        <w:rPr>
          <w:rFonts w:ascii="GHEA Grapalat" w:hAnsi="GHEA Grapalat" w:cs="Sylfaen"/>
          <w:b/>
          <w:lang w:val="hy-AM"/>
        </w:rPr>
      </w:pPr>
      <w:r w:rsidRPr="00EF1E0E">
        <w:rPr>
          <w:rFonts w:ascii="GHEA Grapalat" w:hAnsi="GHEA Grapalat" w:cs="Sylfaen"/>
          <w:b/>
          <w:lang w:val="hy-AM"/>
        </w:rPr>
        <w:t>«</w:t>
      </w:r>
      <w:r>
        <w:rPr>
          <w:rFonts w:ascii="GHEA Grapalat" w:hAnsi="GHEA Grapalat" w:cs="Sylfaen"/>
          <w:b/>
          <w:lang w:val="hy-AM"/>
        </w:rPr>
        <w:t>ԵՔ-ԲՄԱՇՁԲ-</w:t>
      </w:r>
      <w:r w:rsidR="0044206F">
        <w:rPr>
          <w:rFonts w:ascii="GHEA Grapalat" w:hAnsi="GHEA Grapalat" w:cs="Sylfaen"/>
          <w:b/>
          <w:lang w:val="hy-AM"/>
        </w:rPr>
        <w:t>25/39</w:t>
      </w:r>
      <w:r w:rsidRPr="00EF1E0E">
        <w:rPr>
          <w:rFonts w:ascii="GHEA Grapalat" w:hAnsi="GHEA Grapalat" w:cs="Sylfaen"/>
          <w:b/>
          <w:lang w:val="hy-AM"/>
        </w:rPr>
        <w:t>»*</w:t>
      </w:r>
      <w:r w:rsidRPr="00631658">
        <w:rPr>
          <w:rFonts w:ascii="GHEA Grapalat" w:hAnsi="GHEA Grapalat" w:cs="Sylfaen"/>
          <w:b/>
          <w:lang w:val="hy-AM"/>
        </w:rPr>
        <w:t xml:space="preserve">  ծածկագրով</w:t>
      </w:r>
    </w:p>
    <w:p w14:paraId="43E8936A" w14:textId="77777777" w:rsidR="008D2826" w:rsidRPr="00631658" w:rsidRDefault="008D2826" w:rsidP="008D2826">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Pr="00631658">
        <w:rPr>
          <w:rFonts w:ascii="GHEA Grapalat" w:hAnsi="GHEA Grapalat" w:cs="Sylfaen"/>
          <w:b/>
          <w:lang w:val="hy-AM"/>
        </w:rPr>
        <w:t>ի հրավերի</w:t>
      </w:r>
    </w:p>
    <w:p w14:paraId="4C6C2944"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6C77F4C9" w14:textId="77777777" w:rsidR="008D2826" w:rsidRPr="0093002B" w:rsidRDefault="008D2826" w:rsidP="008D2826">
      <w:pPr>
        <w:jc w:val="center"/>
        <w:rPr>
          <w:rFonts w:ascii="GHEA Grapalat" w:hAnsi="GHEA Grapalat" w:cs="GHEA Grapalat"/>
          <w:b/>
          <w:sz w:val="20"/>
          <w:szCs w:val="20"/>
          <w:lang w:val="hy-AM"/>
        </w:rPr>
      </w:pPr>
      <w:r w:rsidRPr="0093002B">
        <w:rPr>
          <w:rFonts w:ascii="GHEA Grapalat" w:hAnsi="GHEA Grapalat" w:cs="GHEA Grapalat"/>
          <w:sz w:val="20"/>
          <w:szCs w:val="20"/>
          <w:lang w:val="hy-AM"/>
        </w:rPr>
        <w:t xml:space="preserve">  </w:t>
      </w:r>
      <w:r w:rsidRPr="0093002B">
        <w:rPr>
          <w:rFonts w:ascii="GHEA Grapalat" w:hAnsi="GHEA Grapalat" w:cs="GHEA Grapalat"/>
          <w:b/>
          <w:sz w:val="20"/>
          <w:szCs w:val="20"/>
          <w:lang w:val="hy-AM"/>
        </w:rPr>
        <w:t xml:space="preserve"> </w:t>
      </w:r>
      <w:r w:rsidRPr="0093002B">
        <w:rPr>
          <w:rFonts w:ascii="GHEA Grapalat" w:hAnsi="GHEA Grapalat" w:cs="GHEA Grapalat"/>
          <w:b/>
          <w:sz w:val="18"/>
          <w:szCs w:val="18"/>
          <w:lang w:val="hy-AM"/>
        </w:rPr>
        <w:t xml:space="preserve">         (պայմանագրի ապահովում)</w:t>
      </w:r>
    </w:p>
    <w:p w14:paraId="50F6B01D" w14:textId="77777777" w:rsidR="008D2826" w:rsidRPr="0093002B" w:rsidRDefault="008D2826" w:rsidP="008D2826">
      <w:pPr>
        <w:rPr>
          <w:rFonts w:ascii="GHEA Grapalat" w:hAnsi="GHEA Grapalat" w:cs="GHEA Grapalat"/>
          <w:b/>
          <w:sz w:val="20"/>
          <w:szCs w:val="20"/>
          <w:lang w:val="hy-AM"/>
        </w:rPr>
      </w:pPr>
    </w:p>
    <w:p w14:paraId="22CF345C" w14:textId="77777777" w:rsidR="008D2826" w:rsidRPr="0093002B" w:rsidRDefault="008D2826" w:rsidP="008D2826">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02186F83" w14:textId="77777777" w:rsidR="008D2826" w:rsidRPr="0093002B" w:rsidRDefault="008D2826" w:rsidP="008D2826">
      <w:pPr>
        <w:rPr>
          <w:rFonts w:ascii="GHEA Grapalat" w:hAnsi="GHEA Grapalat" w:cs="GHEA Grapalat"/>
          <w:sz w:val="20"/>
          <w:szCs w:val="20"/>
          <w:lang w:val="hy-AM"/>
        </w:rPr>
      </w:pPr>
    </w:p>
    <w:p w14:paraId="7E7AB001" w14:textId="77777777" w:rsidR="008D2826" w:rsidRPr="0093002B" w:rsidRDefault="008D2826" w:rsidP="008D2826">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43BF1824" w14:textId="77777777" w:rsidR="008D2826" w:rsidRPr="0093002B" w:rsidRDefault="008D2826" w:rsidP="008D2826">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50DFEB6" w14:textId="77777777" w:rsidR="008D2826" w:rsidRPr="0093002B" w:rsidRDefault="008D2826" w:rsidP="008D2826">
      <w:pPr>
        <w:ind w:firstLine="708"/>
        <w:jc w:val="both"/>
        <w:rPr>
          <w:rFonts w:ascii="GHEA Grapalat" w:hAnsi="GHEA Grapalat" w:cs="GHEA Grapalat"/>
          <w:sz w:val="20"/>
          <w:szCs w:val="20"/>
          <w:lang w:val="hy-AM"/>
        </w:rPr>
      </w:pPr>
    </w:p>
    <w:p w14:paraId="54F15998" w14:textId="77777777" w:rsidR="008D2826" w:rsidRPr="0093002B" w:rsidRDefault="008D2826" w:rsidP="008D2826">
      <w:pPr>
        <w:ind w:left="360"/>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1. Համաձայնության առարկան</w:t>
      </w:r>
    </w:p>
    <w:p w14:paraId="4A06EF04" w14:textId="77777777" w:rsidR="008D2826" w:rsidRPr="0093002B" w:rsidRDefault="008D2826" w:rsidP="008D2826">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1CE22846" w14:textId="51C9E8AE" w:rsidR="00E1067D" w:rsidRPr="00E1067D" w:rsidRDefault="00E1067D" w:rsidP="00E1067D">
      <w:pPr>
        <w:rPr>
          <w:rFonts w:ascii="GHEA Grapalat" w:hAnsi="GHEA Grapalat" w:cs="GHEA Grapalat"/>
          <w:sz w:val="20"/>
          <w:szCs w:val="20"/>
          <w:lang w:val="pt-BR"/>
        </w:rPr>
      </w:pPr>
      <w:r>
        <w:rPr>
          <w:rFonts w:ascii="GHEA Grapalat" w:hAnsi="GHEA Grapalat" w:cs="GHEA Grapalat"/>
          <w:sz w:val="20"/>
          <w:szCs w:val="20"/>
          <w:lang w:val="pt-BR"/>
        </w:rPr>
        <w:t xml:space="preserve">        </w:t>
      </w:r>
      <w:r w:rsidR="008D2826" w:rsidRPr="0093002B">
        <w:rPr>
          <w:rFonts w:ascii="GHEA Grapalat" w:hAnsi="GHEA Grapalat" w:cs="GHEA Grapalat"/>
          <w:sz w:val="20"/>
          <w:szCs w:val="20"/>
          <w:lang w:val="pt-BR"/>
        </w:rPr>
        <w:t xml:space="preserve">1.1 </w:t>
      </w:r>
      <w:r w:rsidRPr="00E1067D">
        <w:rPr>
          <w:rFonts w:ascii="GHEA Grapalat" w:hAnsi="GHEA Grapalat" w:cs="GHEA Grapalat"/>
          <w:sz w:val="20"/>
          <w:szCs w:val="20"/>
          <w:lang w:val="pt-BR"/>
        </w:rPr>
        <w:t>Ընկերությունը մասնակցում է Երևանի քաղաքապետարանը*  (այսուհետ` Պատվիրատու) կողմից կազմակերպված` «ԵՔ-ԲՄԱՇՁԲ-25/39* ծածկագրով գնման ընթացակարգին:</w:t>
      </w:r>
    </w:p>
    <w:p w14:paraId="7A2BF36D" w14:textId="2B2FCE69" w:rsidR="008D2826" w:rsidRPr="0093002B" w:rsidRDefault="008D2826" w:rsidP="00E1067D">
      <w:pPr>
        <w:ind w:left="426"/>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32684FA" w14:textId="77777777" w:rsidR="008D2826" w:rsidRPr="0093002B" w:rsidRDefault="008D2826" w:rsidP="008D2826">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7C81F5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53675979"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3EE05418"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F06EE17" w14:textId="77777777" w:rsidR="008D2826" w:rsidRPr="0093002B" w:rsidRDefault="008D2826" w:rsidP="008D2826">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7E8CC3D"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1.4</w:t>
      </w:r>
      <w:r w:rsidRPr="0093002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p>
    <w:p w14:paraId="08EFF883" w14:textId="77777777" w:rsidR="008D2826" w:rsidRPr="0093002B" w:rsidRDefault="008D2826" w:rsidP="008D2826">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1.5 Պատվիրատուն Վճարող բանկին կարող է ներկայացնել այլ լրացուցիչ փաստաթղթեր:</w:t>
      </w:r>
    </w:p>
    <w:p w14:paraId="791D5D7A" w14:textId="77777777" w:rsidR="008D2826" w:rsidRPr="0093002B" w:rsidRDefault="008D2826">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69811BF" w14:textId="77777777" w:rsidR="008D2826" w:rsidRPr="0093002B" w:rsidRDefault="008D2826">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42EDB31D" w14:textId="77777777" w:rsidR="008D2826" w:rsidRPr="0093002B" w:rsidRDefault="008D2826">
      <w:pPr>
        <w:numPr>
          <w:ilvl w:val="1"/>
          <w:numId w:val="6"/>
        </w:numPr>
        <w:ind w:left="0"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3FD3A93" w14:textId="77777777" w:rsidR="008D2826" w:rsidRPr="0093002B" w:rsidRDefault="008D2826" w:rsidP="008D2826">
      <w:pPr>
        <w:jc w:val="both"/>
        <w:rPr>
          <w:rFonts w:ascii="GHEA Grapalat" w:hAnsi="GHEA Grapalat" w:cs="GHEA Grapalat"/>
          <w:sz w:val="20"/>
          <w:szCs w:val="20"/>
          <w:lang w:val="hy-AM"/>
        </w:rPr>
      </w:pPr>
    </w:p>
    <w:p w14:paraId="14BCE77B" w14:textId="77777777" w:rsidR="008D2826" w:rsidRPr="0093002B" w:rsidRDefault="008D2826" w:rsidP="008D2826">
      <w:pPr>
        <w:ind w:left="360"/>
        <w:jc w:val="center"/>
        <w:rPr>
          <w:rFonts w:ascii="GHEA Grapalat" w:hAnsi="GHEA Grapalat" w:cs="GHEA Grapalat"/>
          <w:b/>
          <w:bCs/>
          <w:sz w:val="20"/>
          <w:szCs w:val="20"/>
          <w:lang w:val="hy-AM"/>
        </w:rPr>
      </w:pPr>
      <w:r w:rsidRPr="0093002B">
        <w:rPr>
          <w:rFonts w:ascii="GHEA Grapalat" w:hAnsi="GHEA Grapalat" w:cs="GHEA Grapalat"/>
          <w:b/>
          <w:bCs/>
          <w:sz w:val="20"/>
          <w:szCs w:val="20"/>
          <w:lang w:val="hy-AM"/>
        </w:rPr>
        <w:t>2. Այլ պայմաններ</w:t>
      </w:r>
    </w:p>
    <w:p w14:paraId="2E091780"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2DD75DB9"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A333BFA"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A90C162" w14:textId="77777777" w:rsidR="008D2826" w:rsidRPr="0093002B" w:rsidDel="00A13215"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57A517" w14:textId="77777777" w:rsidR="008D2826" w:rsidRPr="0093002B" w:rsidRDefault="008D2826" w:rsidP="008D2826">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365510E" w14:textId="77777777" w:rsidR="008D2826" w:rsidRPr="0093002B" w:rsidRDefault="008D2826" w:rsidP="008D2826">
      <w:pPr>
        <w:ind w:firstLine="567"/>
        <w:jc w:val="both"/>
        <w:rPr>
          <w:rFonts w:ascii="GHEA Grapalat" w:hAnsi="GHEA Grapalat" w:cs="GHEA Grapalat"/>
          <w:sz w:val="20"/>
          <w:szCs w:val="20"/>
          <w:lang w:val="hy-AM"/>
        </w:rPr>
      </w:pPr>
    </w:p>
    <w:p w14:paraId="60E33690" w14:textId="77777777" w:rsidR="008D2826" w:rsidRPr="0093002B" w:rsidRDefault="008D2826" w:rsidP="008D2826">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07B12029" w14:textId="77777777" w:rsidR="008D2826" w:rsidRPr="0093002B" w:rsidRDefault="008D2826" w:rsidP="008D2826">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312B835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անվանումը</w:t>
      </w:r>
    </w:p>
    <w:p w14:paraId="6D59534D"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vertAlign w:val="superscript"/>
          <w:lang w:val="hy-AM"/>
        </w:rPr>
        <w:t xml:space="preserve"> </w:t>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16DD9681"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հասցեն</w:t>
      </w:r>
    </w:p>
    <w:p w14:paraId="4DE38B22"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D5D810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ընկերությանը սպասարկող բանկի անվանումը</w:t>
      </w:r>
    </w:p>
    <w:p w14:paraId="772ABB2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3D5BE047"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08B7D458"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0F59F190"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0894E0A1" w14:textId="77777777" w:rsidR="008D2826" w:rsidRPr="0093002B" w:rsidRDefault="008D2826" w:rsidP="008D2826">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527A469F" w14:textId="77777777" w:rsidR="008D2826" w:rsidRPr="0093002B" w:rsidRDefault="008D2826" w:rsidP="008D2826">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37F41C33"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Կ.Տ</w:t>
      </w:r>
    </w:p>
    <w:p w14:paraId="2AEAB396" w14:textId="77777777" w:rsidR="008D2826" w:rsidRPr="0093002B" w:rsidRDefault="008D2826" w:rsidP="008D2826">
      <w:pPr>
        <w:jc w:val="both"/>
        <w:rPr>
          <w:rFonts w:ascii="GHEA Grapalat" w:hAnsi="GHEA Grapalat"/>
          <w:sz w:val="20"/>
          <w:szCs w:val="20"/>
          <w:lang w:val="hy-AM"/>
        </w:rPr>
      </w:pPr>
    </w:p>
    <w:p w14:paraId="08F839EB" w14:textId="77777777" w:rsidR="008D2826" w:rsidRPr="0093002B" w:rsidRDefault="008D2826" w:rsidP="008D2826">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35D2973B" w14:textId="77777777" w:rsidR="008D2826" w:rsidRPr="0093002B" w:rsidRDefault="008D2826" w:rsidP="008D2826">
      <w:pPr>
        <w:jc w:val="center"/>
        <w:rPr>
          <w:rFonts w:ascii="GHEA Grapalat" w:hAnsi="GHEA Grapalat" w:cs="GHEA Grapalat"/>
          <w:sz w:val="20"/>
          <w:szCs w:val="20"/>
          <w:lang w:val="hy-AM"/>
        </w:rPr>
      </w:pPr>
    </w:p>
    <w:p w14:paraId="6B008860"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93002B">
        <w:rPr>
          <w:rFonts w:ascii="GHEA Grapalat" w:hAnsi="GHEA Grapalat" w:cs="Sylfaen"/>
          <w:i/>
          <w:sz w:val="20"/>
          <w:szCs w:val="20"/>
          <w:lang w:val="hy-AM"/>
        </w:rPr>
        <w:t xml:space="preserve">* </w:t>
      </w:r>
      <w:r w:rsidRPr="0093002B">
        <w:rPr>
          <w:rFonts w:ascii="GHEA Grapalat" w:hAnsi="GHEA Grapalat"/>
          <w:i/>
          <w:sz w:val="20"/>
          <w:szCs w:val="20"/>
          <w:lang w:val="hy-AM"/>
        </w:rPr>
        <w:t>լրացվում է հանձնաժողովի քարտուղարի կողմից` մինչև հրավերը տեղեկագրում հրապարակելը:</w:t>
      </w:r>
    </w:p>
    <w:p w14:paraId="0E7CB1D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0BEDBAB"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4FE1E2B" w14:textId="77777777" w:rsidR="008D2826" w:rsidRPr="0093002B" w:rsidRDefault="008D2826" w:rsidP="008D2826">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D2826" w:rsidRPr="005E1F72" w14:paraId="464241CA"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81270" w14:textId="77777777" w:rsidR="008D2826" w:rsidRPr="005E1F72" w:rsidRDefault="008D2826" w:rsidP="00CD796B">
            <w:pPr>
              <w:rPr>
                <w:rFonts w:ascii="GHEA Grapalat" w:hAnsi="GHEA Grapalat" w:cs="Sylfaen"/>
                <w:b/>
                <w:bCs/>
                <w:sz w:val="20"/>
                <w:szCs w:val="20"/>
                <w:lang w:val="hy-AM"/>
              </w:rPr>
            </w:pPr>
            <w:r w:rsidRPr="005E1F72">
              <w:rPr>
                <w:rFonts w:ascii="GHEA Grapalat" w:hAnsi="GHEA Grapalat" w:cs="Sylfaen"/>
                <w:sz w:val="20"/>
                <w:szCs w:val="20"/>
              </w:rPr>
              <w:t xml:space="preserve">1.                                                              </w:t>
            </w:r>
            <w:r w:rsidRPr="005E1F72">
              <w:rPr>
                <w:rFonts w:ascii="GHEA Grapalat" w:hAnsi="GHEA Grapalat" w:cs="Sylfaen"/>
                <w:b/>
                <w:bCs/>
                <w:sz w:val="20"/>
                <w:szCs w:val="20"/>
              </w:rPr>
              <w:t>ՎՃԱՐՄԱՆ</w:t>
            </w:r>
            <w:r w:rsidRPr="005E1F72">
              <w:rPr>
                <w:rFonts w:ascii="GHEA Grapalat" w:hAnsi="GHEA Grapalat" w:cs="Arial"/>
                <w:b/>
                <w:bCs/>
                <w:sz w:val="20"/>
                <w:szCs w:val="20"/>
              </w:rPr>
              <w:t xml:space="preserve"> </w:t>
            </w:r>
            <w:r w:rsidRPr="005E1F72">
              <w:rPr>
                <w:rFonts w:ascii="GHEA Grapalat" w:hAnsi="GHEA Grapalat" w:cs="Sylfaen"/>
                <w:b/>
                <w:bCs/>
                <w:sz w:val="20"/>
                <w:szCs w:val="20"/>
              </w:rPr>
              <w:t>ՊԱՀԱՆՋԱԳԻՐ</w:t>
            </w:r>
            <w:r>
              <w:rPr>
                <w:rFonts w:ascii="GHEA Grapalat" w:hAnsi="GHEA Grapalat" w:cs="Sylfaen"/>
                <w:b/>
                <w:bCs/>
                <w:sz w:val="20"/>
                <w:szCs w:val="20"/>
              </w:rPr>
              <w:t>*</w:t>
            </w:r>
            <w:r w:rsidRPr="005E1F72">
              <w:rPr>
                <w:rFonts w:ascii="GHEA Grapalat" w:hAnsi="GHEA Grapalat" w:cs="Sylfaen"/>
                <w:b/>
                <w:bCs/>
                <w:sz w:val="20"/>
                <w:szCs w:val="20"/>
              </w:rPr>
              <w:t xml:space="preserve"> </w:t>
            </w:r>
          </w:p>
          <w:p w14:paraId="43484314" w14:textId="77777777" w:rsidR="008D2826" w:rsidRPr="005E1F72" w:rsidRDefault="008D2826" w:rsidP="00CD796B">
            <w:pPr>
              <w:jc w:val="center"/>
              <w:rPr>
                <w:rFonts w:ascii="GHEA Grapalat" w:hAnsi="GHEA Grapalat" w:cs="Arial"/>
                <w:bCs/>
                <w:i/>
                <w:sz w:val="20"/>
                <w:szCs w:val="20"/>
              </w:rPr>
            </w:pPr>
          </w:p>
        </w:tc>
      </w:tr>
      <w:tr w:rsidR="008D2826" w:rsidRPr="005E1F72" w14:paraId="715EDF4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E2AEF5"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2</w:t>
            </w:r>
            <w:r w:rsidRPr="005E1F72">
              <w:rPr>
                <w:rFonts w:ascii="GHEA Grapalat" w:hAnsi="GHEA Grapalat" w:cs="Sylfaen"/>
                <w:sz w:val="20"/>
                <w:szCs w:val="20"/>
              </w:rPr>
              <w:t>.</w:t>
            </w:r>
            <w:r w:rsidRPr="005E1F72">
              <w:rPr>
                <w:rFonts w:ascii="GHEA Grapalat" w:hAnsi="GHEA Grapalat" w:cs="Sylfaen"/>
                <w:sz w:val="20"/>
                <w:szCs w:val="20"/>
                <w:lang w:val="hy-AM"/>
              </w:rPr>
              <w:t xml:space="preserve"> Թիվ </w:t>
            </w:r>
          </w:p>
        </w:tc>
      </w:tr>
      <w:tr w:rsidR="008D2826" w:rsidRPr="005E1F72" w14:paraId="52E1DCC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A8340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3</w:t>
            </w:r>
            <w:r w:rsidRPr="005E1F72">
              <w:rPr>
                <w:rFonts w:ascii="GHEA Grapalat" w:hAnsi="GHEA Grapalat" w:cs="Sylfaen"/>
                <w:sz w:val="20"/>
                <w:szCs w:val="20"/>
              </w:rPr>
              <w:t>.                                                         Ներկայացման</w:t>
            </w:r>
            <w:r w:rsidRPr="005E1F72">
              <w:rPr>
                <w:rFonts w:ascii="GHEA Grapalat" w:hAnsi="GHEA Grapalat" w:cs="Arial"/>
                <w:sz w:val="20"/>
                <w:szCs w:val="20"/>
              </w:rPr>
              <w:t xml:space="preserve"> </w:t>
            </w:r>
            <w:r w:rsidRPr="005E1F72">
              <w:rPr>
                <w:rFonts w:ascii="GHEA Grapalat" w:hAnsi="GHEA Grapalat" w:cs="Sylfaen"/>
                <w:sz w:val="20"/>
                <w:szCs w:val="20"/>
              </w:rPr>
              <w:t>ամսաթիվը</w:t>
            </w:r>
            <w:r w:rsidRPr="005E1F72">
              <w:rPr>
                <w:rFonts w:ascii="GHEA Grapalat" w:hAnsi="GHEA Grapalat" w:cs="Arial"/>
                <w:sz w:val="20"/>
                <w:szCs w:val="20"/>
              </w:rPr>
              <w:t xml:space="preserve">`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tc>
      </w:tr>
      <w:tr w:rsidR="008D2826" w:rsidRPr="005E1F72" w14:paraId="3A1A896E"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DF49AF"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4</w:t>
            </w:r>
            <w:r w:rsidRPr="005E1F72">
              <w:rPr>
                <w:rFonts w:ascii="GHEA Grapalat" w:hAnsi="GHEA Grapalat" w:cs="Sylfaen"/>
                <w:sz w:val="20"/>
                <w:szCs w:val="20"/>
              </w:rPr>
              <w:t xml:space="preserve">. </w:t>
            </w:r>
            <w:r w:rsidRPr="005E1F72">
              <w:rPr>
                <w:rFonts w:ascii="GHEA Grapalat" w:hAnsi="GHEA Grapalat" w:cs="Sylfaen"/>
                <w:sz w:val="20"/>
                <w:szCs w:val="20"/>
                <w:lang w:val="hy-AM"/>
              </w:rPr>
              <w:t>Վճարողի անվանումը</w:t>
            </w:r>
            <w:r w:rsidRPr="005E1F72">
              <w:rPr>
                <w:rFonts w:ascii="GHEA Grapalat" w:hAnsi="GHEA Grapalat" w:cs="Sylfaen"/>
                <w:sz w:val="20"/>
                <w:szCs w:val="20"/>
              </w:rPr>
              <w:t>,</w:t>
            </w:r>
            <w:r w:rsidRPr="005E1F72">
              <w:rPr>
                <w:rFonts w:ascii="GHEA Grapalat" w:hAnsi="GHEA Grapalat" w:cs="Sylfaen"/>
                <w:sz w:val="20"/>
                <w:szCs w:val="20"/>
                <w:lang w:val="hy-AM"/>
              </w:rPr>
              <w:t xml:space="preserve"> կամ անուն ազգանուն </w:t>
            </w:r>
            <w:r w:rsidRPr="005E1F72">
              <w:rPr>
                <w:rFonts w:ascii="GHEA Grapalat" w:hAnsi="GHEA Grapalat" w:cs="Sylfaen"/>
                <w:sz w:val="20"/>
                <w:szCs w:val="20"/>
              </w:rPr>
              <w:t xml:space="preserve">(Ընկերություն </w:t>
            </w:r>
            <w:r w:rsidRPr="005E1F72">
              <w:rPr>
                <w:rFonts w:ascii="GHEA Grapalat" w:hAnsi="GHEA Grapalat" w:cs="Arial"/>
                <w:sz w:val="20"/>
                <w:szCs w:val="20"/>
              </w:rPr>
              <w:t>`</w:t>
            </w:r>
          </w:p>
        </w:tc>
      </w:tr>
      <w:tr w:rsidR="008D2826" w:rsidRPr="005E1F72" w14:paraId="394FBFF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17060C"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5</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ն սպասարկող Ֆինանսական կազմակերպություն </w:t>
            </w:r>
            <w:r w:rsidRPr="005E1F72">
              <w:rPr>
                <w:rFonts w:ascii="GHEA Grapalat" w:hAnsi="GHEA Grapalat" w:cs="Sylfaen"/>
                <w:sz w:val="20"/>
                <w:szCs w:val="20"/>
              </w:rPr>
              <w:t>(</w:t>
            </w:r>
            <w:r w:rsidRPr="005E1F72">
              <w:rPr>
                <w:rFonts w:ascii="GHEA Grapalat" w:hAnsi="GHEA Grapalat" w:cs="Arial"/>
                <w:sz w:val="20"/>
                <w:szCs w:val="20"/>
              </w:rPr>
              <w:t xml:space="preserve"> </w:t>
            </w:r>
            <w:r w:rsidRPr="005E1F72">
              <w:rPr>
                <w:rFonts w:ascii="GHEA Grapalat" w:hAnsi="GHEA Grapalat" w:cs="Sylfaen"/>
                <w:sz w:val="20"/>
                <w:szCs w:val="20"/>
              </w:rPr>
              <w:t>բանկ)</w:t>
            </w:r>
            <w:r w:rsidRPr="005E1F72">
              <w:rPr>
                <w:rFonts w:ascii="GHEA Grapalat" w:hAnsi="GHEA Grapalat" w:cs="Arial"/>
                <w:sz w:val="20"/>
                <w:szCs w:val="20"/>
              </w:rPr>
              <w:t>`</w:t>
            </w:r>
          </w:p>
        </w:tc>
      </w:tr>
      <w:tr w:rsidR="008D2826" w:rsidRPr="005E1F72" w14:paraId="47F52170"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845D1E"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6</w:t>
            </w:r>
            <w:r w:rsidRPr="005E1F72">
              <w:rPr>
                <w:rFonts w:ascii="GHEA Grapalat" w:hAnsi="GHEA Grapalat" w:cs="Sylfaen"/>
                <w:sz w:val="20"/>
                <w:szCs w:val="20"/>
              </w:rPr>
              <w:t>. Վճարողի</w:t>
            </w:r>
            <w:r w:rsidRPr="005E1F72">
              <w:rPr>
                <w:rFonts w:ascii="GHEA Grapalat" w:hAnsi="GHEA Grapalat" w:cs="Sylfaen"/>
                <w:sz w:val="20"/>
                <w:szCs w:val="20"/>
                <w:lang w:val="hy-AM"/>
              </w:rPr>
              <w:t xml:space="preserve"> </w:t>
            </w:r>
            <w:r w:rsidRPr="005E1F72">
              <w:rPr>
                <w:rFonts w:ascii="GHEA Grapalat" w:hAnsi="GHEA Grapalat" w:cs="Sylfaen"/>
                <w:sz w:val="20"/>
                <w:szCs w:val="20"/>
              </w:rPr>
              <w:t>հաշվի</w:t>
            </w:r>
            <w:r w:rsidRPr="005E1F72">
              <w:rPr>
                <w:rFonts w:ascii="GHEA Grapalat" w:hAnsi="GHEA Grapalat" w:cs="Arial"/>
                <w:sz w:val="20"/>
                <w:szCs w:val="20"/>
              </w:rPr>
              <w:t xml:space="preserve"> </w:t>
            </w:r>
            <w:r w:rsidRPr="005E1F72">
              <w:rPr>
                <w:rFonts w:ascii="GHEA Grapalat" w:hAnsi="GHEA Grapalat" w:cs="Sylfaen"/>
                <w:sz w:val="20"/>
                <w:szCs w:val="20"/>
              </w:rPr>
              <w:t>համարը</w:t>
            </w:r>
            <w:r w:rsidRPr="005E1F72">
              <w:rPr>
                <w:rFonts w:ascii="GHEA Grapalat" w:hAnsi="GHEA Grapalat" w:cs="Arial"/>
                <w:sz w:val="20"/>
                <w:szCs w:val="20"/>
              </w:rPr>
              <w:t>`</w:t>
            </w:r>
          </w:p>
        </w:tc>
      </w:tr>
      <w:tr w:rsidR="008D2826" w:rsidRPr="005E1F72" w14:paraId="731DEBB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0A1DA"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7</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ՀՎՀՀ</w:t>
            </w:r>
            <w:r w:rsidRPr="005E1F72">
              <w:rPr>
                <w:rFonts w:ascii="GHEA Grapalat" w:hAnsi="GHEA Grapalat" w:cs="Arial"/>
                <w:sz w:val="20"/>
                <w:szCs w:val="20"/>
              </w:rPr>
              <w:t>`</w:t>
            </w:r>
          </w:p>
        </w:tc>
      </w:tr>
      <w:tr w:rsidR="008D2826" w:rsidRPr="005E1F72" w14:paraId="33A4878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E84B7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lang w:val="hy-AM"/>
              </w:rPr>
              <w:t>8</w:t>
            </w:r>
            <w:r w:rsidRPr="005E1F72">
              <w:rPr>
                <w:rFonts w:ascii="GHEA Grapalat" w:hAnsi="GHEA Grapalat" w:cs="Sylfaen"/>
                <w:sz w:val="20"/>
                <w:szCs w:val="20"/>
              </w:rPr>
              <w:t>. Վճարողի</w:t>
            </w:r>
            <w:r w:rsidRPr="005E1F72">
              <w:rPr>
                <w:rFonts w:ascii="GHEA Grapalat" w:hAnsi="GHEA Grapalat" w:cs="Arial"/>
                <w:sz w:val="20"/>
                <w:szCs w:val="20"/>
              </w:rPr>
              <w:t xml:space="preserve"> </w:t>
            </w:r>
            <w:r w:rsidRPr="005E1F72">
              <w:rPr>
                <w:rFonts w:ascii="GHEA Grapalat" w:hAnsi="GHEA Grapalat" w:cs="Sylfaen"/>
                <w:sz w:val="20"/>
                <w:szCs w:val="20"/>
              </w:rPr>
              <w:t>ՀԾՀ</w:t>
            </w:r>
            <w:r w:rsidRPr="005E1F72">
              <w:rPr>
                <w:rFonts w:ascii="GHEA Grapalat" w:hAnsi="GHEA Grapalat" w:cs="Arial"/>
                <w:sz w:val="20"/>
                <w:szCs w:val="20"/>
              </w:rPr>
              <w:t>`</w:t>
            </w:r>
          </w:p>
        </w:tc>
      </w:tr>
      <w:tr w:rsidR="008D2826" w:rsidRPr="005E1F72" w14:paraId="150AE31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EFF15A"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  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Երևանի քաղաքապետարան</w:t>
            </w:r>
          </w:p>
        </w:tc>
      </w:tr>
      <w:tr w:rsidR="008D2826" w:rsidRPr="005E1F72" w14:paraId="3FEDDD1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69137" w14:textId="77777777" w:rsidR="008D2826" w:rsidRPr="005E1F72" w:rsidRDefault="008D2826" w:rsidP="00CD796B">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8D2826" w:rsidRPr="005E1F72" w14:paraId="159F2456"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47D410"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b/>
                <w:sz w:val="20"/>
                <w:szCs w:val="20"/>
                <w:lang w:val="hy-AM"/>
              </w:rPr>
              <w:t>02593108</w:t>
            </w:r>
          </w:p>
        </w:tc>
      </w:tr>
      <w:tr w:rsidR="008D2826" w:rsidRPr="005E1F72" w14:paraId="12730FB3"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1A567"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w:t>
            </w:r>
            <w:r w:rsidRPr="0016373D">
              <w:rPr>
                <w:rFonts w:ascii="GHEA Grapalat" w:hAnsi="GHEA Grapalat" w:cs="Arial"/>
                <w:b/>
                <w:sz w:val="20"/>
                <w:szCs w:val="20"/>
                <w:lang w:val="hy-AM"/>
              </w:rPr>
              <w:t xml:space="preserve"> </w:t>
            </w:r>
            <w:r>
              <w:t xml:space="preserve"> </w:t>
            </w:r>
            <w:r w:rsidRPr="006C0BBF">
              <w:rPr>
                <w:rFonts w:ascii="GHEA Grapalat" w:hAnsi="GHEA Grapalat" w:cs="Arial"/>
                <w:b/>
                <w:sz w:val="20"/>
                <w:szCs w:val="20"/>
                <w:lang w:val="hy-AM"/>
              </w:rPr>
              <w:t>ՀՀ ֆինանսների նախարարության գործառնական վարչություն</w:t>
            </w:r>
          </w:p>
        </w:tc>
      </w:tr>
      <w:tr w:rsidR="008D2826" w:rsidRPr="005E1F72" w14:paraId="795312CB"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2E111B" w14:textId="77777777" w:rsidR="008D2826" w:rsidRPr="005E1F72" w:rsidRDefault="008D2826" w:rsidP="00CD796B">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r w:rsidRPr="00F566BF">
              <w:rPr>
                <w:rFonts w:ascii="GHEA Grapalat" w:hAnsi="GHEA Grapalat" w:cs="Sylfaen"/>
                <w:sz w:val="20"/>
                <w:szCs w:val="20"/>
              </w:rPr>
              <w:t>հշ</w:t>
            </w:r>
            <w:r w:rsidRPr="00F566BF">
              <w:rPr>
                <w:rFonts w:ascii="GHEA Grapalat" w:hAnsi="GHEA Grapalat" w:cs="Arial"/>
                <w:sz w:val="20"/>
                <w:szCs w:val="20"/>
              </w:rPr>
              <w:t>.N)</w:t>
            </w:r>
            <w:r>
              <w:rPr>
                <w:rFonts w:ascii="GHEA Grapalat" w:hAnsi="GHEA Grapalat" w:cs="Arial"/>
                <w:sz w:val="20"/>
                <w:szCs w:val="20"/>
              </w:rPr>
              <w:t xml:space="preserve"> </w:t>
            </w:r>
            <w:r w:rsidRPr="0016373D">
              <w:rPr>
                <w:rFonts w:ascii="GHEA Grapalat" w:hAnsi="GHEA Grapalat" w:cs="Arial"/>
                <w:b/>
                <w:sz w:val="20"/>
                <w:szCs w:val="20"/>
                <w:lang w:val="hy-AM"/>
              </w:rPr>
              <w:t>900015211429</w:t>
            </w:r>
          </w:p>
        </w:tc>
      </w:tr>
      <w:tr w:rsidR="008D2826" w:rsidRPr="005E1F72" w14:paraId="713992FD"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4FBB9"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
        </w:tc>
      </w:tr>
      <w:tr w:rsidR="008D2826" w:rsidRPr="005E1F72" w14:paraId="5EA91809"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C8E940"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 xml:space="preserve">Ակցեպտավորված գումարը՝ </w:t>
            </w:r>
            <w:r w:rsidRPr="005E1F72">
              <w:rPr>
                <w:rFonts w:ascii="GHEA Grapalat" w:hAnsi="GHEA Grapalat" w:cs="Sylfaen"/>
                <w:sz w:val="20"/>
                <w:szCs w:val="20"/>
              </w:rPr>
              <w:t xml:space="preserve"> (թվերով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8D2826" w:rsidRPr="005E1F72" w14:paraId="1F35A118"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0BFEAB"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կոդով</w:t>
            </w:r>
            <w:r w:rsidRPr="005E1F72">
              <w:rPr>
                <w:rFonts w:ascii="GHEA Grapalat" w:hAnsi="GHEA Grapalat" w:cs="Arial"/>
                <w:sz w:val="20"/>
                <w:szCs w:val="20"/>
              </w:rPr>
              <w:t>)`</w:t>
            </w:r>
          </w:p>
        </w:tc>
      </w:tr>
      <w:tr w:rsidR="008D2826" w:rsidRPr="005E1F72" w14:paraId="12F87812"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71C752" w14:textId="77777777" w:rsidR="008D2826" w:rsidRPr="005E1F72" w:rsidRDefault="008D2826" w:rsidP="00CD796B">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8D2826" w:rsidRPr="005E1F72" w14:paraId="1A576483" w14:textId="77777777" w:rsidTr="00CD796B">
        <w:trPr>
          <w:trHeight w:val="20"/>
        </w:trPr>
        <w:tc>
          <w:tcPr>
            <w:tcW w:w="10980" w:type="dxa"/>
            <w:gridSpan w:val="2"/>
            <w:tcBorders>
              <w:top w:val="single" w:sz="4" w:space="0" w:color="auto"/>
              <w:left w:val="single" w:sz="4" w:space="0" w:color="auto"/>
              <w:right w:val="single" w:sz="4" w:space="0" w:color="000000"/>
            </w:tcBorders>
            <w:noWrap/>
            <w:vAlign w:val="bottom"/>
          </w:tcPr>
          <w:p w14:paraId="612317DD" w14:textId="77777777" w:rsidR="008D2826" w:rsidRPr="005E1F72" w:rsidRDefault="008D2826" w:rsidP="00CD796B">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tc>
      </w:tr>
      <w:tr w:rsidR="008D2826" w:rsidRPr="005E1F72" w14:paraId="135B8A45"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B7A64C" w14:textId="77777777" w:rsidR="008D2826" w:rsidRPr="005E1F72" w:rsidRDefault="008D2826" w:rsidP="00CD796B">
            <w:pPr>
              <w:rPr>
                <w:rFonts w:ascii="GHEA Grapalat" w:hAnsi="GHEA Grapalat" w:cs="Sylfaen"/>
                <w:sz w:val="20"/>
                <w:szCs w:val="20"/>
                <w:lang w:val="hy-AM"/>
              </w:rPr>
            </w:pPr>
            <w:r w:rsidRPr="005E1F72">
              <w:rPr>
                <w:rFonts w:ascii="GHEA Grapalat" w:hAnsi="GHEA Grapalat" w:cs="Sylfaen"/>
                <w:sz w:val="20"/>
                <w:szCs w:val="20"/>
                <w:lang w:val="hy-AM"/>
              </w:rPr>
              <w:t>19. Վճարման պայմանները՝                                &lt;ակցեպտավորված վճարում&gt;</w:t>
            </w:r>
          </w:p>
          <w:p w14:paraId="117367A3" w14:textId="77777777" w:rsidR="008D2826" w:rsidRPr="005E1F72" w:rsidRDefault="008D2826" w:rsidP="00CD796B">
            <w:pPr>
              <w:rPr>
                <w:rFonts w:ascii="GHEA Grapalat" w:hAnsi="GHEA Grapalat" w:cs="Sylfaen"/>
                <w:sz w:val="20"/>
                <w:szCs w:val="20"/>
                <w:lang w:val="ru-RU"/>
              </w:rPr>
            </w:pPr>
          </w:p>
        </w:tc>
      </w:tr>
      <w:tr w:rsidR="008D2826" w:rsidRPr="005E1F72" w14:paraId="6C524A34" w14:textId="77777777" w:rsidTr="00CD796B">
        <w:trPr>
          <w:trHeight w:val="2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D4396E"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 xml:space="preserve">20. Առդիր էջերի քանակը՝    </w:t>
            </w:r>
            <w:r w:rsidRPr="005E1F72">
              <w:rPr>
                <w:rFonts w:ascii="GHEA Grapalat" w:hAnsi="GHEA Grapalat" w:cs="Arial"/>
                <w:sz w:val="20"/>
                <w:szCs w:val="20"/>
              </w:rPr>
              <w:t xml:space="preserve">--- </w:t>
            </w:r>
            <w:r w:rsidRPr="005E1F72">
              <w:rPr>
                <w:rFonts w:ascii="GHEA Grapalat" w:hAnsi="GHEA Grapalat" w:cs="Arial"/>
                <w:sz w:val="20"/>
                <w:szCs w:val="20"/>
                <w:lang w:val="hy-AM"/>
              </w:rPr>
              <w:t xml:space="preserve">    </w:t>
            </w:r>
            <w:r w:rsidRPr="005E1F72">
              <w:rPr>
                <w:rFonts w:ascii="GHEA Grapalat" w:hAnsi="GHEA Grapalat" w:cs="Sylfaen"/>
                <w:sz w:val="20"/>
                <w:szCs w:val="20"/>
              </w:rPr>
              <w:t>էջ</w:t>
            </w:r>
          </w:p>
          <w:p w14:paraId="1DAC0BED" w14:textId="77777777" w:rsidR="008D2826" w:rsidRPr="005E1F72" w:rsidRDefault="008D2826" w:rsidP="00CD796B">
            <w:pPr>
              <w:rPr>
                <w:rFonts w:ascii="GHEA Grapalat" w:hAnsi="GHEA Grapalat" w:cs="Sylfaen"/>
                <w:sz w:val="20"/>
                <w:szCs w:val="20"/>
                <w:lang w:val="hy-AM"/>
              </w:rPr>
            </w:pPr>
          </w:p>
        </w:tc>
      </w:tr>
      <w:tr w:rsidR="008D2826" w:rsidRPr="005E1F72" w14:paraId="07D7C1F0"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2BF59531" w14:textId="77777777" w:rsidR="008D2826" w:rsidRPr="005E1F72" w:rsidRDefault="008D2826" w:rsidP="00CD796B">
            <w:pPr>
              <w:rPr>
                <w:rFonts w:ascii="GHEA Grapalat" w:hAnsi="GHEA Grapalat" w:cs="Sylfaen"/>
                <w:sz w:val="20"/>
                <w:szCs w:val="20"/>
              </w:rPr>
            </w:pPr>
            <w:r w:rsidRPr="005E1F72">
              <w:rPr>
                <w:rFonts w:ascii="Courier New" w:hAnsi="Courier New" w:cs="Courier New"/>
                <w:sz w:val="20"/>
                <w:szCs w:val="20"/>
              </w:rPr>
              <w:t> </w:t>
            </w:r>
            <w:r w:rsidRPr="005E1F72">
              <w:rPr>
                <w:rFonts w:ascii="GHEA Grapalat" w:hAnsi="GHEA Grapalat" w:cs="Arial"/>
                <w:sz w:val="20"/>
                <w:szCs w:val="20"/>
                <w:lang w:val="hy-AM"/>
              </w:rPr>
              <w:t>22</w:t>
            </w:r>
            <w:r w:rsidRPr="005E1F72">
              <w:rPr>
                <w:rFonts w:ascii="GHEA Grapalat" w:hAnsi="GHEA Grapalat" w:cs="Arial"/>
                <w:sz w:val="20"/>
                <w:szCs w:val="20"/>
              </w:rPr>
              <w:t>.</w:t>
            </w:r>
            <w:r w:rsidRPr="005E1F72">
              <w:rPr>
                <w:rFonts w:ascii="GHEA Grapalat" w:hAnsi="GHEA Grapalat" w:cs="Sylfaen"/>
                <w:sz w:val="20"/>
                <w:szCs w:val="20"/>
              </w:rPr>
              <w:t>ա. Շահառուի ստորագրությունները</w:t>
            </w:r>
          </w:p>
          <w:p w14:paraId="07694CA6" w14:textId="77777777" w:rsidR="008D2826" w:rsidRPr="005E1F72" w:rsidRDefault="008D2826" w:rsidP="00CD796B">
            <w:pPr>
              <w:rPr>
                <w:rFonts w:ascii="GHEA Grapalat" w:hAnsi="GHEA Grapalat" w:cs="Sylfaen"/>
                <w:sz w:val="20"/>
                <w:szCs w:val="20"/>
              </w:rPr>
            </w:pPr>
          </w:p>
          <w:p w14:paraId="6DAE3998"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FE46C63" w14:textId="77777777" w:rsidR="008D2826" w:rsidRPr="005E1F72" w:rsidRDefault="008D2826" w:rsidP="00CD796B">
            <w:pPr>
              <w:rPr>
                <w:rFonts w:ascii="GHEA Grapalat" w:hAnsi="GHEA Grapalat" w:cs="Tahoma"/>
                <w:color w:val="000000"/>
                <w:sz w:val="20"/>
                <w:szCs w:val="20"/>
              </w:rPr>
            </w:pPr>
          </w:p>
          <w:p w14:paraId="091EE8A9" w14:textId="77777777" w:rsidR="008D2826" w:rsidRPr="005E1F72" w:rsidRDefault="008D2826" w:rsidP="00CD796B">
            <w:pPr>
              <w:rPr>
                <w:rFonts w:ascii="GHEA Grapalat" w:hAnsi="GHEA Grapalat" w:cs="Sylfaen"/>
                <w:sz w:val="20"/>
                <w:szCs w:val="20"/>
              </w:rPr>
            </w:pPr>
          </w:p>
          <w:p w14:paraId="01D054F2"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30576836" w14:textId="77777777" w:rsidR="008D2826" w:rsidRPr="005E1F72" w:rsidRDefault="008D2826" w:rsidP="00CD796B">
            <w:pPr>
              <w:rPr>
                <w:rFonts w:ascii="GHEA Grapalat" w:hAnsi="GHEA Grapalat" w:cs="Sylfaen"/>
                <w:sz w:val="20"/>
                <w:szCs w:val="20"/>
              </w:rPr>
            </w:pPr>
          </w:p>
          <w:p w14:paraId="24459E1D"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lang w:val="hy-AM"/>
              </w:rPr>
              <w:t>22</w:t>
            </w:r>
            <w:r w:rsidRPr="005E1F72">
              <w:rPr>
                <w:rFonts w:ascii="GHEA Grapalat" w:hAnsi="GHEA Grapalat" w:cs="Sylfaen"/>
                <w:sz w:val="20"/>
                <w:szCs w:val="20"/>
              </w:rPr>
              <w:t>.բ.</w:t>
            </w:r>
          </w:p>
          <w:p w14:paraId="1DCF7563"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Կ.Տ.</w:t>
            </w:r>
          </w:p>
          <w:p w14:paraId="3AD708F1" w14:textId="77777777" w:rsidR="008D2826" w:rsidRPr="005E1F72" w:rsidRDefault="008D2826" w:rsidP="00CD796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67EE54F" w14:textId="77777777" w:rsidR="008D2826" w:rsidRPr="005E1F72" w:rsidRDefault="008D2826" w:rsidP="00CD796B">
            <w:pPr>
              <w:rPr>
                <w:rFonts w:ascii="GHEA Grapalat" w:hAnsi="GHEA Grapalat" w:cs="Sylfaen"/>
                <w:sz w:val="20"/>
                <w:szCs w:val="20"/>
              </w:rPr>
            </w:pPr>
            <w:r w:rsidRPr="005E1F72">
              <w:rPr>
                <w:rFonts w:ascii="GHEA Grapalat" w:hAnsi="GHEA Grapalat" w:cs="Arial"/>
                <w:sz w:val="20"/>
                <w:szCs w:val="20"/>
                <w:lang w:val="hy-AM"/>
              </w:rPr>
              <w:t>2</w:t>
            </w:r>
            <w:r w:rsidRPr="005E1F72">
              <w:rPr>
                <w:rFonts w:ascii="GHEA Grapalat" w:hAnsi="GHEA Grapalat" w:cs="Arial"/>
                <w:sz w:val="20"/>
                <w:szCs w:val="20"/>
              </w:rPr>
              <w:t>1.</w:t>
            </w:r>
            <w:r w:rsidRPr="005E1F72">
              <w:rPr>
                <w:rFonts w:ascii="GHEA Grapalat" w:hAnsi="GHEA Grapalat" w:cs="Sylfaen"/>
                <w:sz w:val="20"/>
                <w:szCs w:val="20"/>
              </w:rPr>
              <w:t xml:space="preserve">ա. </w:t>
            </w:r>
            <w:r w:rsidRPr="005E1F72">
              <w:rPr>
                <w:rFonts w:ascii="Courier New" w:hAnsi="Courier New" w:cs="Courier New"/>
                <w:sz w:val="20"/>
                <w:szCs w:val="20"/>
              </w:rPr>
              <w:t> </w:t>
            </w:r>
            <w:r w:rsidRPr="005E1F72">
              <w:rPr>
                <w:rFonts w:ascii="GHEA Grapalat" w:hAnsi="GHEA Grapalat" w:cs="Sylfaen"/>
                <w:sz w:val="20"/>
                <w:szCs w:val="20"/>
              </w:rPr>
              <w:t>Վճարողի ստորագրությունները`</w:t>
            </w:r>
          </w:p>
          <w:p w14:paraId="2D2FE6C9" w14:textId="77777777" w:rsidR="008D2826" w:rsidRPr="005E1F72" w:rsidRDefault="008D2826" w:rsidP="00CD796B">
            <w:pPr>
              <w:jc w:val="right"/>
              <w:rPr>
                <w:rFonts w:ascii="GHEA Grapalat" w:hAnsi="GHEA Grapalat" w:cs="Sylfaen"/>
                <w:sz w:val="20"/>
                <w:szCs w:val="20"/>
              </w:rPr>
            </w:pPr>
          </w:p>
          <w:p w14:paraId="21B573C1"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/____________________/</w:t>
            </w:r>
          </w:p>
          <w:p w14:paraId="49267892" w14:textId="77777777" w:rsidR="008D2826" w:rsidRPr="005E1F72" w:rsidRDefault="008D2826" w:rsidP="00CD796B">
            <w:pPr>
              <w:jc w:val="right"/>
              <w:rPr>
                <w:rFonts w:ascii="GHEA Grapalat" w:hAnsi="GHEA Grapalat" w:cs="Tahoma"/>
                <w:color w:val="000000"/>
                <w:sz w:val="20"/>
                <w:szCs w:val="20"/>
              </w:rPr>
            </w:pPr>
          </w:p>
          <w:p w14:paraId="63EC617D" w14:textId="77777777" w:rsidR="008D2826" w:rsidRPr="005E1F72" w:rsidRDefault="008D2826" w:rsidP="00CD796B">
            <w:pPr>
              <w:jc w:val="right"/>
              <w:rPr>
                <w:rFonts w:ascii="GHEA Grapalat" w:hAnsi="GHEA Grapalat" w:cs="Tahoma"/>
                <w:color w:val="000000"/>
                <w:sz w:val="20"/>
                <w:szCs w:val="20"/>
              </w:rPr>
            </w:pPr>
          </w:p>
          <w:p w14:paraId="7E64DA30"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Tahoma"/>
                <w:color w:val="000000"/>
                <w:sz w:val="20"/>
                <w:szCs w:val="20"/>
              </w:rPr>
              <w:t>/____________________/</w:t>
            </w:r>
          </w:p>
          <w:p w14:paraId="7E136536" w14:textId="77777777" w:rsidR="008D2826" w:rsidRPr="005E1F72" w:rsidRDefault="008D2826" w:rsidP="00CD796B">
            <w:pPr>
              <w:jc w:val="right"/>
              <w:rPr>
                <w:rFonts w:ascii="GHEA Grapalat" w:hAnsi="GHEA Grapalat" w:cs="Sylfaen"/>
                <w:sz w:val="20"/>
                <w:szCs w:val="20"/>
              </w:rPr>
            </w:pPr>
          </w:p>
          <w:p w14:paraId="491EB989" w14:textId="77777777" w:rsidR="008D2826" w:rsidRPr="005E1F72" w:rsidRDefault="008D2826" w:rsidP="00CD796B">
            <w:pPr>
              <w:jc w:val="right"/>
              <w:rPr>
                <w:rFonts w:ascii="GHEA Grapalat" w:hAnsi="GHEA Grapalat" w:cs="Sylfaen"/>
                <w:sz w:val="20"/>
                <w:szCs w:val="20"/>
              </w:rPr>
            </w:pPr>
            <w:r w:rsidRPr="005E1F72">
              <w:rPr>
                <w:rFonts w:ascii="GHEA Grapalat" w:hAnsi="GHEA Grapalat" w:cs="Sylfaen"/>
                <w:sz w:val="20"/>
                <w:szCs w:val="20"/>
                <w:lang w:val="hy-AM"/>
              </w:rPr>
              <w:t>2</w:t>
            </w:r>
            <w:r w:rsidRPr="005E1F72">
              <w:rPr>
                <w:rFonts w:ascii="GHEA Grapalat" w:hAnsi="GHEA Grapalat" w:cs="Sylfaen"/>
                <w:sz w:val="20"/>
                <w:szCs w:val="20"/>
              </w:rPr>
              <w:t>1.բ.                                                                    Կ.Տ.</w:t>
            </w:r>
          </w:p>
          <w:p w14:paraId="3AC08C6B" w14:textId="77777777" w:rsidR="008D2826" w:rsidRPr="005E1F72" w:rsidRDefault="008D2826" w:rsidP="00CD796B">
            <w:pPr>
              <w:jc w:val="right"/>
              <w:rPr>
                <w:rFonts w:ascii="GHEA Grapalat" w:hAnsi="GHEA Grapalat" w:cs="Sylfaen"/>
                <w:sz w:val="20"/>
                <w:szCs w:val="20"/>
              </w:rPr>
            </w:pPr>
          </w:p>
        </w:tc>
      </w:tr>
      <w:tr w:rsidR="008D2826" w:rsidRPr="005E1F72" w14:paraId="47663068" w14:textId="77777777" w:rsidTr="00CD796B">
        <w:trPr>
          <w:trHeight w:val="20"/>
        </w:trPr>
        <w:tc>
          <w:tcPr>
            <w:tcW w:w="5616" w:type="dxa"/>
            <w:tcBorders>
              <w:top w:val="single" w:sz="4" w:space="0" w:color="auto"/>
              <w:left w:val="single" w:sz="4" w:space="0" w:color="auto"/>
              <w:right w:val="single" w:sz="4" w:space="0" w:color="auto"/>
            </w:tcBorders>
            <w:noWrap/>
            <w:vAlign w:val="bottom"/>
          </w:tcPr>
          <w:p w14:paraId="7B37B83A"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4</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Շահառուին  սպասարկող ֆինանսական կազմակերպություն</w:t>
            </w:r>
            <w:r w:rsidRPr="005E1F72">
              <w:rPr>
                <w:rFonts w:ascii="GHEA Grapalat" w:hAnsi="GHEA Grapalat" w:cs="Tahoma"/>
                <w:color w:val="000000"/>
                <w:sz w:val="20"/>
                <w:szCs w:val="20"/>
              </w:rPr>
              <w:t xml:space="preserve"> </w:t>
            </w:r>
          </w:p>
          <w:p w14:paraId="23A37113" w14:textId="77777777" w:rsidR="008D2826" w:rsidRPr="005E1F72" w:rsidRDefault="008D2826" w:rsidP="00CD796B">
            <w:pPr>
              <w:rPr>
                <w:rFonts w:ascii="GHEA Grapalat" w:hAnsi="GHEA Grapalat" w:cs="Tahoma"/>
                <w:color w:val="000000"/>
                <w:sz w:val="20"/>
                <w:szCs w:val="20"/>
                <w:lang w:val="hy-AM"/>
              </w:rPr>
            </w:pPr>
            <w:r w:rsidRPr="005E1F72">
              <w:rPr>
                <w:rFonts w:ascii="GHEA Grapalat" w:hAnsi="GHEA Grapalat" w:cs="Tahoma"/>
                <w:color w:val="000000"/>
                <w:sz w:val="20"/>
                <w:szCs w:val="20"/>
              </w:rPr>
              <w:t xml:space="preserve">                             </w:t>
            </w:r>
            <w:r w:rsidRPr="005E1F72">
              <w:rPr>
                <w:rFonts w:ascii="GHEA Grapalat" w:hAnsi="GHEA Grapalat" w:cs="Tahoma"/>
                <w:color w:val="000000"/>
                <w:sz w:val="20"/>
                <w:szCs w:val="20"/>
                <w:lang w:val="hy-AM"/>
              </w:rPr>
              <w:t xml:space="preserve">                 </w:t>
            </w:r>
          </w:p>
          <w:p w14:paraId="50359DE0"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lang w:val="hy-AM"/>
              </w:rPr>
              <w:t xml:space="preserve">                                                 </w:t>
            </w:r>
            <w:r w:rsidRPr="005E1F72">
              <w:rPr>
                <w:rFonts w:ascii="GHEA Grapalat" w:hAnsi="GHEA Grapalat" w:cs="Tahoma"/>
                <w:color w:val="000000"/>
                <w:sz w:val="20"/>
                <w:szCs w:val="20"/>
              </w:rPr>
              <w:t xml:space="preserve">   /____________________/</w:t>
            </w:r>
          </w:p>
          <w:p w14:paraId="33F66827"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0F06687A"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/ստորագրություն/</w:t>
            </w:r>
          </w:p>
          <w:p w14:paraId="03E2CEAA" w14:textId="77777777" w:rsidR="008D2826" w:rsidRPr="005E1F72" w:rsidRDefault="008D2826" w:rsidP="00CD796B">
            <w:pPr>
              <w:rPr>
                <w:rFonts w:ascii="GHEA Grapalat" w:hAnsi="GHEA Grapalat" w:cs="Tahoma"/>
                <w:color w:val="000000"/>
                <w:sz w:val="20"/>
                <w:szCs w:val="20"/>
              </w:rPr>
            </w:pPr>
          </w:p>
          <w:p w14:paraId="2F1F0808" w14:textId="77777777" w:rsidR="008D2826" w:rsidRPr="005E1F72" w:rsidRDefault="008D2826" w:rsidP="00CD796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483DE31" w14:textId="77777777" w:rsidR="008D2826" w:rsidRPr="005E1F72" w:rsidRDefault="008D2826" w:rsidP="00CD796B">
            <w:pPr>
              <w:rPr>
                <w:rFonts w:ascii="GHEA Grapalat" w:hAnsi="GHEA Grapalat" w:cs="Tahoma"/>
                <w:color w:val="000000"/>
                <w:sz w:val="20"/>
                <w:szCs w:val="20"/>
              </w:rPr>
            </w:pPr>
            <w:r w:rsidRPr="005E1F72">
              <w:rPr>
                <w:rFonts w:ascii="GHEA Grapalat" w:hAnsi="GHEA Grapalat" w:cs="Tahoma"/>
                <w:color w:val="000000"/>
                <w:sz w:val="20"/>
                <w:szCs w:val="20"/>
              </w:rPr>
              <w:t>2</w:t>
            </w:r>
            <w:r w:rsidRPr="005E1F72">
              <w:rPr>
                <w:rFonts w:ascii="GHEA Grapalat" w:hAnsi="GHEA Grapalat" w:cs="Tahoma"/>
                <w:color w:val="000000"/>
                <w:sz w:val="20"/>
                <w:szCs w:val="20"/>
                <w:lang w:val="hy-AM"/>
              </w:rPr>
              <w:t>3</w:t>
            </w:r>
            <w:r w:rsidRPr="005E1F72">
              <w:rPr>
                <w:rFonts w:ascii="GHEA Grapalat" w:hAnsi="GHEA Grapalat" w:cs="Tahoma"/>
                <w:color w:val="000000"/>
                <w:sz w:val="20"/>
                <w:szCs w:val="20"/>
              </w:rPr>
              <w:t xml:space="preserve">.ա.   </w:t>
            </w:r>
            <w:r w:rsidRPr="005E1F72">
              <w:rPr>
                <w:rFonts w:ascii="GHEA Grapalat" w:hAnsi="GHEA Grapalat" w:cs="Tahoma"/>
                <w:color w:val="000000"/>
                <w:sz w:val="20"/>
                <w:szCs w:val="20"/>
                <w:lang w:val="hy-AM"/>
              </w:rPr>
              <w:t>Վճարողին  սպասարկող ֆինանսական կազմակերպություն</w:t>
            </w:r>
            <w:r w:rsidRPr="005E1F72">
              <w:rPr>
                <w:rFonts w:ascii="GHEA Grapalat" w:hAnsi="GHEA Grapalat" w:cs="Tahoma"/>
                <w:color w:val="000000"/>
                <w:sz w:val="20"/>
                <w:szCs w:val="20"/>
              </w:rPr>
              <w:t xml:space="preserve"> </w:t>
            </w:r>
          </w:p>
          <w:p w14:paraId="61EFDBFC" w14:textId="77777777" w:rsidR="008D2826" w:rsidRPr="005E1F72" w:rsidRDefault="008D2826" w:rsidP="00CD796B">
            <w:pPr>
              <w:jc w:val="right"/>
              <w:rPr>
                <w:rFonts w:ascii="GHEA Grapalat" w:hAnsi="GHEA Grapalat" w:cs="Tahoma"/>
                <w:color w:val="000000"/>
                <w:sz w:val="20"/>
                <w:szCs w:val="20"/>
              </w:rPr>
            </w:pPr>
          </w:p>
          <w:p w14:paraId="49D738C0" w14:textId="77777777" w:rsidR="008D2826" w:rsidRPr="005E1F72" w:rsidRDefault="008D2826" w:rsidP="00CD796B">
            <w:pPr>
              <w:jc w:val="right"/>
              <w:rPr>
                <w:rFonts w:ascii="GHEA Grapalat" w:hAnsi="GHEA Grapalat" w:cs="Tahoma"/>
                <w:color w:val="000000"/>
                <w:sz w:val="20"/>
                <w:szCs w:val="20"/>
              </w:rPr>
            </w:pPr>
          </w:p>
          <w:p w14:paraId="60A8EE4C" w14:textId="77777777" w:rsidR="008D2826" w:rsidRPr="005E1F72" w:rsidRDefault="008D2826" w:rsidP="00CD796B">
            <w:pPr>
              <w:jc w:val="right"/>
              <w:rPr>
                <w:rFonts w:ascii="GHEA Grapalat" w:hAnsi="GHEA Grapalat" w:cs="Tahoma"/>
                <w:color w:val="000000"/>
                <w:sz w:val="20"/>
                <w:szCs w:val="20"/>
              </w:rPr>
            </w:pPr>
            <w:r w:rsidRPr="005E1F72">
              <w:rPr>
                <w:rFonts w:ascii="GHEA Grapalat" w:hAnsi="GHEA Grapalat" w:cs="Tahoma"/>
                <w:color w:val="000000"/>
                <w:sz w:val="20"/>
                <w:szCs w:val="20"/>
              </w:rPr>
              <w:t>/____________________/</w:t>
            </w:r>
          </w:p>
          <w:p w14:paraId="4BCABD90" w14:textId="77777777" w:rsidR="008D2826" w:rsidRPr="005E1F72" w:rsidRDefault="008D2826" w:rsidP="00CD796B">
            <w:pPr>
              <w:jc w:val="cente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/ստորագրություն/</w:t>
            </w:r>
          </w:p>
          <w:p w14:paraId="3BD722FE" w14:textId="77777777" w:rsidR="008D2826" w:rsidRPr="005E1F72" w:rsidRDefault="008D2826" w:rsidP="00CD796B">
            <w:pPr>
              <w:jc w:val="right"/>
              <w:rPr>
                <w:rFonts w:ascii="GHEA Grapalat" w:hAnsi="GHEA Grapalat" w:cs="Arial"/>
                <w:sz w:val="20"/>
                <w:szCs w:val="20"/>
                <w:lang w:val="hy-AM"/>
              </w:rPr>
            </w:pPr>
          </w:p>
        </w:tc>
      </w:tr>
      <w:tr w:rsidR="008D2826" w:rsidRPr="005E1F72" w14:paraId="6F413D28" w14:textId="77777777" w:rsidTr="00CD796B">
        <w:trPr>
          <w:trHeight w:val="20"/>
        </w:trPr>
        <w:tc>
          <w:tcPr>
            <w:tcW w:w="5616" w:type="dxa"/>
            <w:tcBorders>
              <w:top w:val="nil"/>
              <w:left w:val="single" w:sz="4" w:space="0" w:color="auto"/>
              <w:bottom w:val="single" w:sz="4" w:space="0" w:color="auto"/>
              <w:right w:val="single" w:sz="4" w:space="0" w:color="auto"/>
            </w:tcBorders>
            <w:noWrap/>
            <w:vAlign w:val="bottom"/>
          </w:tcPr>
          <w:p w14:paraId="365BE038"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24.բ.                                                       Կ.Տ.</w:t>
            </w:r>
          </w:p>
          <w:p w14:paraId="7DB5A765" w14:textId="77777777" w:rsidR="008D2826" w:rsidRPr="005E1F72" w:rsidRDefault="008D2826" w:rsidP="00CD796B">
            <w:pPr>
              <w:rPr>
                <w:rFonts w:ascii="GHEA Grapalat" w:hAnsi="GHEA Grapalat" w:cs="Sylfaen"/>
                <w:sz w:val="20"/>
                <w:szCs w:val="20"/>
              </w:rPr>
            </w:pPr>
          </w:p>
          <w:p w14:paraId="3CE3D2D7" w14:textId="77777777" w:rsidR="008D2826" w:rsidRPr="005E1F72" w:rsidRDefault="008D2826" w:rsidP="00CD796B">
            <w:pPr>
              <w:rPr>
                <w:rFonts w:ascii="GHEA Grapalat" w:hAnsi="GHEA Grapalat" w:cs="Sylfaen"/>
                <w:sz w:val="20"/>
                <w:szCs w:val="20"/>
              </w:rPr>
            </w:pPr>
          </w:p>
          <w:p w14:paraId="0B1C5368" w14:textId="77777777" w:rsidR="008D2826" w:rsidRPr="005E1F72" w:rsidRDefault="008D2826" w:rsidP="00CD796B">
            <w:pPr>
              <w:rPr>
                <w:rFonts w:ascii="GHEA Grapalat" w:hAnsi="GHEA Grapalat" w:cs="Sylfaen"/>
                <w:sz w:val="20"/>
                <w:szCs w:val="20"/>
              </w:rPr>
            </w:pPr>
            <w:r w:rsidRPr="005E1F72">
              <w:rPr>
                <w:rFonts w:ascii="GHEA Grapalat" w:hAnsi="GHEA Grapalat" w:cs="Tahoma"/>
                <w:color w:val="000000"/>
                <w:sz w:val="20"/>
                <w:szCs w:val="20"/>
              </w:rPr>
              <w:t xml:space="preserve"> </w:t>
            </w:r>
            <w:r w:rsidRPr="005E1F72">
              <w:rPr>
                <w:rFonts w:ascii="GHEA Grapalat" w:hAnsi="GHEA Grapalat" w:cs="Sylfaen"/>
                <w:sz w:val="20"/>
                <w:szCs w:val="20"/>
              </w:rPr>
              <w:t>2</w:t>
            </w:r>
            <w:r w:rsidRPr="005E1F72">
              <w:rPr>
                <w:rFonts w:ascii="GHEA Grapalat" w:hAnsi="GHEA Grapalat" w:cs="Sylfaen"/>
                <w:sz w:val="20"/>
                <w:szCs w:val="20"/>
                <w:lang w:val="hy-AM"/>
              </w:rPr>
              <w:t>4</w:t>
            </w:r>
            <w:r w:rsidRPr="005E1F72">
              <w:rPr>
                <w:rFonts w:ascii="GHEA Grapalat" w:hAnsi="GHEA Grapalat" w:cs="Sylfaen"/>
                <w:sz w:val="20"/>
                <w:szCs w:val="20"/>
              </w:rPr>
              <w:t>.</w:t>
            </w:r>
            <w:r w:rsidRPr="005E1F72">
              <w:rPr>
                <w:rFonts w:ascii="GHEA Grapalat" w:hAnsi="GHEA Grapalat" w:cs="Sylfaen"/>
                <w:sz w:val="20"/>
                <w:szCs w:val="20"/>
                <w:lang w:val="hy-AM"/>
              </w:rPr>
              <w:t>գ</w:t>
            </w:r>
            <w:r w:rsidRPr="005E1F72">
              <w:rPr>
                <w:rFonts w:ascii="GHEA Grapalat" w:hAnsi="GHEA Grapalat" w:cs="Tahoma"/>
                <w:color w:val="000000"/>
                <w:sz w:val="20"/>
                <w:szCs w:val="20"/>
              </w:rPr>
              <w:t xml:space="preserve">                                                 "___"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 xml:space="preserve">20___ </w:t>
            </w:r>
            <w:r w:rsidRPr="005E1F72">
              <w:rPr>
                <w:rFonts w:ascii="GHEA Grapalat" w:hAnsi="GHEA Grapalat" w:cs="Sylfaen"/>
                <w:color w:val="000000"/>
                <w:sz w:val="20"/>
                <w:szCs w:val="20"/>
              </w:rPr>
              <w:t>թ.</w:t>
            </w:r>
            <w:r w:rsidRPr="005E1F72">
              <w:rPr>
                <w:rFonts w:ascii="GHEA Grapalat" w:hAnsi="GHEA Grapalat" w:cs="Sylfaen"/>
                <w:sz w:val="20"/>
                <w:szCs w:val="20"/>
              </w:rPr>
              <w:t xml:space="preserve"> </w:t>
            </w:r>
          </w:p>
          <w:p w14:paraId="58B87354" w14:textId="77777777" w:rsidR="008D2826" w:rsidRPr="005E1F72" w:rsidRDefault="008D2826" w:rsidP="00CD796B">
            <w:pPr>
              <w:rPr>
                <w:rFonts w:ascii="GHEA Grapalat" w:hAnsi="GHEA Grapalat" w:cs="Sylfaen"/>
                <w:sz w:val="20"/>
                <w:szCs w:val="20"/>
              </w:rPr>
            </w:pPr>
          </w:p>
          <w:p w14:paraId="372D4059"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E0A6036" w14:textId="77777777" w:rsidR="008D2826" w:rsidRPr="005E1F72" w:rsidRDefault="008D2826" w:rsidP="00CD796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F19D534"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23.բ.                                                                 Կ.Տ.    </w:t>
            </w:r>
          </w:p>
          <w:p w14:paraId="2D1500B6" w14:textId="77777777" w:rsidR="008D2826" w:rsidRPr="005E1F72" w:rsidRDefault="008D2826" w:rsidP="00CD796B">
            <w:pPr>
              <w:rPr>
                <w:rFonts w:ascii="GHEA Grapalat" w:hAnsi="GHEA Grapalat" w:cs="Sylfaen"/>
                <w:sz w:val="20"/>
                <w:szCs w:val="20"/>
              </w:rPr>
            </w:pPr>
          </w:p>
          <w:p w14:paraId="19C91146" w14:textId="77777777" w:rsidR="008D2826" w:rsidRPr="005E1F72" w:rsidRDefault="008D2826" w:rsidP="00CD796B">
            <w:pPr>
              <w:rPr>
                <w:rFonts w:ascii="GHEA Grapalat" w:hAnsi="GHEA Grapalat" w:cs="Sylfaen"/>
                <w:sz w:val="20"/>
                <w:szCs w:val="20"/>
              </w:rPr>
            </w:pPr>
            <w:r w:rsidRPr="005E1F72">
              <w:rPr>
                <w:rFonts w:ascii="GHEA Grapalat" w:hAnsi="GHEA Grapalat" w:cs="Sylfaen"/>
                <w:sz w:val="20"/>
                <w:szCs w:val="20"/>
              </w:rPr>
              <w:t xml:space="preserve">                     </w:t>
            </w:r>
          </w:p>
          <w:p w14:paraId="51A86506" w14:textId="77777777" w:rsidR="008D2826" w:rsidRPr="005E1F72" w:rsidRDefault="008D2826" w:rsidP="00CD796B">
            <w:pPr>
              <w:rPr>
                <w:rFonts w:ascii="GHEA Grapalat" w:hAnsi="GHEA Grapalat" w:cs="Sylfaen"/>
                <w:color w:val="000000"/>
                <w:sz w:val="20"/>
                <w:szCs w:val="20"/>
              </w:rPr>
            </w:pPr>
            <w:r w:rsidRPr="005E1F72">
              <w:rPr>
                <w:rFonts w:ascii="GHEA Grapalat" w:hAnsi="GHEA Grapalat" w:cs="Sylfaen"/>
                <w:sz w:val="20"/>
                <w:szCs w:val="20"/>
              </w:rPr>
              <w:t>23.</w:t>
            </w:r>
            <w:r w:rsidRPr="005E1F72">
              <w:rPr>
                <w:rFonts w:ascii="GHEA Grapalat" w:hAnsi="GHEA Grapalat" w:cs="Sylfaen"/>
                <w:sz w:val="20"/>
                <w:szCs w:val="20"/>
                <w:lang w:val="hy-AM"/>
              </w:rPr>
              <w:t>գ</w:t>
            </w:r>
            <w:r w:rsidRPr="005E1F72">
              <w:rPr>
                <w:rFonts w:ascii="GHEA Grapalat" w:hAnsi="GHEA Grapalat" w:cs="Sylfaen"/>
                <w:sz w:val="20"/>
                <w:szCs w:val="20"/>
              </w:rPr>
              <w:t xml:space="preserve">.Կատարման ամսաթիվը`           </w:t>
            </w:r>
            <w:r w:rsidRPr="005E1F72">
              <w:rPr>
                <w:rFonts w:ascii="GHEA Grapalat" w:hAnsi="GHEA Grapalat" w:cs="Tahoma"/>
                <w:color w:val="000000"/>
                <w:sz w:val="20"/>
                <w:szCs w:val="20"/>
              </w:rPr>
              <w:t xml:space="preserve">"___" </w:t>
            </w:r>
            <w:r w:rsidRPr="005E1F72">
              <w:rPr>
                <w:rFonts w:ascii="GHEA Grapalat" w:hAnsi="GHEA Grapalat" w:cs="Sylfaen"/>
                <w:color w:val="000000"/>
                <w:sz w:val="20"/>
                <w:szCs w:val="20"/>
              </w:rPr>
              <w:t xml:space="preserve">___ </w:t>
            </w:r>
            <w:r w:rsidRPr="005E1F72">
              <w:rPr>
                <w:rFonts w:ascii="GHEA Grapalat" w:hAnsi="GHEA Grapalat" w:cs="Tahoma"/>
                <w:color w:val="000000"/>
                <w:sz w:val="20"/>
                <w:szCs w:val="20"/>
              </w:rPr>
              <w:t>20___</w:t>
            </w:r>
            <w:r w:rsidRPr="005E1F72">
              <w:rPr>
                <w:rFonts w:ascii="GHEA Grapalat" w:hAnsi="GHEA Grapalat" w:cs="Sylfaen"/>
                <w:color w:val="000000"/>
                <w:sz w:val="20"/>
                <w:szCs w:val="20"/>
              </w:rPr>
              <w:t>թ.</w:t>
            </w:r>
          </w:p>
          <w:p w14:paraId="443872AB" w14:textId="77777777" w:rsidR="008D2826" w:rsidRPr="005E1F72" w:rsidRDefault="008D2826" w:rsidP="00CD796B">
            <w:pPr>
              <w:rPr>
                <w:rFonts w:ascii="GHEA Grapalat" w:hAnsi="GHEA Grapalat" w:cs="Sylfaen"/>
                <w:color w:val="000000"/>
                <w:sz w:val="20"/>
                <w:szCs w:val="20"/>
              </w:rPr>
            </w:pPr>
          </w:p>
          <w:p w14:paraId="4493DBA5" w14:textId="77777777" w:rsidR="008D2826" w:rsidRPr="005E1F72" w:rsidRDefault="008D2826" w:rsidP="00CD796B">
            <w:pPr>
              <w:rPr>
                <w:rFonts w:ascii="GHEA Grapalat" w:hAnsi="GHEA Grapalat" w:cs="Sylfaen"/>
                <w:sz w:val="20"/>
                <w:szCs w:val="20"/>
              </w:rPr>
            </w:pPr>
          </w:p>
          <w:p w14:paraId="775E1464" w14:textId="77777777" w:rsidR="008D2826" w:rsidRPr="005E1F72" w:rsidRDefault="008D2826" w:rsidP="00CD796B">
            <w:pPr>
              <w:jc w:val="right"/>
              <w:rPr>
                <w:rFonts w:ascii="GHEA Grapalat" w:hAnsi="GHEA Grapalat" w:cs="Arial"/>
                <w:sz w:val="20"/>
                <w:szCs w:val="20"/>
              </w:rPr>
            </w:pPr>
          </w:p>
        </w:tc>
      </w:tr>
    </w:tbl>
    <w:p w14:paraId="34D4190C" w14:textId="77777777" w:rsidR="008D2826" w:rsidRPr="0006003D"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47D1C264"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1B58C8"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29E46C"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2CCF11"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106BC2" w14:textId="77777777" w:rsidR="008D2826" w:rsidRPr="0093002B" w:rsidRDefault="008D2826" w:rsidP="008D282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602CE3E" w14:textId="77777777" w:rsidR="008D2826" w:rsidRPr="0093002B" w:rsidRDefault="008D2826" w:rsidP="008D2826">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24AEE60F" w14:textId="77777777" w:rsidR="008D2826" w:rsidRPr="0093002B" w:rsidRDefault="008D2826" w:rsidP="008D2826">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D2826" w:rsidRPr="0093002B" w14:paraId="179FC756" w14:textId="77777777" w:rsidTr="00CD796B">
        <w:tc>
          <w:tcPr>
            <w:tcW w:w="720" w:type="dxa"/>
            <w:tcBorders>
              <w:top w:val="single" w:sz="4" w:space="0" w:color="auto"/>
              <w:left w:val="single" w:sz="4" w:space="0" w:color="auto"/>
              <w:bottom w:val="single" w:sz="4" w:space="0" w:color="auto"/>
              <w:right w:val="single" w:sz="4" w:space="0" w:color="auto"/>
            </w:tcBorders>
          </w:tcPr>
          <w:p w14:paraId="64BC9681"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E6B086"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A0EE077"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Նշված դաշտի/</w:t>
            </w:r>
          </w:p>
          <w:p w14:paraId="27C622A1"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72B3574" w14:textId="77777777" w:rsidR="008D2826" w:rsidRPr="0093002B" w:rsidRDefault="008D2826" w:rsidP="00CD796B">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4FAEA17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755C05"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26582D72"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1FD42B2F"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29896977" w14:textId="77777777" w:rsidR="008D2826" w:rsidRPr="0093002B" w:rsidRDefault="008D2826" w:rsidP="00CD796B">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8D2826" w:rsidRPr="0093002B" w14:paraId="204FC3BF" w14:textId="77777777" w:rsidTr="00CD796B">
        <w:tc>
          <w:tcPr>
            <w:tcW w:w="720" w:type="dxa"/>
            <w:tcBorders>
              <w:top w:val="single" w:sz="4" w:space="0" w:color="auto"/>
              <w:left w:val="single" w:sz="4" w:space="0" w:color="auto"/>
              <w:bottom w:val="single" w:sz="4" w:space="0" w:color="auto"/>
              <w:right w:val="single" w:sz="4" w:space="0" w:color="auto"/>
            </w:tcBorders>
          </w:tcPr>
          <w:p w14:paraId="67AEDE32"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A8F0798"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C232D7C"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C94AAAB"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E641393" w14:textId="77777777" w:rsidR="008D2826" w:rsidRPr="0093002B" w:rsidRDefault="008D2826" w:rsidP="00CD796B">
            <w:pPr>
              <w:jc w:val="center"/>
              <w:rPr>
                <w:rFonts w:ascii="GHEA Grapalat" w:hAnsi="GHEA Grapalat"/>
                <w:b/>
                <w:sz w:val="20"/>
                <w:szCs w:val="20"/>
              </w:rPr>
            </w:pPr>
            <w:r w:rsidRPr="0093002B">
              <w:rPr>
                <w:rFonts w:ascii="GHEA Grapalat" w:hAnsi="GHEA Grapalat"/>
                <w:b/>
                <w:sz w:val="20"/>
                <w:szCs w:val="20"/>
              </w:rPr>
              <w:t>5</w:t>
            </w:r>
          </w:p>
        </w:tc>
      </w:tr>
      <w:tr w:rsidR="008D2826" w:rsidRPr="0093002B" w14:paraId="3DABCCE7" w14:textId="77777777" w:rsidTr="00CD796B">
        <w:tc>
          <w:tcPr>
            <w:tcW w:w="720" w:type="dxa"/>
            <w:tcBorders>
              <w:top w:val="single" w:sz="4" w:space="0" w:color="auto"/>
              <w:left w:val="single" w:sz="4" w:space="0" w:color="auto"/>
              <w:bottom w:val="single" w:sz="4" w:space="0" w:color="auto"/>
              <w:right w:val="single" w:sz="4" w:space="0" w:color="auto"/>
            </w:tcBorders>
          </w:tcPr>
          <w:p w14:paraId="2F154BF5"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5F0FBA1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63C8A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15412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E72301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8D2826" w:rsidRPr="0093002B" w14:paraId="4DFF6801" w14:textId="77777777" w:rsidTr="00CD796B">
        <w:tc>
          <w:tcPr>
            <w:tcW w:w="720" w:type="dxa"/>
            <w:tcBorders>
              <w:top w:val="single" w:sz="4" w:space="0" w:color="auto"/>
              <w:left w:val="single" w:sz="4" w:space="0" w:color="auto"/>
              <w:bottom w:val="single" w:sz="4" w:space="0" w:color="auto"/>
              <w:right w:val="single" w:sz="4" w:space="0" w:color="auto"/>
            </w:tcBorders>
          </w:tcPr>
          <w:p w14:paraId="02E09F00" w14:textId="77777777" w:rsidR="008D2826" w:rsidRPr="0093002B" w:rsidRDefault="008D2826">
            <w:pPr>
              <w:pStyle w:val="ListParagraph"/>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E4077BF"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A3ED5C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9CC3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410A7B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8D2826" w:rsidRPr="0093002B" w14:paraId="28503D54" w14:textId="77777777" w:rsidTr="00CD796B">
        <w:tc>
          <w:tcPr>
            <w:tcW w:w="720" w:type="dxa"/>
            <w:tcBorders>
              <w:top w:val="single" w:sz="4" w:space="0" w:color="auto"/>
              <w:left w:val="single" w:sz="4" w:space="0" w:color="auto"/>
              <w:bottom w:val="single" w:sz="4" w:space="0" w:color="auto"/>
              <w:right w:val="single" w:sz="4" w:space="0" w:color="auto"/>
            </w:tcBorders>
          </w:tcPr>
          <w:p w14:paraId="5A45DB9C" w14:textId="77777777" w:rsidR="008D2826" w:rsidRPr="0093002B" w:rsidRDefault="008D2826">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506C311" w14:textId="77777777" w:rsidR="008D2826" w:rsidRPr="0093002B" w:rsidRDefault="008D2826" w:rsidP="00CD796B">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F76436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03E92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1C1391B9" w14:textId="77777777" w:rsidR="008D2826" w:rsidRPr="0093002B" w:rsidRDefault="008D2826" w:rsidP="00CD796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5CA2DEA" w14:textId="77777777" w:rsidR="008D2826" w:rsidRPr="0093002B" w:rsidRDefault="008D2826" w:rsidP="00CD796B">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8D2826" w:rsidRPr="0093002B" w14:paraId="18A1F0E6" w14:textId="77777777" w:rsidTr="00CD796B">
        <w:tc>
          <w:tcPr>
            <w:tcW w:w="720" w:type="dxa"/>
            <w:tcBorders>
              <w:top w:val="single" w:sz="4" w:space="0" w:color="auto"/>
              <w:left w:val="single" w:sz="4" w:space="0" w:color="auto"/>
              <w:bottom w:val="single" w:sz="4" w:space="0" w:color="auto"/>
              <w:right w:val="single" w:sz="4" w:space="0" w:color="auto"/>
            </w:tcBorders>
          </w:tcPr>
          <w:p w14:paraId="294D98C2" w14:textId="77777777" w:rsidR="008D2826" w:rsidRPr="0093002B" w:rsidRDefault="008D2826">
            <w:pPr>
              <w:pStyle w:val="ListParagraph"/>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0EA0AC4" w14:textId="77777777" w:rsidR="008D2826" w:rsidRPr="0093002B" w:rsidRDefault="008D2826" w:rsidP="00CD796B">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DABD53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1ED0C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3D3B640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A79AB00" w14:textId="77777777" w:rsidR="008D2826" w:rsidRPr="0093002B" w:rsidRDefault="008D2826" w:rsidP="00CD796B">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2F7B48A7" w14:textId="77777777" w:rsidTr="00CD796B">
        <w:tc>
          <w:tcPr>
            <w:tcW w:w="720" w:type="dxa"/>
            <w:tcBorders>
              <w:top w:val="single" w:sz="4" w:space="0" w:color="auto"/>
              <w:left w:val="single" w:sz="4" w:space="0" w:color="auto"/>
              <w:bottom w:val="single" w:sz="4" w:space="0" w:color="auto"/>
              <w:right w:val="single" w:sz="4" w:space="0" w:color="auto"/>
            </w:tcBorders>
          </w:tcPr>
          <w:p w14:paraId="17A36F7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3F8D0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B5ADA4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75CA4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CDD43B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5C6F1806" w14:textId="77777777" w:rsidTr="00CD796B">
        <w:tc>
          <w:tcPr>
            <w:tcW w:w="720" w:type="dxa"/>
            <w:tcBorders>
              <w:top w:val="single" w:sz="4" w:space="0" w:color="auto"/>
              <w:left w:val="single" w:sz="4" w:space="0" w:color="auto"/>
              <w:bottom w:val="single" w:sz="4" w:space="0" w:color="auto"/>
              <w:right w:val="single" w:sz="4" w:space="0" w:color="auto"/>
            </w:tcBorders>
          </w:tcPr>
          <w:p w14:paraId="279EF69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6733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A3B591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D515A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46AD7DA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08B9D6B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1CCD8CDB" w14:textId="77777777" w:rsidTr="00CD796B">
        <w:tc>
          <w:tcPr>
            <w:tcW w:w="720" w:type="dxa"/>
            <w:tcBorders>
              <w:top w:val="single" w:sz="4" w:space="0" w:color="auto"/>
              <w:left w:val="single" w:sz="4" w:space="0" w:color="auto"/>
              <w:bottom w:val="single" w:sz="4" w:space="0" w:color="auto"/>
              <w:right w:val="single" w:sz="4" w:space="0" w:color="auto"/>
            </w:tcBorders>
          </w:tcPr>
          <w:p w14:paraId="2CF98D7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7CB4447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AB4C68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3115C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1A1CC93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D5EE6E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15EF68AE" w14:textId="77777777" w:rsidTr="00CD796B">
        <w:tc>
          <w:tcPr>
            <w:tcW w:w="720" w:type="dxa"/>
            <w:tcBorders>
              <w:top w:val="single" w:sz="4" w:space="0" w:color="auto"/>
              <w:left w:val="single" w:sz="4" w:space="0" w:color="auto"/>
              <w:bottom w:val="single" w:sz="4" w:space="0" w:color="auto"/>
              <w:right w:val="single" w:sz="4" w:space="0" w:color="auto"/>
            </w:tcBorders>
          </w:tcPr>
          <w:p w14:paraId="14A16B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FB8151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40CC5F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13E66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2B79F9E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1758EA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93002B" w14:paraId="1DA42194" w14:textId="77777777" w:rsidTr="00CD796B">
        <w:tc>
          <w:tcPr>
            <w:tcW w:w="720" w:type="dxa"/>
            <w:tcBorders>
              <w:top w:val="single" w:sz="4" w:space="0" w:color="auto"/>
              <w:left w:val="single" w:sz="4" w:space="0" w:color="auto"/>
              <w:bottom w:val="single" w:sz="4" w:space="0" w:color="auto"/>
              <w:right w:val="single" w:sz="4" w:space="0" w:color="auto"/>
            </w:tcBorders>
          </w:tcPr>
          <w:p w14:paraId="1C8F88E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9847D1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ABEE7A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C8E39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1DD07C2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2381C5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8D2826" w:rsidRPr="0093002B" w14:paraId="58FB1726" w14:textId="77777777" w:rsidTr="00CD796B">
        <w:tc>
          <w:tcPr>
            <w:tcW w:w="720" w:type="dxa"/>
            <w:tcBorders>
              <w:top w:val="single" w:sz="4" w:space="0" w:color="auto"/>
              <w:left w:val="single" w:sz="4" w:space="0" w:color="auto"/>
              <w:bottom w:val="single" w:sz="4" w:space="0" w:color="auto"/>
              <w:right w:val="single" w:sz="4" w:space="0" w:color="auto"/>
            </w:tcBorders>
          </w:tcPr>
          <w:p w14:paraId="3CA8FA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9A9F0E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478C69E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C7601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2BBD38E7"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53CCFC3"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8D2826" w:rsidRPr="0093002B" w14:paraId="2D93F137" w14:textId="77777777" w:rsidTr="00CD796B">
        <w:tc>
          <w:tcPr>
            <w:tcW w:w="720" w:type="dxa"/>
            <w:tcBorders>
              <w:top w:val="single" w:sz="4" w:space="0" w:color="auto"/>
              <w:left w:val="single" w:sz="4" w:space="0" w:color="auto"/>
              <w:bottom w:val="single" w:sz="4" w:space="0" w:color="auto"/>
              <w:right w:val="single" w:sz="4" w:space="0" w:color="auto"/>
            </w:tcBorders>
          </w:tcPr>
          <w:p w14:paraId="33B3E63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792DA6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7D0FA1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16C39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2F5AF25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F0FD61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8D2826" w:rsidRPr="0093002B" w14:paraId="69ACE3E9" w14:textId="77777777" w:rsidTr="00CD796B">
        <w:tc>
          <w:tcPr>
            <w:tcW w:w="720" w:type="dxa"/>
            <w:tcBorders>
              <w:top w:val="single" w:sz="4" w:space="0" w:color="auto"/>
              <w:left w:val="single" w:sz="4" w:space="0" w:color="auto"/>
              <w:bottom w:val="single" w:sz="4" w:space="0" w:color="auto"/>
              <w:right w:val="single" w:sz="4" w:space="0" w:color="auto"/>
            </w:tcBorders>
          </w:tcPr>
          <w:p w14:paraId="1F9996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623B562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964A63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48EDC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9D70A2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8D2826" w:rsidRPr="0093002B" w14:paraId="317A2A9C" w14:textId="77777777" w:rsidTr="00CD796B">
        <w:tc>
          <w:tcPr>
            <w:tcW w:w="720" w:type="dxa"/>
            <w:tcBorders>
              <w:top w:val="single" w:sz="4" w:space="0" w:color="auto"/>
              <w:left w:val="single" w:sz="4" w:space="0" w:color="auto"/>
              <w:bottom w:val="single" w:sz="4" w:space="0" w:color="auto"/>
              <w:right w:val="single" w:sz="4" w:space="0" w:color="auto"/>
            </w:tcBorders>
          </w:tcPr>
          <w:p w14:paraId="28B063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F4300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FE2C04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F8225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024936D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8F55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8D2826" w:rsidRPr="0093002B" w14:paraId="21C7E672" w14:textId="77777777" w:rsidTr="00CD796B">
        <w:tc>
          <w:tcPr>
            <w:tcW w:w="720" w:type="dxa"/>
            <w:tcBorders>
              <w:top w:val="single" w:sz="4" w:space="0" w:color="auto"/>
              <w:left w:val="single" w:sz="4" w:space="0" w:color="auto"/>
              <w:bottom w:val="single" w:sz="4" w:space="0" w:color="auto"/>
              <w:right w:val="single" w:sz="4" w:space="0" w:color="auto"/>
            </w:tcBorders>
          </w:tcPr>
          <w:p w14:paraId="36C17F2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8371AB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50980E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A2F94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2F411C9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FF1940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8D2826" w:rsidRPr="00550CFA" w14:paraId="31DB0388" w14:textId="77777777" w:rsidTr="00CD796B">
        <w:tc>
          <w:tcPr>
            <w:tcW w:w="720" w:type="dxa"/>
            <w:tcBorders>
              <w:top w:val="single" w:sz="4" w:space="0" w:color="auto"/>
              <w:left w:val="single" w:sz="4" w:space="0" w:color="auto"/>
              <w:bottom w:val="single" w:sz="4" w:space="0" w:color="auto"/>
              <w:right w:val="single" w:sz="4" w:space="0" w:color="auto"/>
            </w:tcBorders>
          </w:tcPr>
          <w:p w14:paraId="0CE0757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A0705B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A73DD4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FCE0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2548396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ECE77E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8D2826" w:rsidRPr="0093002B" w14:paraId="5826F759" w14:textId="77777777" w:rsidTr="00CD796B">
        <w:tc>
          <w:tcPr>
            <w:tcW w:w="720" w:type="dxa"/>
            <w:tcBorders>
              <w:top w:val="single" w:sz="4" w:space="0" w:color="auto"/>
              <w:left w:val="single" w:sz="4" w:space="0" w:color="auto"/>
              <w:bottom w:val="single" w:sz="4" w:space="0" w:color="auto"/>
              <w:right w:val="single" w:sz="4" w:space="0" w:color="auto"/>
            </w:tcBorders>
          </w:tcPr>
          <w:p w14:paraId="3A2342BC"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5C4075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C5A03F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457350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099679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8D2826" w:rsidRPr="00550CFA" w14:paraId="7EFB6B4C" w14:textId="77777777" w:rsidTr="00CD796B">
        <w:tc>
          <w:tcPr>
            <w:tcW w:w="720" w:type="dxa"/>
            <w:tcBorders>
              <w:top w:val="single" w:sz="4" w:space="0" w:color="auto"/>
              <w:left w:val="single" w:sz="4" w:space="0" w:color="auto"/>
              <w:bottom w:val="single" w:sz="4" w:space="0" w:color="auto"/>
              <w:right w:val="single" w:sz="4" w:space="0" w:color="auto"/>
            </w:tcBorders>
          </w:tcPr>
          <w:p w14:paraId="69EBEAB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A98896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8DD331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FD523F"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r w:rsidRPr="0093002B">
              <w:rPr>
                <w:rFonts w:ascii="GHEA Grapalat" w:hAnsi="GHEA Grapalat"/>
                <w:sz w:val="20"/>
                <w:szCs w:val="20"/>
                <w:lang w:val="hy-AM"/>
              </w:rPr>
              <w:t>պայմանագրի կատարման ապահովման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7948F567"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8D2826" w:rsidRPr="0093002B" w14:paraId="19DEC8E4" w14:textId="77777777" w:rsidTr="00CD796B">
        <w:tc>
          <w:tcPr>
            <w:tcW w:w="720" w:type="dxa"/>
            <w:tcBorders>
              <w:top w:val="single" w:sz="4" w:space="0" w:color="auto"/>
              <w:left w:val="single" w:sz="4" w:space="0" w:color="auto"/>
              <w:bottom w:val="single" w:sz="4" w:space="0" w:color="auto"/>
              <w:right w:val="single" w:sz="4" w:space="0" w:color="auto"/>
            </w:tcBorders>
          </w:tcPr>
          <w:p w14:paraId="0E503E9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77EFE8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DF8482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F5E83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6CD9BE0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 ընթացակարգի 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85CC42C"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8D2826" w:rsidRPr="00550CFA" w14:paraId="1DDD93AC" w14:textId="77777777" w:rsidTr="00CD796B">
        <w:tc>
          <w:tcPr>
            <w:tcW w:w="720" w:type="dxa"/>
            <w:tcBorders>
              <w:top w:val="single" w:sz="4" w:space="0" w:color="auto"/>
              <w:left w:val="single" w:sz="4" w:space="0" w:color="auto"/>
              <w:bottom w:val="single" w:sz="4" w:space="0" w:color="auto"/>
              <w:right w:val="single" w:sz="4" w:space="0" w:color="auto"/>
            </w:tcBorders>
          </w:tcPr>
          <w:p w14:paraId="12CDA4E1" w14:textId="77777777" w:rsidR="008D2826" w:rsidRPr="0093002B" w:rsidDel="0010680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63AFB3D" w14:textId="77777777" w:rsidR="008D2826" w:rsidRPr="0093002B" w:rsidRDefault="008D2826" w:rsidP="00CD796B">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FC5598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079DED"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7C4274CC" w14:textId="77777777" w:rsidR="008D2826" w:rsidRPr="0093002B" w:rsidRDefault="008D2826" w:rsidP="00CD796B">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1C879EF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9E91529"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8D2826" w:rsidRPr="0093002B" w14:paraId="24015E82" w14:textId="77777777" w:rsidTr="00CD796B">
        <w:tc>
          <w:tcPr>
            <w:tcW w:w="720" w:type="dxa"/>
            <w:tcBorders>
              <w:top w:val="single" w:sz="4" w:space="0" w:color="auto"/>
              <w:left w:val="single" w:sz="4" w:space="0" w:color="auto"/>
              <w:bottom w:val="single" w:sz="4" w:space="0" w:color="auto"/>
              <w:right w:val="single" w:sz="4" w:space="0" w:color="auto"/>
            </w:tcBorders>
          </w:tcPr>
          <w:p w14:paraId="5876F5CA"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6C02B1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541C9A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E0E8C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0A4ED24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0CE5488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31D3ED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8D2826" w:rsidRPr="00550CFA" w14:paraId="3053AD5F" w14:textId="77777777" w:rsidTr="00CD796B">
        <w:tc>
          <w:tcPr>
            <w:tcW w:w="720" w:type="dxa"/>
            <w:tcBorders>
              <w:top w:val="single" w:sz="4" w:space="0" w:color="auto"/>
              <w:left w:val="single" w:sz="4" w:space="0" w:color="auto"/>
              <w:bottom w:val="single" w:sz="4" w:space="0" w:color="auto"/>
              <w:right w:val="single" w:sz="4" w:space="0" w:color="auto"/>
            </w:tcBorders>
          </w:tcPr>
          <w:p w14:paraId="639359D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6EBA62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9517CA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28211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4C8AEE1C"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8DD9832" w14:textId="77777777" w:rsidR="008D2826" w:rsidRPr="0093002B" w:rsidRDefault="008D2826" w:rsidP="00CD796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824587B"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656347D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2CC8D9AE" w14:textId="77777777" w:rsidR="008D2826" w:rsidRPr="0093002B" w:rsidRDefault="008D2826" w:rsidP="00CD796B">
            <w:pPr>
              <w:jc w:val="center"/>
              <w:rPr>
                <w:rFonts w:ascii="GHEA Grapalat" w:hAnsi="GHEA Grapalat"/>
                <w:sz w:val="20"/>
                <w:szCs w:val="20"/>
                <w:lang w:val="hy-AM"/>
              </w:rPr>
            </w:pPr>
          </w:p>
        </w:tc>
      </w:tr>
      <w:tr w:rsidR="008D2826" w:rsidRPr="00550CFA" w14:paraId="43D00666"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152EE217"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42A45842"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5DAB5E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80C47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պարտադիր` </w:t>
            </w:r>
          </w:p>
          <w:p w14:paraId="40FE04DD"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C0D60E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584AACB2"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8D2826" w:rsidRPr="0093002B" w14:paraId="31BBBAE2" w14:textId="77777777" w:rsidTr="00CD796B">
        <w:tc>
          <w:tcPr>
            <w:tcW w:w="720" w:type="dxa"/>
            <w:tcBorders>
              <w:top w:val="single" w:sz="4" w:space="0" w:color="auto"/>
              <w:left w:val="single" w:sz="4" w:space="0" w:color="auto"/>
              <w:bottom w:val="single" w:sz="4" w:space="0" w:color="auto"/>
              <w:right w:val="single" w:sz="4" w:space="0" w:color="auto"/>
            </w:tcBorders>
          </w:tcPr>
          <w:p w14:paraId="1E9259D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8C437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3055AA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74003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103899A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66AFEB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8D2826" w:rsidRPr="0093002B" w14:paraId="1A94E7A1"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09FD2D3F" w14:textId="77777777" w:rsidR="008D2826" w:rsidRPr="0093002B" w:rsidRDefault="008D2826" w:rsidP="00CD796B">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0BD85C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C11BFA"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5AF7A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պարտադիր` </w:t>
            </w:r>
          </w:p>
          <w:p w14:paraId="14DB6D2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0F64BF4"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43CC95A0"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8D2826" w:rsidRPr="0093002B" w14:paraId="47A0AC3F" w14:textId="77777777" w:rsidTr="00CD796B">
        <w:tc>
          <w:tcPr>
            <w:tcW w:w="720" w:type="dxa"/>
            <w:tcBorders>
              <w:top w:val="single" w:sz="4" w:space="0" w:color="auto"/>
              <w:left w:val="single" w:sz="4" w:space="0" w:color="auto"/>
              <w:bottom w:val="single" w:sz="4" w:space="0" w:color="auto"/>
              <w:right w:val="single" w:sz="4" w:space="0" w:color="auto"/>
            </w:tcBorders>
          </w:tcPr>
          <w:p w14:paraId="5D86D06C"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F69D4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AFC385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09EDA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3CEF9C6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F4FE8BE" w14:textId="77777777" w:rsidR="008D2826" w:rsidRPr="0093002B" w:rsidRDefault="008D2826" w:rsidP="00CD796B">
            <w:pPr>
              <w:jc w:val="center"/>
              <w:rPr>
                <w:rFonts w:ascii="GHEA Grapalat" w:hAnsi="GHEA Grapalat"/>
                <w:sz w:val="20"/>
                <w:szCs w:val="20"/>
              </w:rPr>
            </w:pPr>
          </w:p>
        </w:tc>
      </w:tr>
      <w:tr w:rsidR="008D2826" w:rsidRPr="0093002B" w14:paraId="2D88F245" w14:textId="77777777" w:rsidTr="00CD796B">
        <w:tc>
          <w:tcPr>
            <w:tcW w:w="720" w:type="dxa"/>
            <w:tcBorders>
              <w:top w:val="single" w:sz="4" w:space="0" w:color="auto"/>
              <w:left w:val="single" w:sz="4" w:space="0" w:color="auto"/>
              <w:bottom w:val="single" w:sz="4" w:space="0" w:color="auto"/>
              <w:right w:val="single" w:sz="4" w:space="0" w:color="auto"/>
            </w:tcBorders>
            <w:vAlign w:val="center"/>
          </w:tcPr>
          <w:p w14:paraId="79FCC3F3" w14:textId="77777777" w:rsidR="008D2826" w:rsidRPr="0093002B" w:rsidRDefault="008D2826" w:rsidP="00CD796B">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F64406"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29C990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7B5A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08F18BA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58795C2" w14:textId="77777777" w:rsidR="008D2826" w:rsidRPr="0093002B" w:rsidRDefault="008D2826" w:rsidP="00CD796B">
            <w:pPr>
              <w:jc w:val="center"/>
              <w:rPr>
                <w:rFonts w:ascii="GHEA Grapalat" w:hAnsi="GHEA Grapalat"/>
                <w:sz w:val="20"/>
                <w:szCs w:val="20"/>
              </w:rPr>
            </w:pPr>
          </w:p>
        </w:tc>
      </w:tr>
      <w:tr w:rsidR="008D2826" w:rsidRPr="0093002B" w14:paraId="063C3E98" w14:textId="77777777" w:rsidTr="00CD796B">
        <w:tc>
          <w:tcPr>
            <w:tcW w:w="720" w:type="dxa"/>
            <w:tcBorders>
              <w:top w:val="single" w:sz="4" w:space="0" w:color="auto"/>
              <w:left w:val="single" w:sz="4" w:space="0" w:color="auto"/>
              <w:bottom w:val="single" w:sz="4" w:space="0" w:color="auto"/>
              <w:right w:val="single" w:sz="4" w:space="0" w:color="auto"/>
            </w:tcBorders>
          </w:tcPr>
          <w:p w14:paraId="79C2FCC8"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8687BF1" w14:textId="77777777" w:rsidR="008D2826" w:rsidRPr="0093002B" w:rsidRDefault="008D2826" w:rsidP="00CD796B">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B67ACF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6410A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p w14:paraId="30DE6BEB"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FDEED23" w14:textId="77777777" w:rsidR="008D2826" w:rsidRPr="0093002B" w:rsidRDefault="008D2826" w:rsidP="00CD796B">
            <w:pPr>
              <w:jc w:val="center"/>
              <w:rPr>
                <w:rFonts w:ascii="GHEA Grapalat" w:hAnsi="GHEA Grapalat"/>
                <w:sz w:val="20"/>
                <w:szCs w:val="20"/>
              </w:rPr>
            </w:pPr>
          </w:p>
        </w:tc>
      </w:tr>
      <w:tr w:rsidR="008D2826" w:rsidRPr="0093002B" w14:paraId="79D298AC" w14:textId="77777777" w:rsidTr="00CD796B">
        <w:tc>
          <w:tcPr>
            <w:tcW w:w="720" w:type="dxa"/>
            <w:tcBorders>
              <w:top w:val="single" w:sz="4" w:space="0" w:color="auto"/>
              <w:left w:val="single" w:sz="4" w:space="0" w:color="auto"/>
              <w:bottom w:val="single" w:sz="4" w:space="0" w:color="auto"/>
              <w:right w:val="single" w:sz="4" w:space="0" w:color="auto"/>
            </w:tcBorders>
          </w:tcPr>
          <w:p w14:paraId="503A0FC1"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7B445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9F9A6A8"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7B47D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ոչ պարտադիր</w:t>
            </w:r>
          </w:p>
          <w:p w14:paraId="497F9730"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ED7D9FD" w14:textId="77777777" w:rsidR="008D2826" w:rsidRPr="0093002B" w:rsidRDefault="008D2826" w:rsidP="00CD796B">
            <w:pPr>
              <w:jc w:val="center"/>
              <w:rPr>
                <w:rFonts w:ascii="GHEA Grapalat" w:hAnsi="GHEA Grapalat"/>
                <w:sz w:val="20"/>
                <w:szCs w:val="20"/>
              </w:rPr>
            </w:pPr>
          </w:p>
        </w:tc>
      </w:tr>
      <w:tr w:rsidR="008D2826" w:rsidRPr="0093002B" w14:paraId="72B08B23" w14:textId="77777777" w:rsidTr="00CD796B">
        <w:tc>
          <w:tcPr>
            <w:tcW w:w="720" w:type="dxa"/>
            <w:tcBorders>
              <w:top w:val="single" w:sz="4" w:space="0" w:color="auto"/>
              <w:left w:val="single" w:sz="4" w:space="0" w:color="auto"/>
              <w:bottom w:val="single" w:sz="4" w:space="0" w:color="auto"/>
              <w:right w:val="single" w:sz="4" w:space="0" w:color="auto"/>
            </w:tcBorders>
          </w:tcPr>
          <w:p w14:paraId="1F37EF8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FEDD1CF"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196C705"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5DD5F9"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1AE66C0E"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4CC0A37" w14:textId="77777777" w:rsidR="008D2826" w:rsidRPr="0093002B" w:rsidRDefault="008D2826" w:rsidP="00CD796B">
            <w:pPr>
              <w:jc w:val="center"/>
              <w:rPr>
                <w:rFonts w:ascii="GHEA Grapalat" w:hAnsi="GHEA Grapalat"/>
                <w:sz w:val="20"/>
                <w:szCs w:val="20"/>
              </w:rPr>
            </w:pPr>
          </w:p>
        </w:tc>
      </w:tr>
      <w:tr w:rsidR="008D2826" w:rsidRPr="0093002B" w14:paraId="7AAB60AF" w14:textId="77777777" w:rsidTr="00CD796B">
        <w:tc>
          <w:tcPr>
            <w:tcW w:w="720" w:type="dxa"/>
            <w:tcBorders>
              <w:top w:val="single" w:sz="4" w:space="0" w:color="auto"/>
              <w:left w:val="single" w:sz="4" w:space="0" w:color="auto"/>
              <w:bottom w:val="single" w:sz="4" w:space="0" w:color="auto"/>
              <w:right w:val="single" w:sz="4" w:space="0" w:color="auto"/>
            </w:tcBorders>
          </w:tcPr>
          <w:p w14:paraId="79D6AF87"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C18CAF3"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E2E9E5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D7CAC04"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32E01BCD" w14:textId="77777777" w:rsidR="008D2826" w:rsidRPr="0093002B" w:rsidRDefault="008D2826" w:rsidP="00CD796B">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97552C" w14:textId="77777777" w:rsidR="008D2826" w:rsidRPr="0093002B" w:rsidRDefault="008D2826" w:rsidP="00CD796B">
            <w:pPr>
              <w:jc w:val="center"/>
              <w:rPr>
                <w:rFonts w:ascii="GHEA Grapalat" w:hAnsi="GHEA Grapalat"/>
                <w:sz w:val="20"/>
                <w:szCs w:val="20"/>
              </w:rPr>
            </w:pPr>
          </w:p>
        </w:tc>
      </w:tr>
    </w:tbl>
    <w:p w14:paraId="425FFD92" w14:textId="6DA19AAE" w:rsidR="00F5285F" w:rsidRPr="008D2826" w:rsidRDefault="00F5285F" w:rsidP="003A7CCB">
      <w:pPr>
        <w:pStyle w:val="BodyTextIndent3"/>
        <w:spacing w:line="240" w:lineRule="auto"/>
        <w:jc w:val="right"/>
      </w:pPr>
    </w:p>
    <w:p w14:paraId="445070E4" w14:textId="77777777" w:rsidR="008D2826" w:rsidRDefault="008D2826" w:rsidP="003A7CCB">
      <w:pPr>
        <w:pStyle w:val="BodyTextIndent3"/>
        <w:spacing w:line="240" w:lineRule="auto"/>
        <w:jc w:val="right"/>
        <w:rPr>
          <w:rFonts w:ascii="GHEA Grapalat" w:hAnsi="GHEA Grapalat" w:cs="Sylfaen"/>
          <w:b/>
          <w:lang w:val="hy-AM"/>
        </w:rPr>
      </w:pPr>
    </w:p>
    <w:p w14:paraId="0ACD7FC1" w14:textId="77777777" w:rsidR="008D2826" w:rsidRDefault="008D2826" w:rsidP="003A7CCB">
      <w:pPr>
        <w:pStyle w:val="BodyTextIndent3"/>
        <w:spacing w:line="240" w:lineRule="auto"/>
        <w:jc w:val="right"/>
        <w:rPr>
          <w:rFonts w:ascii="GHEA Grapalat" w:hAnsi="GHEA Grapalat" w:cs="Sylfaen"/>
          <w:b/>
          <w:lang w:val="hy-AM"/>
        </w:rPr>
      </w:pPr>
    </w:p>
    <w:p w14:paraId="1B763B54" w14:textId="77777777" w:rsidR="008D2826" w:rsidRDefault="008D2826" w:rsidP="003A7CCB">
      <w:pPr>
        <w:pStyle w:val="BodyTextIndent3"/>
        <w:spacing w:line="240" w:lineRule="auto"/>
        <w:jc w:val="right"/>
        <w:rPr>
          <w:rFonts w:ascii="GHEA Grapalat" w:hAnsi="GHEA Grapalat" w:cs="Sylfaen"/>
          <w:b/>
          <w:lang w:val="hy-AM"/>
        </w:rPr>
      </w:pPr>
    </w:p>
    <w:p w14:paraId="16A3AB85" w14:textId="77777777" w:rsidR="008D2826" w:rsidRDefault="008D2826" w:rsidP="003A7CCB">
      <w:pPr>
        <w:pStyle w:val="BodyTextIndent3"/>
        <w:spacing w:line="240" w:lineRule="auto"/>
        <w:jc w:val="right"/>
        <w:rPr>
          <w:rFonts w:ascii="GHEA Grapalat" w:hAnsi="GHEA Grapalat" w:cs="Sylfaen"/>
          <w:b/>
          <w:lang w:val="hy-AM"/>
        </w:rPr>
      </w:pPr>
    </w:p>
    <w:p w14:paraId="011BC15C" w14:textId="77777777" w:rsidR="008D2826" w:rsidRDefault="008D2826" w:rsidP="003A7CCB">
      <w:pPr>
        <w:pStyle w:val="BodyTextIndent3"/>
        <w:spacing w:line="240" w:lineRule="auto"/>
        <w:jc w:val="right"/>
        <w:rPr>
          <w:rFonts w:ascii="GHEA Grapalat" w:hAnsi="GHEA Grapalat" w:cs="Sylfaen"/>
          <w:b/>
          <w:lang w:val="hy-AM"/>
        </w:rPr>
      </w:pPr>
    </w:p>
    <w:p w14:paraId="3BA39391" w14:textId="77777777" w:rsidR="008D2826" w:rsidRDefault="008D2826" w:rsidP="003A7CCB">
      <w:pPr>
        <w:pStyle w:val="BodyTextIndent3"/>
        <w:spacing w:line="240" w:lineRule="auto"/>
        <w:jc w:val="right"/>
        <w:rPr>
          <w:rFonts w:ascii="GHEA Grapalat" w:hAnsi="GHEA Grapalat" w:cs="Sylfaen"/>
          <w:b/>
          <w:lang w:val="hy-AM"/>
        </w:rPr>
      </w:pPr>
    </w:p>
    <w:p w14:paraId="5CB077BF" w14:textId="77777777" w:rsidR="008D2826" w:rsidRDefault="008D2826" w:rsidP="003A7CCB">
      <w:pPr>
        <w:pStyle w:val="BodyTextIndent3"/>
        <w:spacing w:line="240" w:lineRule="auto"/>
        <w:jc w:val="right"/>
        <w:rPr>
          <w:rFonts w:ascii="GHEA Grapalat" w:hAnsi="GHEA Grapalat" w:cs="Sylfaen"/>
          <w:b/>
          <w:lang w:val="hy-AM"/>
        </w:rPr>
      </w:pPr>
    </w:p>
    <w:p w14:paraId="79AA198C" w14:textId="77777777" w:rsidR="008D2826" w:rsidRDefault="008D2826" w:rsidP="003A7CCB">
      <w:pPr>
        <w:pStyle w:val="BodyTextIndent3"/>
        <w:spacing w:line="240" w:lineRule="auto"/>
        <w:jc w:val="right"/>
        <w:rPr>
          <w:rFonts w:ascii="GHEA Grapalat" w:hAnsi="GHEA Grapalat" w:cs="Sylfaen"/>
          <w:b/>
          <w:lang w:val="hy-AM"/>
        </w:rPr>
      </w:pPr>
    </w:p>
    <w:p w14:paraId="43DA057D" w14:textId="77777777" w:rsidR="008D2826" w:rsidRDefault="008D2826" w:rsidP="003A7CCB">
      <w:pPr>
        <w:pStyle w:val="BodyTextIndent3"/>
        <w:spacing w:line="240" w:lineRule="auto"/>
        <w:jc w:val="right"/>
        <w:rPr>
          <w:rFonts w:ascii="GHEA Grapalat" w:hAnsi="GHEA Grapalat" w:cs="Sylfaen"/>
          <w:b/>
          <w:lang w:val="hy-AM"/>
        </w:rPr>
      </w:pPr>
    </w:p>
    <w:p w14:paraId="1F24790D" w14:textId="77777777" w:rsidR="008D2826" w:rsidRDefault="008D2826" w:rsidP="003A7CCB">
      <w:pPr>
        <w:pStyle w:val="BodyTextIndent3"/>
        <w:spacing w:line="240" w:lineRule="auto"/>
        <w:jc w:val="right"/>
        <w:rPr>
          <w:rFonts w:ascii="GHEA Grapalat" w:hAnsi="GHEA Grapalat" w:cs="Sylfaen"/>
          <w:b/>
          <w:lang w:val="hy-AM"/>
        </w:rPr>
      </w:pPr>
    </w:p>
    <w:p w14:paraId="450299B0" w14:textId="77777777" w:rsidR="008D2826" w:rsidRDefault="008D2826" w:rsidP="003A7CCB">
      <w:pPr>
        <w:pStyle w:val="BodyTextIndent3"/>
        <w:spacing w:line="240" w:lineRule="auto"/>
        <w:jc w:val="right"/>
        <w:rPr>
          <w:rFonts w:ascii="GHEA Grapalat" w:hAnsi="GHEA Grapalat" w:cs="Sylfaen"/>
          <w:b/>
          <w:lang w:val="hy-AM"/>
        </w:rPr>
      </w:pPr>
    </w:p>
    <w:p w14:paraId="0E54FDA5" w14:textId="77777777" w:rsidR="008D2826" w:rsidRDefault="008D2826" w:rsidP="003A7CCB">
      <w:pPr>
        <w:pStyle w:val="BodyTextIndent3"/>
        <w:spacing w:line="240" w:lineRule="auto"/>
        <w:jc w:val="right"/>
        <w:rPr>
          <w:rFonts w:ascii="GHEA Grapalat" w:hAnsi="GHEA Grapalat" w:cs="Sylfaen"/>
          <w:b/>
          <w:lang w:val="hy-AM"/>
        </w:rPr>
      </w:pPr>
    </w:p>
    <w:p w14:paraId="4B1059E4" w14:textId="4B1CBA56" w:rsidR="008D2826" w:rsidRDefault="008D2826" w:rsidP="003A7CCB">
      <w:pPr>
        <w:pStyle w:val="BodyTextIndent3"/>
        <w:spacing w:line="240" w:lineRule="auto"/>
        <w:jc w:val="right"/>
        <w:rPr>
          <w:rFonts w:ascii="GHEA Grapalat" w:hAnsi="GHEA Grapalat" w:cs="Sylfaen"/>
          <w:b/>
          <w:lang w:val="hy-AM"/>
        </w:rPr>
      </w:pPr>
    </w:p>
    <w:p w14:paraId="28254963" w14:textId="397D3421" w:rsidR="00245320" w:rsidRDefault="00245320" w:rsidP="003A7CCB">
      <w:pPr>
        <w:pStyle w:val="BodyTextIndent3"/>
        <w:spacing w:line="240" w:lineRule="auto"/>
        <w:jc w:val="right"/>
        <w:rPr>
          <w:rFonts w:ascii="GHEA Grapalat" w:hAnsi="GHEA Grapalat" w:cs="Sylfaen"/>
          <w:b/>
          <w:lang w:val="hy-AM"/>
        </w:rPr>
      </w:pPr>
    </w:p>
    <w:p w14:paraId="1345B5AD" w14:textId="74575F99" w:rsidR="00245320" w:rsidRDefault="00245320" w:rsidP="003A7CCB">
      <w:pPr>
        <w:pStyle w:val="BodyTextIndent3"/>
        <w:spacing w:line="240" w:lineRule="auto"/>
        <w:jc w:val="right"/>
        <w:rPr>
          <w:rFonts w:ascii="GHEA Grapalat" w:hAnsi="GHEA Grapalat" w:cs="Sylfaen"/>
          <w:b/>
          <w:lang w:val="hy-AM"/>
        </w:rPr>
      </w:pPr>
    </w:p>
    <w:p w14:paraId="56FB61CC" w14:textId="77777777" w:rsidR="00245320" w:rsidRDefault="00245320" w:rsidP="003A7CCB">
      <w:pPr>
        <w:pStyle w:val="BodyTextIndent3"/>
        <w:spacing w:line="240" w:lineRule="auto"/>
        <w:jc w:val="right"/>
        <w:rPr>
          <w:rFonts w:ascii="GHEA Grapalat" w:hAnsi="GHEA Grapalat" w:cs="Sylfaen"/>
          <w:b/>
          <w:lang w:val="hy-AM"/>
        </w:rPr>
      </w:pPr>
    </w:p>
    <w:p w14:paraId="78E2F9F5" w14:textId="77777777" w:rsidR="0095709B" w:rsidRDefault="0095709B" w:rsidP="003A7CCB">
      <w:pPr>
        <w:pStyle w:val="BodyTextIndent3"/>
        <w:spacing w:line="240" w:lineRule="auto"/>
        <w:jc w:val="right"/>
        <w:rPr>
          <w:rFonts w:ascii="GHEA Grapalat" w:hAnsi="GHEA Grapalat" w:cs="Sylfaen"/>
          <w:b/>
          <w:lang w:val="hy-AM"/>
        </w:rPr>
      </w:pPr>
    </w:p>
    <w:p w14:paraId="09E38822" w14:textId="4D556E0C"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73B0336B"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B56F16">
        <w:rPr>
          <w:rFonts w:ascii="GHEA Grapalat" w:hAnsi="GHEA Grapalat" w:cs="Sylfaen"/>
          <w:b/>
          <w:lang w:val="hy-AM"/>
        </w:rPr>
        <w:t>ԲՄԱՇՁԲ-</w:t>
      </w:r>
      <w:r w:rsidR="0044206F">
        <w:rPr>
          <w:rFonts w:ascii="GHEA Grapalat" w:hAnsi="GHEA Grapalat" w:cs="Sylfaen"/>
          <w:b/>
          <w:lang w:val="hy-AM"/>
        </w:rPr>
        <w:t>25/39</w:t>
      </w:r>
      <w:r w:rsidRPr="00785E88">
        <w:rPr>
          <w:rFonts w:ascii="GHEA Grapalat" w:hAnsi="GHEA Grapalat" w:cs="Sylfaen"/>
          <w:b/>
          <w:lang w:val="hy-AM"/>
        </w:rPr>
        <w:t>»*  ծածկագրով</w:t>
      </w:r>
    </w:p>
    <w:p w14:paraId="4D966962" w14:textId="13D9C5E9" w:rsidR="003A7CCB" w:rsidRPr="00FB1EC7" w:rsidRDefault="00F57EA6"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50A6D5FE" w14:textId="77777777" w:rsidR="00F02279" w:rsidRPr="0093002B" w:rsidRDefault="00F02279" w:rsidP="00F02279">
      <w:pPr>
        <w:jc w:val="both"/>
        <w:rPr>
          <w:rFonts w:ascii="GHEA Grapalat" w:hAnsi="GHEA Grapalat"/>
          <w:lang w:val="es-ES"/>
        </w:rPr>
      </w:pPr>
    </w:p>
    <w:p w14:paraId="2B6C512F" w14:textId="77777777" w:rsidR="00F02279"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1583ECD5" w14:textId="77777777" w:rsidR="0067079A" w:rsidRPr="0093002B" w:rsidRDefault="0067079A" w:rsidP="00F02279">
      <w:pPr>
        <w:ind w:firstLine="720"/>
        <w:jc w:val="both"/>
        <w:rPr>
          <w:rFonts w:ascii="GHEA Grapalat" w:hAnsi="GHEA Grapalat" w:cs="Sylfaen"/>
          <w:sz w:val="20"/>
          <w:szCs w:val="20"/>
          <w:lang w:val="pt-BR"/>
        </w:rPr>
      </w:pPr>
    </w:p>
    <w:p w14:paraId="613A70C9" w14:textId="0084E6BE" w:rsidR="00F02279" w:rsidRDefault="00F02279" w:rsidP="00F02279">
      <w:pPr>
        <w:ind w:firstLine="720"/>
        <w:jc w:val="both"/>
        <w:rPr>
          <w:rFonts w:ascii="GHEA Grapalat" w:hAnsi="GHEA Grapalat" w:cs="Sylfaen"/>
          <w:b/>
          <w:sz w:val="20"/>
          <w:szCs w:val="20"/>
          <w:lang w:val="pt-BR"/>
        </w:rPr>
      </w:pPr>
      <w:r w:rsidRPr="0093002B">
        <w:rPr>
          <w:rFonts w:ascii="GHEA Grapalat" w:hAnsi="GHEA Grapalat"/>
          <w:b/>
          <w:sz w:val="20"/>
          <w:szCs w:val="20"/>
          <w:lang w:val="es-ES"/>
        </w:rPr>
        <w:t xml:space="preserve">1. </w:t>
      </w:r>
      <w:r w:rsidR="0067079A">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49286A59" w14:textId="7507FA99" w:rsidR="006451C7" w:rsidRPr="00456F9A" w:rsidRDefault="006451C7" w:rsidP="0067079A">
      <w:pPr>
        <w:tabs>
          <w:tab w:val="left" w:pos="117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67079A">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67079A">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67079A">
        <w:rPr>
          <w:rFonts w:ascii="GHEA Grapalat" w:hAnsi="GHEA Grapalat" w:cs="Sylfaen"/>
          <w:sz w:val="20"/>
          <w:szCs w:val="20"/>
          <w:lang w:val="pt-BR"/>
        </w:rPr>
        <w:t xml:space="preserve"> </w:t>
      </w:r>
      <w:r w:rsidR="0067079A" w:rsidRPr="0067079A">
        <w:rPr>
          <w:rFonts w:ascii="GHEA Grapalat" w:hAnsi="GHEA Grapalat" w:cs="Sylfaen"/>
          <w:sz w:val="20"/>
          <w:szCs w:val="20"/>
          <w:lang w:val="pt-BR"/>
        </w:rPr>
        <w:t>Երևան քաղաքի Արաբկիր վարչական շրջան Ազատության պողոտա (Երազ այգուց մինչև Կասկադի աստիճաններ՝ մայթով) ոռոգման համակարգի կառուցման աշխատանքներ</w:t>
      </w:r>
      <w:r w:rsidRPr="0067079A">
        <w:rPr>
          <w:rFonts w:ascii="GHEA Grapalat" w:hAnsi="GHEA Grapalat" w:cs="Sylfaen"/>
          <w:sz w:val="20"/>
          <w:szCs w:val="20"/>
          <w:lang w:val="pt-BR"/>
        </w:rPr>
        <w:t>ը (</w:t>
      </w:r>
      <w:r w:rsidRPr="00FB1EC7">
        <w:rPr>
          <w:rFonts w:ascii="GHEA Grapalat" w:hAnsi="GHEA Grapalat" w:cs="Sylfaen"/>
          <w:sz w:val="20"/>
          <w:szCs w:val="20"/>
          <w:lang w:val="pt-BR"/>
        </w:rPr>
        <w:t>այսուհետ</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67079A">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67079A">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67079A">
        <w:rPr>
          <w:rFonts w:ascii="GHEA Grapalat" w:hAnsi="GHEA Grapalat" w:cs="Sylfaen"/>
          <w:sz w:val="20"/>
          <w:szCs w:val="20"/>
          <w:lang w:val="pt-BR"/>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798A3619" w14:textId="3D83E7D4" w:rsidR="003A7CCB" w:rsidRDefault="00F02279" w:rsidP="003A7CCB">
      <w:pPr>
        <w:tabs>
          <w:tab w:val="left" w:pos="1134"/>
        </w:tabs>
        <w:ind w:firstLine="720"/>
        <w:jc w:val="both"/>
        <w:rPr>
          <w:rFonts w:ascii="GHEA Grapalat" w:hAnsi="GHEA Grapalat" w:cs="Times Armenian"/>
          <w:sz w:val="22"/>
          <w:lang w:val="hy-AM"/>
        </w:rPr>
      </w:pPr>
      <w:r w:rsidRPr="0093002B">
        <w:rPr>
          <w:rFonts w:ascii="GHEA Grapalat" w:hAnsi="GHEA Grapalat"/>
          <w:sz w:val="20"/>
          <w:szCs w:val="20"/>
          <w:lang w:val="es-ES"/>
        </w:rPr>
        <w:t>1.3</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79744B">
        <w:rPr>
          <w:rFonts w:ascii="GHEA Grapalat" w:hAnsi="GHEA Grapalat"/>
          <w:sz w:val="20"/>
          <w:szCs w:val="20"/>
          <w:lang w:val="es-ES"/>
        </w:rPr>
        <w:t>նախատեսված աշխատանքները սկսվում են պայմանագիրն   ուժի մեջ մտնելուց հետո և  կատարման ժամկետը</w:t>
      </w:r>
      <w:r w:rsidRPr="0093002B">
        <w:rPr>
          <w:rFonts w:ascii="GHEA Grapalat" w:hAnsi="GHEA Grapalat"/>
          <w:sz w:val="20"/>
          <w:szCs w:val="20"/>
          <w:lang w:val="es-ES"/>
        </w:rPr>
        <w:t xml:space="preserve"> </w:t>
      </w:r>
      <w:r w:rsidRPr="0079744B">
        <w:rPr>
          <w:rFonts w:ascii="GHEA Grapalat" w:hAnsi="GHEA Grapalat"/>
          <w:sz w:val="20"/>
          <w:szCs w:val="20"/>
          <w:lang w:val="es-ES"/>
        </w:rPr>
        <w:t xml:space="preserve">սահմանվում է` </w:t>
      </w:r>
      <w:r w:rsidR="003A7CCB" w:rsidRPr="0079744B">
        <w:rPr>
          <w:rFonts w:ascii="GHEA Grapalat" w:hAnsi="GHEA Grapalat"/>
          <w:sz w:val="20"/>
          <w:szCs w:val="20"/>
          <w:lang w:val="es-ES"/>
        </w:rPr>
        <w:t>Համաձայն հավելված 2</w:t>
      </w:r>
      <w:r w:rsidR="00E35E34" w:rsidRPr="0079744B">
        <w:rPr>
          <w:rFonts w:ascii="GHEA Grapalat" w:hAnsi="GHEA Grapalat"/>
          <w:sz w:val="20"/>
          <w:szCs w:val="20"/>
          <w:lang w:val="es-ES"/>
        </w:rPr>
        <w:t>-ի:</w:t>
      </w:r>
    </w:p>
    <w:p w14:paraId="44D5DF7E" w14:textId="77777777" w:rsidR="00E81822" w:rsidRDefault="00F02279" w:rsidP="003A7CCB">
      <w:pPr>
        <w:tabs>
          <w:tab w:val="left" w:pos="1134"/>
        </w:tabs>
        <w:ind w:firstLine="720"/>
        <w:jc w:val="both"/>
        <w:rPr>
          <w:rFonts w:ascii="GHEA Grapalat" w:hAnsi="GHEA Grapalat" w:cs="Tahoma"/>
          <w:sz w:val="20"/>
          <w:szCs w:val="20"/>
          <w:lang w:val="es-ES"/>
        </w:rPr>
      </w:pP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առանձին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տեսակի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փուլերի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սահմանված են սույն պայմանագրի</w:t>
      </w:r>
      <w:r w:rsidR="00CF7AC3" w:rsidRPr="0093002B">
        <w:rPr>
          <w:rFonts w:ascii="GHEA Grapalat" w:hAnsi="GHEA Grapalat" w:cs="Sylfaen"/>
          <w:sz w:val="20"/>
          <w:szCs w:val="20"/>
          <w:lang w:val="es-ES"/>
        </w:rPr>
        <w:t xml:space="preserve"> </w:t>
      </w:r>
      <w:r w:rsidR="00CF7AC3" w:rsidRPr="0093002B">
        <w:rPr>
          <w:rFonts w:ascii="GHEA Grapalat" w:hAnsi="GHEA Grapalat" w:cs="Sylfaen"/>
          <w:sz w:val="20"/>
          <w:szCs w:val="20"/>
          <w:lang w:val="pt-BR"/>
        </w:rPr>
        <w:t>հավելված</w:t>
      </w:r>
      <w:r w:rsidR="00CF7AC3" w:rsidRPr="0093002B">
        <w:rPr>
          <w:rFonts w:ascii="GHEA Grapalat" w:hAnsi="GHEA Grapalat" w:cs="Sylfaen"/>
          <w:sz w:val="20"/>
          <w:szCs w:val="20"/>
          <w:lang w:val="es-ES"/>
        </w:rPr>
        <w:t xml:space="preserve"> 2-ում</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ներկայացված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գրաֆիկով</w:t>
      </w:r>
      <w:r w:rsidRPr="0093002B">
        <w:rPr>
          <w:rFonts w:ascii="GHEA Grapalat" w:hAnsi="GHEA Grapalat" w:cs="Tahoma"/>
          <w:sz w:val="20"/>
          <w:szCs w:val="20"/>
          <w:lang w:val="es-ES"/>
        </w:rPr>
        <w:t>։</w:t>
      </w:r>
    </w:p>
    <w:p w14:paraId="024C781F" w14:textId="6EB585AB" w:rsidR="00F02279" w:rsidRPr="0093002B" w:rsidRDefault="00F02279" w:rsidP="003A7CCB">
      <w:pPr>
        <w:tabs>
          <w:tab w:val="left" w:pos="1134"/>
        </w:tabs>
        <w:ind w:firstLine="720"/>
        <w:jc w:val="both"/>
        <w:rPr>
          <w:rFonts w:ascii="GHEA Grapalat" w:hAnsi="GHEA Grapalat"/>
          <w:sz w:val="20"/>
          <w:szCs w:val="20"/>
          <w:lang w:val="es-ES"/>
        </w:rPr>
      </w:pPr>
      <w:r w:rsidRPr="0093002B">
        <w:rPr>
          <w:rFonts w:ascii="GHEA Grapalat" w:hAnsi="GHEA Grapalat" w:cs="Times Armenian"/>
          <w:sz w:val="20"/>
          <w:szCs w:val="20"/>
          <w:lang w:val="es-ES"/>
        </w:rPr>
        <w:t xml:space="preserve"> </w:t>
      </w:r>
    </w:p>
    <w:p w14:paraId="4E172C1B" w14:textId="7BA0A3DA"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E81822">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7B72BBEE"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5B39D2F6" w14:textId="77777777" w:rsidR="00416D35" w:rsidRPr="0093002B" w:rsidRDefault="00416D35" w:rsidP="00F02279">
      <w:pPr>
        <w:tabs>
          <w:tab w:val="left" w:pos="1276"/>
        </w:tabs>
        <w:ind w:firstLine="720"/>
        <w:jc w:val="both"/>
        <w:rPr>
          <w:rFonts w:ascii="GHEA Grapalat" w:hAnsi="GHEA Grapalat"/>
          <w:sz w:val="20"/>
          <w:szCs w:val="20"/>
          <w:lang w:val="es-ES"/>
        </w:rPr>
      </w:pPr>
    </w:p>
    <w:p w14:paraId="0177F853" w14:textId="5B598473"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416D35">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307879B4"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416D35" w:rsidRPr="0093002B">
        <w:rPr>
          <w:rFonts w:ascii="GHEA Grapalat" w:hAnsi="GHEA Grapalat" w:cs="Sylfaen"/>
          <w:b/>
          <w:sz w:val="20"/>
          <w:szCs w:val="20"/>
          <w:lang w:val="pt-BR"/>
        </w:rPr>
        <w:t>ՊԱՏՎԻՐԱՏՈՒՆ</w:t>
      </w:r>
      <w:r w:rsidR="00416D35" w:rsidRPr="0093002B">
        <w:rPr>
          <w:rFonts w:ascii="GHEA Grapalat" w:hAnsi="GHEA Grapalat" w:cs="Times Armenian"/>
          <w:b/>
          <w:sz w:val="20"/>
          <w:szCs w:val="20"/>
          <w:lang w:val="es-ES"/>
        </w:rPr>
        <w:t xml:space="preserve"> </w:t>
      </w:r>
      <w:r w:rsidR="00416D35" w:rsidRPr="0093002B">
        <w:rPr>
          <w:rFonts w:ascii="GHEA Grapalat" w:hAnsi="GHEA Grapalat" w:cs="Sylfaen"/>
          <w:b/>
          <w:sz w:val="20"/>
          <w:szCs w:val="20"/>
          <w:lang w:val="pt-BR"/>
        </w:rPr>
        <w:t>ԻՐԱՎՈՒՆՔ</w:t>
      </w:r>
      <w:r w:rsidR="00416D35" w:rsidRPr="0093002B">
        <w:rPr>
          <w:rFonts w:ascii="GHEA Grapalat" w:hAnsi="GHEA Grapalat" w:cs="Times Armenian"/>
          <w:b/>
          <w:sz w:val="20"/>
          <w:szCs w:val="20"/>
          <w:lang w:val="es-ES"/>
        </w:rPr>
        <w:t xml:space="preserve"> </w:t>
      </w:r>
      <w:r w:rsidR="00416D35" w:rsidRPr="0093002B">
        <w:rPr>
          <w:rFonts w:ascii="GHEA Grapalat" w:hAnsi="GHEA Grapalat" w:cs="Sylfaen"/>
          <w:b/>
          <w:sz w:val="20"/>
          <w:szCs w:val="20"/>
          <w:lang w:val="pt-BR"/>
        </w:rPr>
        <w:t>ՈՒՆԻ</w:t>
      </w:r>
      <w:r w:rsidR="00416D35"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682441CC"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777BEC46" w14:textId="77777777" w:rsidR="00781C2E" w:rsidRPr="0093002B" w:rsidRDefault="00781C2E" w:rsidP="00F02279">
      <w:pPr>
        <w:tabs>
          <w:tab w:val="left" w:pos="1276"/>
        </w:tabs>
        <w:ind w:firstLine="720"/>
        <w:jc w:val="both"/>
        <w:rPr>
          <w:rFonts w:ascii="GHEA Grapalat" w:hAnsi="GHEA Grapalat" w:cs="Times Armenian"/>
          <w:sz w:val="20"/>
          <w:szCs w:val="20"/>
          <w:lang w:val="es-ES"/>
        </w:rPr>
      </w:pPr>
    </w:p>
    <w:p w14:paraId="0FD71D20" w14:textId="32F3485C"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781C2E">
        <w:rPr>
          <w:rFonts w:ascii="GHEA Grapalat" w:hAnsi="GHEA Grapalat"/>
          <w:b/>
          <w:sz w:val="20"/>
          <w:szCs w:val="20"/>
          <w:lang w:val="es-ES"/>
        </w:rPr>
        <w:t xml:space="preserve">  </w:t>
      </w:r>
      <w:r w:rsidR="00781C2E" w:rsidRPr="0093002B">
        <w:rPr>
          <w:rFonts w:ascii="GHEA Grapalat" w:hAnsi="GHEA Grapalat" w:cs="Sylfaen"/>
          <w:b/>
          <w:sz w:val="20"/>
          <w:szCs w:val="20"/>
          <w:lang w:val="pt-BR"/>
        </w:rPr>
        <w:t>ՊԱՏՎԻՐԱՏՈՒՆ</w:t>
      </w:r>
      <w:r w:rsidR="00781C2E" w:rsidRPr="0093002B">
        <w:rPr>
          <w:rFonts w:ascii="GHEA Grapalat" w:hAnsi="GHEA Grapalat" w:cs="Times Armenian"/>
          <w:b/>
          <w:sz w:val="20"/>
          <w:szCs w:val="20"/>
          <w:lang w:val="es-ES"/>
        </w:rPr>
        <w:t xml:space="preserve"> </w:t>
      </w:r>
      <w:r w:rsidR="00781C2E" w:rsidRPr="0093002B">
        <w:rPr>
          <w:rFonts w:ascii="GHEA Grapalat" w:hAnsi="GHEA Grapalat" w:cs="Sylfaen"/>
          <w:b/>
          <w:sz w:val="20"/>
          <w:szCs w:val="20"/>
          <w:lang w:val="pt-BR"/>
        </w:rPr>
        <w:t>ՊԱՐՏԱՎՈՐ</w:t>
      </w:r>
      <w:r w:rsidR="00781C2E" w:rsidRPr="0093002B">
        <w:rPr>
          <w:rFonts w:ascii="GHEA Grapalat" w:hAnsi="GHEA Grapalat" w:cs="Times Armenian"/>
          <w:b/>
          <w:sz w:val="20"/>
          <w:szCs w:val="20"/>
          <w:lang w:val="es-ES"/>
        </w:rPr>
        <w:t xml:space="preserve"> </w:t>
      </w:r>
      <w:r w:rsidR="00781C2E" w:rsidRPr="0093002B">
        <w:rPr>
          <w:rFonts w:ascii="GHEA Grapalat" w:hAnsi="GHEA Grapalat" w:cs="Sylfaen"/>
          <w:b/>
          <w:sz w:val="20"/>
          <w:szCs w:val="20"/>
          <w:lang w:val="pt-BR"/>
        </w:rPr>
        <w:t>Է</w:t>
      </w:r>
      <w:r w:rsidR="00781C2E"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257B630E"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1C8132D1" w14:textId="77777777" w:rsidR="00781C2E" w:rsidRPr="00AD3BB8" w:rsidRDefault="00781C2E" w:rsidP="00E552FD">
      <w:pPr>
        <w:tabs>
          <w:tab w:val="left" w:pos="1276"/>
        </w:tabs>
        <w:ind w:firstLine="720"/>
        <w:jc w:val="both"/>
        <w:rPr>
          <w:rFonts w:ascii="GHEA Grapalat" w:hAnsi="GHEA Grapalat" w:cs="Sylfaen"/>
          <w:sz w:val="20"/>
          <w:szCs w:val="20"/>
          <w:lang w:val="hy-AM"/>
        </w:rPr>
      </w:pPr>
    </w:p>
    <w:p w14:paraId="24938488" w14:textId="3862BB8E"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781C2E">
        <w:rPr>
          <w:rFonts w:ascii="GHEA Grapalat" w:hAnsi="GHEA Grapalat"/>
          <w:b/>
          <w:sz w:val="20"/>
          <w:szCs w:val="20"/>
          <w:lang w:val="es-ES"/>
        </w:rPr>
        <w:t xml:space="preserve">  </w:t>
      </w:r>
      <w:r w:rsidR="00781C2E" w:rsidRPr="0093002B">
        <w:rPr>
          <w:rFonts w:ascii="GHEA Grapalat" w:hAnsi="GHEA Grapalat" w:cs="Sylfaen"/>
          <w:b/>
          <w:sz w:val="20"/>
          <w:szCs w:val="20"/>
          <w:lang w:val="pt-BR"/>
        </w:rPr>
        <w:t>ԿԱՊԱԼԱՌՈՒՆ</w:t>
      </w:r>
      <w:r w:rsidR="00781C2E" w:rsidRPr="0093002B">
        <w:rPr>
          <w:rFonts w:ascii="GHEA Grapalat" w:hAnsi="GHEA Grapalat" w:cs="Times Armenian"/>
          <w:b/>
          <w:sz w:val="20"/>
          <w:szCs w:val="20"/>
          <w:lang w:val="es-ES"/>
        </w:rPr>
        <w:t xml:space="preserve"> </w:t>
      </w:r>
      <w:r w:rsidR="00781C2E" w:rsidRPr="0093002B">
        <w:rPr>
          <w:rFonts w:ascii="GHEA Grapalat" w:hAnsi="GHEA Grapalat" w:cs="Sylfaen"/>
          <w:b/>
          <w:sz w:val="20"/>
          <w:szCs w:val="20"/>
          <w:lang w:val="pt-BR"/>
        </w:rPr>
        <w:t>ԻՐԱՎՈՒՆՔ</w:t>
      </w:r>
      <w:r w:rsidR="00781C2E" w:rsidRPr="0093002B">
        <w:rPr>
          <w:rFonts w:ascii="GHEA Grapalat" w:hAnsi="GHEA Grapalat" w:cs="Times Armenian"/>
          <w:b/>
          <w:sz w:val="20"/>
          <w:szCs w:val="20"/>
          <w:lang w:val="es-ES"/>
        </w:rPr>
        <w:t xml:space="preserve"> </w:t>
      </w:r>
      <w:r w:rsidR="00781C2E" w:rsidRPr="0093002B">
        <w:rPr>
          <w:rFonts w:ascii="GHEA Grapalat" w:hAnsi="GHEA Grapalat" w:cs="Sylfaen"/>
          <w:b/>
          <w:sz w:val="20"/>
          <w:szCs w:val="20"/>
          <w:lang w:val="pt-BR"/>
        </w:rPr>
        <w:t>ՈՒՆԻ</w:t>
      </w:r>
      <w:r w:rsidR="00781C2E"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379DC485" w14:textId="77777777" w:rsidR="00781C2E" w:rsidRPr="0093002B" w:rsidRDefault="00781C2E" w:rsidP="00F02279">
      <w:pPr>
        <w:tabs>
          <w:tab w:val="left" w:pos="1276"/>
        </w:tabs>
        <w:ind w:firstLine="720"/>
        <w:jc w:val="both"/>
        <w:rPr>
          <w:rFonts w:ascii="GHEA Grapalat" w:hAnsi="GHEA Grapalat" w:cs="Times Armenian"/>
          <w:sz w:val="20"/>
          <w:szCs w:val="20"/>
          <w:lang w:val="es-ES"/>
        </w:rPr>
      </w:pPr>
    </w:p>
    <w:p w14:paraId="1A429C92" w14:textId="0B8CDA8B"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781C2E">
        <w:rPr>
          <w:rFonts w:ascii="GHEA Grapalat" w:hAnsi="GHEA Grapalat"/>
          <w:b/>
          <w:sz w:val="20"/>
          <w:szCs w:val="20"/>
          <w:lang w:val="es-ES"/>
        </w:rPr>
        <w:t xml:space="preserve">  </w:t>
      </w:r>
      <w:r w:rsidR="00781C2E" w:rsidRPr="0093002B">
        <w:rPr>
          <w:rFonts w:ascii="GHEA Grapalat" w:hAnsi="GHEA Grapalat" w:cs="Sylfaen"/>
          <w:b/>
          <w:sz w:val="20"/>
          <w:szCs w:val="20"/>
          <w:lang w:val="pt-BR"/>
        </w:rPr>
        <w:t>ԿԱՊԱԼԱՌՈՒՆ</w:t>
      </w:r>
      <w:r w:rsidR="00781C2E" w:rsidRPr="0093002B">
        <w:rPr>
          <w:rFonts w:ascii="GHEA Grapalat" w:hAnsi="GHEA Grapalat" w:cs="Times Armenian"/>
          <w:b/>
          <w:sz w:val="20"/>
          <w:szCs w:val="20"/>
          <w:lang w:val="es-ES"/>
        </w:rPr>
        <w:t xml:space="preserve"> </w:t>
      </w:r>
      <w:r w:rsidR="00781C2E" w:rsidRPr="0093002B">
        <w:rPr>
          <w:rFonts w:ascii="GHEA Grapalat" w:hAnsi="GHEA Grapalat" w:cs="Sylfaen"/>
          <w:b/>
          <w:sz w:val="20"/>
          <w:szCs w:val="20"/>
          <w:lang w:val="pt-BR"/>
        </w:rPr>
        <w:t>ՊԱՐՏԱՎՈՐ</w:t>
      </w:r>
      <w:r w:rsidR="00781C2E" w:rsidRPr="0093002B">
        <w:rPr>
          <w:rFonts w:ascii="GHEA Grapalat" w:hAnsi="GHEA Grapalat" w:cs="Times Armenian"/>
          <w:b/>
          <w:sz w:val="20"/>
          <w:szCs w:val="20"/>
          <w:lang w:val="es-ES"/>
        </w:rPr>
        <w:t xml:space="preserve"> </w:t>
      </w:r>
      <w:r w:rsidR="00781C2E" w:rsidRPr="0093002B">
        <w:rPr>
          <w:rFonts w:ascii="GHEA Grapalat" w:hAnsi="GHEA Grapalat" w:cs="Sylfaen"/>
          <w:b/>
          <w:sz w:val="20"/>
          <w:szCs w:val="20"/>
          <w:lang w:val="pt-BR"/>
        </w:rPr>
        <w:t>Է</w:t>
      </w:r>
      <w:r w:rsidR="00781C2E"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3BE02E26" w:rsidR="006D3529"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04F1D17C" w14:textId="77777777" w:rsidR="00241CD0" w:rsidRPr="00200CCF" w:rsidRDefault="00241CD0" w:rsidP="00241CD0">
      <w:pPr>
        <w:tabs>
          <w:tab w:val="left" w:pos="1276"/>
        </w:tabs>
        <w:ind w:firstLine="720"/>
        <w:jc w:val="both"/>
        <w:rPr>
          <w:ins w:id="29" w:author="Sergey Shahnazaryan" w:date="2024-02-09T11:22:00Z"/>
          <w:rFonts w:ascii="GHEA Grapalat" w:hAnsi="GHEA Grapalat" w:cs="Sylfaen"/>
          <w:sz w:val="20"/>
          <w:szCs w:val="20"/>
          <w:lang w:val="hy-AM"/>
        </w:rPr>
      </w:pPr>
      <w:r w:rsidRPr="00200CCF">
        <w:rPr>
          <w:rFonts w:ascii="GHEA Grapalat" w:hAnsi="GHEA Grapalat"/>
          <w:sz w:val="20"/>
          <w:szCs w:val="20"/>
          <w:lang w:val="es-ES"/>
        </w:rPr>
        <w:t>3.4.3</w:t>
      </w:r>
      <w:r w:rsidRPr="00200CCF">
        <w:rPr>
          <w:rFonts w:ascii="GHEA Grapalat" w:hAnsi="GHEA Grapalat"/>
          <w:sz w:val="20"/>
          <w:szCs w:val="20"/>
          <w:lang w:val="es-ES"/>
        </w:rPr>
        <w:tab/>
        <w:t xml:space="preserve"> </w:t>
      </w:r>
      <w:r w:rsidRPr="00200CCF">
        <w:rPr>
          <w:rFonts w:ascii="GHEA Grapalat" w:hAnsi="GHEA Grapalat" w:cs="Sylfaen"/>
          <w:sz w:val="20"/>
          <w:szCs w:val="20"/>
          <w:lang w:val="pt-BR"/>
        </w:rPr>
        <w:t>Ապահովել</w:t>
      </w:r>
      <w:ins w:id="30" w:author="Sergey Shahnazaryan" w:date="2024-02-09T11:22:00Z">
        <w:r w:rsidRPr="00200CCF">
          <w:rPr>
            <w:rFonts w:ascii="GHEA Grapalat" w:hAnsi="GHEA Grapalat" w:cs="Sylfaen"/>
            <w:sz w:val="20"/>
            <w:szCs w:val="20"/>
            <w:lang w:val="hy-AM"/>
          </w:rPr>
          <w:t>՝</w:t>
        </w:r>
      </w:ins>
    </w:p>
    <w:p w14:paraId="4BFE32FA" w14:textId="77777777" w:rsidR="00241CD0" w:rsidRPr="00200CCF" w:rsidRDefault="00241CD0" w:rsidP="00241CD0">
      <w:pPr>
        <w:tabs>
          <w:tab w:val="left" w:pos="1276"/>
        </w:tabs>
        <w:ind w:firstLine="720"/>
        <w:jc w:val="both"/>
        <w:rPr>
          <w:ins w:id="31" w:author="Sergey Shahnazaryan" w:date="2024-02-09T11:22:00Z"/>
          <w:rFonts w:ascii="GHEA Grapalat" w:hAnsi="GHEA Grapalat" w:cs="Sylfaen"/>
          <w:sz w:val="20"/>
          <w:szCs w:val="20"/>
          <w:lang w:val="hy-AM"/>
        </w:rPr>
      </w:pPr>
      <w:r w:rsidRPr="00200CCF">
        <w:rPr>
          <w:rFonts w:ascii="GHEA Grapalat" w:hAnsi="GHEA Grapalat" w:cs="Sylfaen"/>
          <w:sz w:val="20"/>
          <w:szCs w:val="20"/>
          <w:lang w:val="hy-AM"/>
        </w:rPr>
        <w:t>1)</w:t>
      </w:r>
      <w:r w:rsidRPr="00200CCF">
        <w:rPr>
          <w:rFonts w:ascii="GHEA Grapalat" w:hAnsi="GHEA Grapalat" w:cs="Times Armenian"/>
          <w:sz w:val="20"/>
          <w:szCs w:val="20"/>
          <w:lang w:val="es-ES"/>
        </w:rPr>
        <w:t xml:space="preserve"> </w:t>
      </w:r>
      <w:r w:rsidRPr="00200CCF">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(էլեկտրամատակարարման, ջեռուցման, ջրամատակարարման, կոյուղու, oդափոխությանև այլն) անհատական փորձարկում, մասնակցել սարքավորման համալիր փորձարկմանը</w:t>
      </w:r>
      <w:del w:id="32" w:author="Sergey Shahnazaryan" w:date="2024-02-09T11:22:00Z">
        <w:r w:rsidRPr="00200CCF" w:rsidDel="000B55AD">
          <w:rPr>
            <w:rFonts w:ascii="GHEA Grapalat" w:hAnsi="GHEA Grapalat" w:cs="Sylfaen"/>
            <w:sz w:val="20"/>
            <w:szCs w:val="20"/>
            <w:lang w:val="pt-BR"/>
          </w:rPr>
          <w:delText>։</w:delText>
        </w:r>
      </w:del>
      <w:ins w:id="33" w:author="Sergey Shahnazaryan" w:date="2024-02-09T11:22:00Z">
        <w:r w:rsidRPr="00200CCF">
          <w:rPr>
            <w:rFonts w:ascii="GHEA Grapalat" w:hAnsi="GHEA Grapalat" w:cs="Sylfaen"/>
            <w:sz w:val="20"/>
            <w:szCs w:val="20"/>
            <w:lang w:val="hy-AM"/>
          </w:rPr>
          <w:t>.</w:t>
        </w:r>
      </w:ins>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r w:rsidRPr="0093002B">
        <w:rPr>
          <w:rFonts w:ascii="GHEA Grapalat" w:hAnsi="GHEA Grapalat" w:cs="Arial"/>
          <w:sz w:val="20"/>
          <w:szCs w:val="20"/>
        </w:rPr>
        <w:t>եկել</w:t>
      </w:r>
      <w:r w:rsidRPr="0093002B">
        <w:rPr>
          <w:rFonts w:ascii="GHEA Grapalat" w:hAnsi="GHEA Grapalat"/>
          <w:sz w:val="20"/>
          <w:szCs w:val="20"/>
          <w:lang w:val="hy-AM"/>
        </w:rPr>
        <w:t xml:space="preserve"> </w:t>
      </w:r>
      <w:r w:rsidRPr="0093002B">
        <w:rPr>
          <w:rFonts w:ascii="GHEA Grapalat" w:hAnsi="GHEA Grapalat"/>
          <w:sz w:val="20"/>
          <w:szCs w:val="20"/>
        </w:rPr>
        <w:t>կատարված</w:t>
      </w:r>
      <w:r w:rsidRPr="0093002B">
        <w:rPr>
          <w:rFonts w:ascii="GHEA Grapalat" w:hAnsi="GHEA Grapalat"/>
          <w:sz w:val="20"/>
          <w:szCs w:val="20"/>
          <w:lang w:val="es-ES"/>
        </w:rPr>
        <w:t xml:space="preserve"> </w:t>
      </w:r>
      <w:r w:rsidRPr="0093002B">
        <w:rPr>
          <w:rFonts w:ascii="GHEA Grapalat" w:hAnsi="GHEA Grapalat"/>
          <w:sz w:val="20"/>
          <w:szCs w:val="20"/>
        </w:rPr>
        <w:t>աշխատանքի</w:t>
      </w:r>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C920C00" w:rsidR="00F02279"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135FFA">
        <w:rPr>
          <w:rFonts w:ascii="GHEA Grapalat" w:hAnsi="GHEA Grapalat" w:cs="Sylfaen"/>
          <w:sz w:val="20"/>
          <w:szCs w:val="20"/>
          <w:lang w:val="hy-AM"/>
        </w:rPr>
        <w:t>հաշված</w:t>
      </w:r>
      <w:r w:rsidR="00967ED0" w:rsidRPr="00135FFA">
        <w:rPr>
          <w:rFonts w:ascii="GHEA Grapalat" w:hAnsi="GHEA Grapalat" w:cs="Sylfaen"/>
          <w:sz w:val="20"/>
          <w:szCs w:val="20"/>
          <w:lang w:val="es-ES"/>
        </w:rPr>
        <w:t xml:space="preserve"> </w:t>
      </w:r>
      <w:r w:rsidR="00967ED0" w:rsidRPr="00135FFA">
        <w:rPr>
          <w:rFonts w:ascii="GHEA Grapalat" w:hAnsi="GHEA Grapalat" w:cs="Sylfaen"/>
          <w:sz w:val="20"/>
          <w:szCs w:val="20"/>
          <w:lang w:val="hy-AM"/>
        </w:rPr>
        <w:t xml:space="preserve">առնվազն </w:t>
      </w:r>
      <w:r w:rsidR="00135FFA" w:rsidRPr="00135FFA">
        <w:rPr>
          <w:rFonts w:ascii="GHEA Grapalat" w:hAnsi="GHEA Grapalat" w:cs="Sylfaen"/>
          <w:sz w:val="20"/>
          <w:szCs w:val="20"/>
          <w:lang w:val="hy-AM"/>
        </w:rPr>
        <w:t>365</w:t>
      </w:r>
      <w:r w:rsidR="00967ED0" w:rsidRPr="00C7042B">
        <w:rPr>
          <w:rFonts w:ascii="GHEA Grapalat" w:hAnsi="GHEA Grapalat" w:cs="Sylfaen"/>
          <w:sz w:val="20"/>
          <w:szCs w:val="20"/>
          <w:lang w:val="hy-AM"/>
        </w:rPr>
        <w:t xml:space="preserve">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թերություններ, ապա 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9"/>
      </w:r>
    </w:p>
    <w:p w14:paraId="2BA41547" w14:textId="1DB63361"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cs="Times Armenian"/>
          <w:sz w:val="20"/>
          <w:szCs w:val="20"/>
          <w:lang w:val="es-ES"/>
        </w:rPr>
        <w:t>3.4.1</w:t>
      </w:r>
      <w:r w:rsidR="00200CCF">
        <w:rPr>
          <w:rFonts w:ascii="GHEA Grapalat" w:hAnsi="GHEA Grapalat" w:cs="Times Armenian"/>
          <w:sz w:val="20"/>
          <w:szCs w:val="20"/>
          <w:lang w:val="hy-AM"/>
        </w:rPr>
        <w:t>0</w:t>
      </w:r>
      <w:r w:rsidRPr="0093002B">
        <w:rPr>
          <w:rFonts w:ascii="GHEA Grapalat" w:hAnsi="GHEA Grapalat" w:cs="Times Armenian"/>
          <w:sz w:val="20"/>
          <w:szCs w:val="20"/>
          <w:lang w:val="es-ES"/>
        </w:rPr>
        <w:t xml:space="preserve"> </w:t>
      </w:r>
      <w:r w:rsidR="0019419E" w:rsidRPr="0093002B">
        <w:rPr>
          <w:rFonts w:ascii="GHEA Grapalat" w:hAnsi="GHEA Grapalat" w:cs="Times Armenian"/>
          <w:sz w:val="20"/>
          <w:szCs w:val="20"/>
          <w:lang w:val="es-ES"/>
        </w:rPr>
        <w:t>Որակավորման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2837D17F" w14:textId="77777777" w:rsidR="00781C2E" w:rsidRPr="0093002B" w:rsidRDefault="00781C2E" w:rsidP="00F02279">
      <w:pPr>
        <w:tabs>
          <w:tab w:val="left" w:pos="1276"/>
        </w:tabs>
        <w:ind w:firstLine="720"/>
        <w:jc w:val="both"/>
        <w:rPr>
          <w:rFonts w:ascii="GHEA Grapalat" w:hAnsi="GHEA Grapalat" w:cs="Tahoma"/>
          <w:sz w:val="20"/>
          <w:szCs w:val="20"/>
          <w:lang w:val="hy-AM"/>
        </w:rPr>
      </w:pPr>
    </w:p>
    <w:p w14:paraId="2D1F509C" w14:textId="006CC491"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00781C2E">
        <w:rPr>
          <w:rFonts w:ascii="GHEA Grapalat" w:hAnsi="GHEA Grapalat"/>
          <w:b/>
          <w:sz w:val="20"/>
          <w:szCs w:val="20"/>
          <w:lang w:val="es-ES"/>
        </w:rPr>
        <w:t xml:space="preserve">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20"/>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77777777"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Pr>
          <w:rFonts w:ascii="GHEA Grapalat" w:hAnsi="GHEA Grapalat" w:cs="Sylfaen"/>
          <w:sz w:val="20"/>
          <w:szCs w:val="20"/>
          <w:lang w:val="hy-AM"/>
        </w:rPr>
        <w:t>15</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6E5C225C" w14:textId="77777777" w:rsidR="00781C2E" w:rsidRPr="0093002B" w:rsidRDefault="00781C2E" w:rsidP="00F02279">
      <w:pPr>
        <w:pStyle w:val="norm"/>
        <w:spacing w:line="240" w:lineRule="auto"/>
        <w:rPr>
          <w:rFonts w:ascii="GHEA Grapalat" w:hAnsi="GHEA Grapalat" w:cs="Sylfaen"/>
          <w:sz w:val="20"/>
          <w:lang w:val="hy-AM"/>
        </w:rPr>
      </w:pPr>
    </w:p>
    <w:p w14:paraId="292BE9D0" w14:textId="5F9F15C3"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781C2E">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1483B61"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00741CC6">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6C10C8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w:t>
      </w:r>
      <w:r w:rsidR="00741CC6">
        <w:rPr>
          <w:rFonts w:ascii="GHEA Grapalat" w:hAnsi="GHEA Grapalat" w:cs="Sylfaen"/>
          <w:sz w:val="20"/>
          <w:szCs w:val="20"/>
          <w:lang w:val="hy-AM"/>
        </w:rPr>
        <w:t xml:space="preserve">     </w:t>
      </w:r>
      <w:r w:rsidRPr="0093002B">
        <w:rPr>
          <w:rFonts w:ascii="GHEA Grapalat" w:hAnsi="GHEA Grapalat" w:cs="Sylfaen"/>
          <w:sz w:val="20"/>
          <w:szCs w:val="20"/>
          <w:lang w:val="hy-AM"/>
        </w:rPr>
        <w:t>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3A7CCB">
        <w:rPr>
          <w:rFonts w:ascii="GHEA Grapalat" w:hAnsi="GHEA Grapalat" w:cs="Sylfaen"/>
          <w:sz w:val="20"/>
          <w:szCs w:val="20"/>
          <w:lang w:val="hy-AM"/>
        </w:rPr>
        <w:t>25-</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21"/>
      </w:r>
    </w:p>
    <w:p w14:paraId="56F428F3" w14:textId="2DA38A9F" w:rsidR="00EC60BB" w:rsidRPr="002A182C" w:rsidRDefault="00741CC6" w:rsidP="00EC60BB">
      <w:pPr>
        <w:tabs>
          <w:tab w:val="left" w:pos="1276"/>
        </w:tabs>
        <w:ind w:firstLine="360"/>
        <w:jc w:val="both"/>
        <w:rPr>
          <w:rFonts w:ascii="GHEA Grapalat" w:hAnsi="GHEA Grapalat" w:cs="Sylfaen"/>
          <w:b/>
          <w:bCs/>
          <w:sz w:val="20"/>
          <w:szCs w:val="20"/>
          <w:lang w:val="hy-AM"/>
        </w:rPr>
      </w:pPr>
      <w:r>
        <w:rPr>
          <w:rFonts w:ascii="GHEA Grapalat" w:hAnsi="GHEA Grapalat" w:cs="Sylfaen"/>
          <w:b/>
          <w:bCs/>
          <w:sz w:val="20"/>
          <w:szCs w:val="20"/>
          <w:lang w:val="hy-AM"/>
        </w:rPr>
        <w:t xml:space="preserve">     </w:t>
      </w:r>
      <w:r w:rsidR="00EC60BB" w:rsidRPr="002A182C">
        <w:rPr>
          <w:rFonts w:ascii="GHEA Grapalat" w:hAnsi="GHEA Grapalat" w:cs="Sylfaen"/>
          <w:b/>
          <w:bCs/>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ՆԳ-ն հրավերով հրապարակված շինարարական աշխատանքների նախահաշվային գինն է.</w:t>
      </w:r>
    </w:p>
    <w:p w14:paraId="4356595F" w14:textId="77777777" w:rsidR="00EC60BB" w:rsidRPr="002A182C"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Default="00EC60BB" w:rsidP="00EC60BB">
      <w:pPr>
        <w:tabs>
          <w:tab w:val="left" w:pos="1276"/>
        </w:tabs>
        <w:ind w:firstLine="360"/>
        <w:jc w:val="both"/>
        <w:rPr>
          <w:rFonts w:ascii="GHEA Grapalat" w:hAnsi="GHEA Grapalat" w:cs="Sylfaen"/>
          <w:b/>
          <w:bCs/>
          <w:sz w:val="20"/>
          <w:szCs w:val="20"/>
          <w:lang w:val="hy-AM"/>
        </w:rPr>
      </w:pPr>
      <w:r w:rsidRPr="002A182C">
        <w:rPr>
          <w:rFonts w:ascii="GHEA Grapalat" w:hAnsi="GHEA Grapalat" w:cs="Sylfaen"/>
          <w:b/>
          <w:bCs/>
          <w:sz w:val="20"/>
          <w:szCs w:val="20"/>
          <w:lang w:val="hy-AM"/>
        </w:rPr>
        <w:t>ՎԳ –ն ծավալաթերթ-նախահաշվով սահմանված աշխատանքների դիմաց վճարվող գումարն է:</w:t>
      </w:r>
    </w:p>
    <w:p w14:paraId="7100DD87" w14:textId="77777777" w:rsidR="00741CC6" w:rsidRDefault="00741CC6" w:rsidP="00EC60BB">
      <w:pPr>
        <w:tabs>
          <w:tab w:val="left" w:pos="1276"/>
        </w:tabs>
        <w:ind w:firstLine="360"/>
        <w:jc w:val="both"/>
        <w:rPr>
          <w:rFonts w:ascii="GHEA Grapalat" w:hAnsi="GHEA Grapalat" w:cs="Sylfaen"/>
          <w:b/>
          <w:bCs/>
          <w:sz w:val="20"/>
          <w:szCs w:val="20"/>
          <w:lang w:val="hy-AM"/>
        </w:rPr>
      </w:pPr>
    </w:p>
    <w:p w14:paraId="7B957D65" w14:textId="575C834F" w:rsidR="00F02279" w:rsidRPr="0093002B" w:rsidRDefault="00741CC6" w:rsidP="00EC60BB">
      <w:pPr>
        <w:ind w:firstLine="270"/>
        <w:jc w:val="both"/>
        <w:rPr>
          <w:rFonts w:ascii="GHEA Grapalat" w:hAnsi="GHEA Grapalat"/>
          <w:b/>
          <w:sz w:val="20"/>
          <w:szCs w:val="20"/>
          <w:lang w:val="hy-AM"/>
        </w:rPr>
      </w:pPr>
      <w:r>
        <w:rPr>
          <w:rFonts w:ascii="GHEA Grapalat" w:hAnsi="GHEA Grapalat"/>
          <w:b/>
          <w:sz w:val="20"/>
          <w:szCs w:val="20"/>
          <w:lang w:val="hy-AM"/>
        </w:rPr>
        <w:t xml:space="preserve">        </w:t>
      </w:r>
      <w:r w:rsidR="00F02279" w:rsidRPr="0093002B">
        <w:rPr>
          <w:rFonts w:ascii="GHEA Grapalat" w:hAnsi="GHEA Grapalat"/>
          <w:b/>
          <w:sz w:val="20"/>
          <w:szCs w:val="20"/>
          <w:lang w:val="hy-AM"/>
        </w:rPr>
        <w:t xml:space="preserve">6. </w:t>
      </w:r>
      <w:r>
        <w:rPr>
          <w:rFonts w:ascii="GHEA Grapalat" w:hAnsi="GHEA Grapalat"/>
          <w:b/>
          <w:sz w:val="20"/>
          <w:szCs w:val="20"/>
          <w:lang w:val="hy-AM"/>
        </w:rPr>
        <w:t xml:space="preserve"> </w:t>
      </w:r>
      <w:r w:rsidR="00F02279" w:rsidRPr="0093002B">
        <w:rPr>
          <w:rFonts w:ascii="GHEA Grapalat" w:hAnsi="GHEA Grapalat" w:cs="Sylfaen"/>
          <w:b/>
          <w:sz w:val="20"/>
          <w:szCs w:val="20"/>
          <w:lang w:val="hy-AM"/>
        </w:rPr>
        <w:t>ԿՈՂՄԵՐԻ</w:t>
      </w:r>
      <w:r w:rsidR="00F02279" w:rsidRPr="0093002B">
        <w:rPr>
          <w:rFonts w:ascii="GHEA Grapalat" w:hAnsi="GHEA Grapalat" w:cs="Times Armenian"/>
          <w:b/>
          <w:sz w:val="20"/>
          <w:szCs w:val="20"/>
          <w:lang w:val="hy-AM"/>
        </w:rPr>
        <w:t xml:space="preserve"> </w:t>
      </w:r>
      <w:r w:rsidR="00F02279" w:rsidRPr="0093002B">
        <w:rPr>
          <w:rFonts w:ascii="GHEA Grapalat" w:hAnsi="GHEA Grapalat" w:cs="Sylfaen"/>
          <w:b/>
          <w:sz w:val="20"/>
          <w:szCs w:val="20"/>
          <w:lang w:val="hy-AM"/>
        </w:rPr>
        <w:t>ՊԱՏԱՍԽԱՆԱՏՎՈՒԹՅՈՒՆԸ</w:t>
      </w:r>
    </w:p>
    <w:p w14:paraId="30F8903E" w14:textId="77777777" w:rsidR="00F02279" w:rsidRPr="0093002B" w:rsidRDefault="00F02279" w:rsidP="00741CC6">
      <w:pPr>
        <w:tabs>
          <w:tab w:val="left" w:pos="1080"/>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11B61F24"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113615" w:rsidRPr="0093002B">
        <w:rPr>
          <w:rFonts w:ascii="GHEA Grapalat" w:hAnsi="GHEA Grapalat" w:cs="Times Armenian"/>
          <w:sz w:val="20"/>
          <w:szCs w:val="20"/>
          <w:lang w:val="hy-AM"/>
        </w:rPr>
        <w:t>0,</w:t>
      </w:r>
      <w:r w:rsidR="00086BF2">
        <w:rPr>
          <w:rFonts w:ascii="GHEA Grapalat" w:hAnsi="GHEA Grapalat" w:cs="Times Armenian"/>
          <w:sz w:val="20"/>
          <w:szCs w:val="20"/>
          <w:lang w:val="hy-AM"/>
        </w:rPr>
        <w:t>1</w:t>
      </w:r>
      <w:r w:rsidR="00200CCF">
        <w:rPr>
          <w:rFonts w:ascii="GHEA Grapalat" w:hAnsi="GHEA Grapalat" w:cs="Times Armenian"/>
          <w:sz w:val="20"/>
          <w:szCs w:val="20"/>
          <w:lang w:val="hy-AM"/>
        </w:rPr>
        <w:t>5</w:t>
      </w:r>
      <w:r w:rsidR="00113615" w:rsidRPr="0093002B">
        <w:rPr>
          <w:rFonts w:ascii="GHEA Grapalat" w:hAnsi="GHEA Grapalat" w:cs="Times Armenian"/>
          <w:sz w:val="20"/>
          <w:szCs w:val="20"/>
          <w:lang w:val="hy-AM"/>
        </w:rPr>
        <w:t xml:space="preserve"> (</w:t>
      </w:r>
      <w:r w:rsidR="00113615" w:rsidRPr="0093002B">
        <w:rPr>
          <w:rFonts w:ascii="GHEA Grapalat" w:hAnsi="GHEA Grapalat" w:cs="Sylfaen"/>
          <w:sz w:val="20"/>
          <w:szCs w:val="20"/>
          <w:lang w:val="hy-AM"/>
        </w:rPr>
        <w:t>զրո</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ամբողջ</w:t>
      </w:r>
      <w:r w:rsidR="00113615" w:rsidRPr="0093002B">
        <w:rPr>
          <w:rFonts w:ascii="GHEA Grapalat" w:hAnsi="GHEA Grapalat" w:cs="Arial"/>
          <w:sz w:val="20"/>
          <w:szCs w:val="20"/>
          <w:lang w:val="hy-AM"/>
        </w:rPr>
        <w:t xml:space="preserve"> </w:t>
      </w:r>
      <w:r w:rsidR="0022557C">
        <w:rPr>
          <w:rFonts w:ascii="GHEA Grapalat" w:hAnsi="GHEA Grapalat" w:cs="Sylfaen"/>
          <w:sz w:val="20"/>
          <w:szCs w:val="20"/>
          <w:lang w:val="hy-AM"/>
        </w:rPr>
        <w:t>տասն</w:t>
      </w:r>
      <w:r w:rsidR="00200CCF">
        <w:rPr>
          <w:rFonts w:ascii="GHEA Grapalat" w:hAnsi="GHEA Grapalat" w:cs="Sylfaen"/>
          <w:sz w:val="20"/>
          <w:szCs w:val="20"/>
          <w:lang w:val="hy-AM"/>
        </w:rPr>
        <w:t>հինգ</w:t>
      </w:r>
      <w:r w:rsidR="00113615" w:rsidRPr="0093002B">
        <w:rPr>
          <w:rFonts w:ascii="GHEA Grapalat" w:hAnsi="GHEA Grapalat" w:cs="Arial"/>
          <w:sz w:val="20"/>
          <w:szCs w:val="20"/>
          <w:lang w:val="hy-AM"/>
        </w:rPr>
        <w:t xml:space="preserve"> </w:t>
      </w:r>
      <w:r w:rsidR="0022557C" w:rsidRPr="0093002B">
        <w:rPr>
          <w:rFonts w:ascii="GHEA Grapalat" w:hAnsi="GHEA Grapalat" w:cs="Sylfaen"/>
          <w:sz w:val="20"/>
          <w:szCs w:val="20"/>
          <w:lang w:val="hy-AM"/>
        </w:rPr>
        <w:t>հարյուրերորդական</w:t>
      </w:r>
      <w:r w:rsidR="00113615" w:rsidRPr="0093002B">
        <w:rPr>
          <w:rFonts w:ascii="GHEA Grapalat" w:hAnsi="GHEA Grapalat" w:cs="Arial"/>
          <w:sz w:val="20"/>
          <w:szCs w:val="20"/>
          <w:lang w:val="hy-AM"/>
        </w:rPr>
        <w:t>)</w:t>
      </w:r>
      <w:r w:rsidR="001E0CEE" w:rsidRPr="00FB1EC7">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6BFA0D7C"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530634">
        <w:rPr>
          <w:rFonts w:ascii="GHEA Grapalat" w:hAnsi="GHEA Grapalat" w:cs="Arial"/>
          <w:sz w:val="20"/>
          <w:szCs w:val="20"/>
          <w:lang w:val="hy-AM"/>
        </w:rPr>
        <w:t>1</w:t>
      </w:r>
      <w:r w:rsidR="00113615" w:rsidRPr="0093002B">
        <w:rPr>
          <w:rFonts w:ascii="GHEA Grapalat" w:hAnsi="GHEA Grapalat" w:cs="Times Armenian"/>
          <w:sz w:val="20"/>
          <w:szCs w:val="20"/>
          <w:lang w:val="hy-AM"/>
        </w:rPr>
        <w:t xml:space="preserve"> (</w:t>
      </w:r>
      <w:r w:rsidR="00530634">
        <w:rPr>
          <w:rFonts w:ascii="GHEA Grapalat" w:hAnsi="GHEA Grapalat" w:cs="Sylfaen"/>
          <w:sz w:val="20"/>
          <w:szCs w:val="20"/>
          <w:lang w:val="hy-AM"/>
        </w:rPr>
        <w:t>մեկ</w:t>
      </w:r>
      <w:r w:rsidR="00113615" w:rsidRPr="0093002B">
        <w:rPr>
          <w:rFonts w:ascii="GHEA Grapalat" w:hAnsi="GHEA Grapalat" w:cs="Arial"/>
          <w:sz w:val="20"/>
          <w:szCs w:val="20"/>
          <w:lang w:val="hy-AM"/>
        </w:rPr>
        <w:t>)</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FootnoteReference"/>
          <w:rFonts w:ascii="GHEA Grapalat" w:hAnsi="GHEA Grapalat" w:cs="Sylfaen"/>
          <w:sz w:val="20"/>
          <w:szCs w:val="20"/>
          <w:lang w:val="hy-AM"/>
        </w:rPr>
        <w:footnoteReference w:id="22"/>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5E9F2EB4" w:rsidR="00CA24B0" w:rsidRPr="0093002B" w:rsidRDefault="00993BA8" w:rsidP="00CA24B0">
      <w:pPr>
        <w:pStyle w:val="NormalWeb"/>
        <w:shd w:val="clear" w:color="auto" w:fill="FFFFFF"/>
        <w:spacing w:before="0" w:beforeAutospacing="0" w:after="0" w:afterAutospacing="0"/>
        <w:ind w:firstLine="375"/>
        <w:jc w:val="both"/>
        <w:rPr>
          <w:rFonts w:ascii="GHEA Grapalat" w:hAnsi="GHEA Grapalat"/>
          <w:lang w:val="hy-AM"/>
        </w:rPr>
      </w:pPr>
      <w:r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3"/>
      </w:r>
      <w:r w:rsidR="00CA24B0" w:rsidRPr="0093002B">
        <w:rPr>
          <w:rFonts w:ascii="GHEA Grapalat" w:hAnsi="GHEA Grapalat"/>
          <w:lang w:val="hy-AM"/>
        </w:rPr>
        <w:t>.</w:t>
      </w:r>
    </w:p>
    <w:tbl>
      <w:tblPr>
        <w:tblStyle w:val="TableGrid"/>
        <w:tblW w:w="0" w:type="auto"/>
        <w:jc w:val="center"/>
        <w:tblLook w:val="04A0" w:firstRow="1" w:lastRow="0" w:firstColumn="1" w:lastColumn="0" w:noHBand="0" w:noVBand="1"/>
      </w:tblPr>
      <w:tblGrid>
        <w:gridCol w:w="648"/>
        <w:gridCol w:w="5249"/>
        <w:gridCol w:w="4291"/>
      </w:tblGrid>
      <w:tr w:rsidR="003912F1" w:rsidRPr="003912F1" w14:paraId="2010F21B" w14:textId="77777777" w:rsidTr="000F70A6">
        <w:trPr>
          <w:trHeight w:val="401"/>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614C36BA" w14:textId="77777777" w:rsidR="003912F1" w:rsidRPr="003912F1" w:rsidRDefault="003912F1" w:rsidP="000F70A6">
            <w:pPr>
              <w:tabs>
                <w:tab w:val="center" w:pos="5342"/>
              </w:tabs>
              <w:spacing w:before="100" w:beforeAutospacing="1"/>
              <w:jc w:val="center"/>
              <w:rPr>
                <w:rFonts w:ascii="GHEA Grapalat" w:eastAsiaTheme="minorHAnsi" w:hAnsi="GHEA Grapalat"/>
                <w:b/>
                <w:i/>
                <w:sz w:val="20"/>
                <w:szCs w:val="20"/>
                <w:lang w:val="hy-AM"/>
              </w:rPr>
            </w:pPr>
            <w:r w:rsidRPr="003912F1">
              <w:rPr>
                <w:rFonts w:ascii="GHEA Grapalat" w:eastAsiaTheme="minorHAnsi" w:hAnsi="GHEA Grapalat"/>
                <w:b/>
                <w:i/>
                <w:sz w:val="20"/>
                <w:szCs w:val="20"/>
                <w:lang w:val="ru-RU"/>
              </w:rPr>
              <w:t>N</w:t>
            </w:r>
          </w:p>
        </w:tc>
        <w:tc>
          <w:tcPr>
            <w:tcW w:w="5249" w:type="dxa"/>
            <w:tcBorders>
              <w:top w:val="single" w:sz="4" w:space="0" w:color="auto"/>
              <w:left w:val="single" w:sz="4" w:space="0" w:color="auto"/>
              <w:bottom w:val="single" w:sz="4" w:space="0" w:color="auto"/>
              <w:right w:val="single" w:sz="4" w:space="0" w:color="auto"/>
            </w:tcBorders>
            <w:vAlign w:val="center"/>
            <w:hideMark/>
          </w:tcPr>
          <w:p w14:paraId="43DC65F2" w14:textId="77777777" w:rsidR="003912F1" w:rsidRPr="003912F1" w:rsidRDefault="003912F1" w:rsidP="000F70A6">
            <w:pPr>
              <w:tabs>
                <w:tab w:val="center" w:pos="5342"/>
              </w:tabs>
              <w:spacing w:before="100" w:beforeAutospacing="1"/>
              <w:jc w:val="center"/>
              <w:rPr>
                <w:rFonts w:ascii="GHEA Grapalat" w:eastAsiaTheme="minorHAnsi" w:hAnsi="GHEA Grapalat"/>
                <w:b/>
                <w:i/>
                <w:sz w:val="20"/>
                <w:szCs w:val="20"/>
                <w:lang w:val="hy-AM"/>
              </w:rPr>
            </w:pPr>
            <w:r w:rsidRPr="003912F1">
              <w:rPr>
                <w:rFonts w:ascii="GHEA Grapalat" w:eastAsiaTheme="minorHAnsi" w:hAnsi="GHEA Grapalat"/>
                <w:b/>
                <w:i/>
                <w:sz w:val="20"/>
                <w:szCs w:val="20"/>
                <w:lang w:val="hy-AM"/>
              </w:rPr>
              <w:t>Խախտումը</w:t>
            </w:r>
          </w:p>
        </w:tc>
        <w:tc>
          <w:tcPr>
            <w:tcW w:w="4291" w:type="dxa"/>
            <w:tcBorders>
              <w:top w:val="single" w:sz="4" w:space="0" w:color="auto"/>
              <w:left w:val="single" w:sz="4" w:space="0" w:color="auto"/>
              <w:bottom w:val="single" w:sz="4" w:space="0" w:color="auto"/>
              <w:right w:val="single" w:sz="4" w:space="0" w:color="auto"/>
            </w:tcBorders>
            <w:vAlign w:val="center"/>
            <w:hideMark/>
          </w:tcPr>
          <w:p w14:paraId="793FCFB9" w14:textId="77777777" w:rsidR="003912F1" w:rsidRPr="003912F1" w:rsidRDefault="003912F1" w:rsidP="000F70A6">
            <w:pPr>
              <w:tabs>
                <w:tab w:val="center" w:pos="5342"/>
              </w:tabs>
              <w:spacing w:before="100" w:beforeAutospacing="1"/>
              <w:jc w:val="center"/>
              <w:rPr>
                <w:rFonts w:ascii="GHEA Grapalat" w:eastAsiaTheme="minorHAnsi" w:hAnsi="GHEA Grapalat"/>
                <w:b/>
                <w:i/>
                <w:sz w:val="20"/>
                <w:szCs w:val="20"/>
                <w:lang w:val="hy-AM"/>
              </w:rPr>
            </w:pPr>
            <w:r w:rsidRPr="003912F1">
              <w:rPr>
                <w:rFonts w:ascii="GHEA Grapalat" w:eastAsiaTheme="minorHAnsi" w:hAnsi="GHEA Grapalat"/>
                <w:b/>
                <w:i/>
                <w:sz w:val="20"/>
                <w:szCs w:val="20"/>
                <w:lang w:val="hy-AM"/>
              </w:rPr>
              <w:t>Պատասխանատվությունը</w:t>
            </w:r>
          </w:p>
        </w:tc>
      </w:tr>
      <w:tr w:rsidR="003A3AF7" w:rsidRPr="003912F1" w14:paraId="31EFCFAB" w14:textId="77777777" w:rsidTr="00B70469">
        <w:trPr>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4524C010" w14:textId="77777777" w:rsidR="003A3AF7" w:rsidRPr="003912F1" w:rsidRDefault="003A3AF7" w:rsidP="003A3AF7">
            <w:pPr>
              <w:tabs>
                <w:tab w:val="center" w:pos="5342"/>
              </w:tabs>
              <w:spacing w:before="100" w:beforeAutospacing="1"/>
              <w:jc w:val="center"/>
              <w:rPr>
                <w:rFonts w:ascii="GHEA Grapalat" w:eastAsiaTheme="minorHAnsi" w:hAnsi="GHEA Grapalat"/>
                <w:b/>
                <w:sz w:val="20"/>
                <w:szCs w:val="20"/>
              </w:rPr>
            </w:pPr>
            <w:r w:rsidRPr="003912F1">
              <w:rPr>
                <w:rFonts w:ascii="GHEA Grapalat" w:eastAsiaTheme="minorHAnsi" w:hAnsi="GHEA Grapalat"/>
                <w:b/>
                <w:sz w:val="20"/>
                <w:szCs w:val="20"/>
              </w:rPr>
              <w:t>1</w:t>
            </w:r>
          </w:p>
        </w:tc>
        <w:tc>
          <w:tcPr>
            <w:tcW w:w="5249" w:type="dxa"/>
            <w:tcBorders>
              <w:top w:val="single" w:sz="4" w:space="0" w:color="auto"/>
              <w:left w:val="single" w:sz="4" w:space="0" w:color="auto"/>
              <w:bottom w:val="single" w:sz="4" w:space="0" w:color="auto"/>
              <w:right w:val="single" w:sz="4" w:space="0" w:color="auto"/>
            </w:tcBorders>
            <w:hideMark/>
          </w:tcPr>
          <w:p w14:paraId="2DE8FFE1" w14:textId="4A628E24" w:rsidR="003A3AF7" w:rsidRPr="003A3AF7" w:rsidRDefault="003A3AF7" w:rsidP="003A3AF7">
            <w:pPr>
              <w:tabs>
                <w:tab w:val="center" w:pos="5342"/>
              </w:tabs>
              <w:spacing w:before="100" w:beforeAutospacing="1"/>
              <w:jc w:val="center"/>
              <w:rPr>
                <w:rFonts w:ascii="GHEA Grapalat" w:eastAsiaTheme="minorHAnsi" w:hAnsi="GHEA Grapalat"/>
                <w:b/>
                <w:sz w:val="20"/>
                <w:szCs w:val="20"/>
                <w:lang w:val="hy-AM"/>
              </w:rPr>
            </w:pPr>
            <w:r w:rsidRPr="003A3AF7">
              <w:rPr>
                <w:rFonts w:ascii="GHEA Grapalat" w:hAnsi="GHEA Grapalat"/>
                <w:sz w:val="20"/>
                <w:szCs w:val="20"/>
              </w:rPr>
              <w:t>Շինարարական հրապարակի պատշաճ կազմակերպումը, կահավորումը չկատարելը</w:t>
            </w:r>
          </w:p>
        </w:tc>
        <w:tc>
          <w:tcPr>
            <w:tcW w:w="4291" w:type="dxa"/>
            <w:tcBorders>
              <w:top w:val="single" w:sz="4" w:space="0" w:color="auto"/>
              <w:left w:val="single" w:sz="4" w:space="0" w:color="auto"/>
              <w:bottom w:val="single" w:sz="4" w:space="0" w:color="auto"/>
              <w:right w:val="single" w:sz="4" w:space="0" w:color="auto"/>
            </w:tcBorders>
            <w:hideMark/>
          </w:tcPr>
          <w:p w14:paraId="5EAD1AF3" w14:textId="4216AEB9" w:rsidR="003A3AF7" w:rsidRPr="003A3AF7" w:rsidRDefault="003A3AF7" w:rsidP="003A3AF7">
            <w:pPr>
              <w:tabs>
                <w:tab w:val="center" w:pos="5342"/>
              </w:tabs>
              <w:spacing w:before="100" w:beforeAutospacing="1"/>
              <w:jc w:val="center"/>
              <w:rPr>
                <w:rFonts w:ascii="GHEA Grapalat" w:eastAsiaTheme="minorHAnsi" w:hAnsi="GHEA Grapalat"/>
                <w:sz w:val="20"/>
                <w:szCs w:val="20"/>
              </w:rPr>
            </w:pPr>
            <w:r w:rsidRPr="003A3AF7">
              <w:rPr>
                <w:rFonts w:ascii="GHEA Grapalat" w:hAnsi="GHEA Grapalat"/>
                <w:sz w:val="20"/>
                <w:szCs w:val="20"/>
              </w:rPr>
              <w:t>Տուգանք - Պայմանագրային գնի 0,5% չափով</w:t>
            </w:r>
          </w:p>
        </w:tc>
      </w:tr>
      <w:tr w:rsidR="003A3AF7" w:rsidRPr="003912F1" w14:paraId="4E4CF004" w14:textId="77777777" w:rsidTr="00B70469">
        <w:trPr>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57FEA278" w14:textId="77777777" w:rsidR="003A3AF7" w:rsidRPr="003912F1" w:rsidRDefault="003A3AF7" w:rsidP="003A3AF7">
            <w:pPr>
              <w:tabs>
                <w:tab w:val="center" w:pos="5342"/>
              </w:tabs>
              <w:spacing w:before="100" w:beforeAutospacing="1"/>
              <w:jc w:val="center"/>
              <w:rPr>
                <w:rFonts w:ascii="GHEA Grapalat" w:eastAsiaTheme="minorHAnsi" w:hAnsi="GHEA Grapalat"/>
                <w:b/>
                <w:sz w:val="20"/>
                <w:szCs w:val="20"/>
              </w:rPr>
            </w:pPr>
            <w:r w:rsidRPr="003912F1">
              <w:rPr>
                <w:rFonts w:ascii="GHEA Grapalat" w:eastAsiaTheme="minorHAnsi" w:hAnsi="GHEA Grapalat"/>
                <w:b/>
                <w:sz w:val="20"/>
                <w:szCs w:val="20"/>
              </w:rPr>
              <w:t>2</w:t>
            </w:r>
          </w:p>
        </w:tc>
        <w:tc>
          <w:tcPr>
            <w:tcW w:w="5249" w:type="dxa"/>
            <w:tcBorders>
              <w:top w:val="single" w:sz="4" w:space="0" w:color="auto"/>
              <w:left w:val="single" w:sz="4" w:space="0" w:color="auto"/>
              <w:bottom w:val="single" w:sz="4" w:space="0" w:color="auto"/>
              <w:right w:val="single" w:sz="4" w:space="0" w:color="auto"/>
            </w:tcBorders>
            <w:hideMark/>
          </w:tcPr>
          <w:p w14:paraId="5EABBD25" w14:textId="7518E98D" w:rsidR="003A3AF7" w:rsidRPr="003A3AF7" w:rsidRDefault="003A3AF7" w:rsidP="003A3AF7">
            <w:pPr>
              <w:tabs>
                <w:tab w:val="center" w:pos="5342"/>
              </w:tabs>
              <w:spacing w:before="100" w:beforeAutospacing="1"/>
              <w:jc w:val="center"/>
              <w:rPr>
                <w:rFonts w:ascii="GHEA Grapalat" w:eastAsiaTheme="minorHAnsi" w:hAnsi="GHEA Grapalat"/>
                <w:b/>
                <w:sz w:val="20"/>
                <w:szCs w:val="20"/>
              </w:rPr>
            </w:pPr>
            <w:r w:rsidRPr="003A3AF7">
              <w:rPr>
                <w:rFonts w:ascii="GHEA Grapalat" w:hAnsi="GHEA Grapalat"/>
                <w:sz w:val="20"/>
                <w:szCs w:val="20"/>
              </w:rPr>
              <w:t xml:space="preserve">Տեխնիկական անվտանգության նորմերի չպահպանելը </w:t>
            </w:r>
          </w:p>
        </w:tc>
        <w:tc>
          <w:tcPr>
            <w:tcW w:w="4291" w:type="dxa"/>
            <w:tcBorders>
              <w:top w:val="single" w:sz="4" w:space="0" w:color="auto"/>
              <w:left w:val="single" w:sz="4" w:space="0" w:color="auto"/>
              <w:bottom w:val="single" w:sz="4" w:space="0" w:color="auto"/>
              <w:right w:val="single" w:sz="4" w:space="0" w:color="auto"/>
            </w:tcBorders>
            <w:hideMark/>
          </w:tcPr>
          <w:p w14:paraId="7D840F53" w14:textId="320020BA" w:rsidR="003A3AF7" w:rsidRPr="003A3AF7" w:rsidRDefault="003A3AF7" w:rsidP="003A3AF7">
            <w:pPr>
              <w:tabs>
                <w:tab w:val="center" w:pos="5342"/>
              </w:tabs>
              <w:spacing w:before="100" w:beforeAutospacing="1"/>
              <w:jc w:val="center"/>
              <w:rPr>
                <w:rFonts w:ascii="GHEA Grapalat" w:eastAsiaTheme="minorHAnsi" w:hAnsi="GHEA Grapalat"/>
                <w:b/>
                <w:sz w:val="20"/>
                <w:szCs w:val="20"/>
                <w:lang w:val="hy-AM"/>
              </w:rPr>
            </w:pPr>
            <w:r w:rsidRPr="003A3AF7">
              <w:rPr>
                <w:rFonts w:ascii="GHEA Grapalat" w:hAnsi="GHEA Grapalat"/>
                <w:sz w:val="20"/>
                <w:szCs w:val="20"/>
              </w:rPr>
              <w:t>Տուգանք - Պայմանագրային գնի 0,5% չափով</w:t>
            </w:r>
          </w:p>
        </w:tc>
      </w:tr>
      <w:tr w:rsidR="003A3AF7" w:rsidRPr="003912F1" w14:paraId="7DA77617" w14:textId="77777777" w:rsidTr="00B70469">
        <w:trPr>
          <w:jc w:val="center"/>
        </w:trPr>
        <w:tc>
          <w:tcPr>
            <w:tcW w:w="648" w:type="dxa"/>
            <w:tcBorders>
              <w:top w:val="single" w:sz="4" w:space="0" w:color="auto"/>
              <w:left w:val="single" w:sz="4" w:space="0" w:color="auto"/>
              <w:bottom w:val="single" w:sz="4" w:space="0" w:color="auto"/>
              <w:right w:val="single" w:sz="4" w:space="0" w:color="auto"/>
            </w:tcBorders>
            <w:vAlign w:val="center"/>
            <w:hideMark/>
          </w:tcPr>
          <w:p w14:paraId="78A0B5DF" w14:textId="77777777" w:rsidR="003A3AF7" w:rsidRPr="003912F1" w:rsidRDefault="003A3AF7" w:rsidP="003A3AF7">
            <w:pPr>
              <w:tabs>
                <w:tab w:val="center" w:pos="5342"/>
              </w:tabs>
              <w:jc w:val="center"/>
              <w:rPr>
                <w:rFonts w:ascii="GHEA Grapalat" w:eastAsiaTheme="minorHAnsi" w:hAnsi="GHEA Grapalat"/>
                <w:b/>
                <w:sz w:val="20"/>
                <w:szCs w:val="20"/>
              </w:rPr>
            </w:pPr>
            <w:r w:rsidRPr="003912F1">
              <w:rPr>
                <w:rFonts w:ascii="GHEA Grapalat" w:eastAsiaTheme="minorHAnsi" w:hAnsi="GHEA Grapalat"/>
                <w:b/>
                <w:sz w:val="20"/>
                <w:szCs w:val="20"/>
              </w:rPr>
              <w:t>3</w:t>
            </w:r>
          </w:p>
        </w:tc>
        <w:tc>
          <w:tcPr>
            <w:tcW w:w="5249" w:type="dxa"/>
            <w:tcBorders>
              <w:top w:val="single" w:sz="4" w:space="0" w:color="auto"/>
              <w:left w:val="single" w:sz="4" w:space="0" w:color="auto"/>
              <w:bottom w:val="single" w:sz="4" w:space="0" w:color="auto"/>
              <w:right w:val="single" w:sz="4" w:space="0" w:color="auto"/>
            </w:tcBorders>
            <w:hideMark/>
          </w:tcPr>
          <w:p w14:paraId="486E25D8" w14:textId="3BEC1BC7" w:rsidR="003A3AF7" w:rsidRPr="003A3AF7" w:rsidRDefault="003A3AF7" w:rsidP="003A3AF7">
            <w:pPr>
              <w:tabs>
                <w:tab w:val="center" w:pos="5342"/>
              </w:tabs>
              <w:jc w:val="center"/>
              <w:rPr>
                <w:rFonts w:ascii="GHEA Grapalat" w:eastAsiaTheme="minorHAnsi" w:hAnsi="GHEA Grapalat"/>
                <w:b/>
                <w:sz w:val="20"/>
                <w:szCs w:val="20"/>
                <w:lang w:val="hy-AM"/>
              </w:rPr>
            </w:pPr>
            <w:r w:rsidRPr="003A3AF7">
              <w:rPr>
                <w:rFonts w:ascii="GHEA Grapalat" w:hAnsi="GHEA Grapalat"/>
                <w:sz w:val="20"/>
                <w:szCs w:val="20"/>
              </w:rPr>
              <w:t>Սանիտարահիգիենիկ և  բնապահպանական նորմերի չպահպանելը</w:t>
            </w:r>
          </w:p>
        </w:tc>
        <w:tc>
          <w:tcPr>
            <w:tcW w:w="4291" w:type="dxa"/>
            <w:tcBorders>
              <w:top w:val="single" w:sz="4" w:space="0" w:color="auto"/>
              <w:left w:val="single" w:sz="4" w:space="0" w:color="auto"/>
              <w:bottom w:val="single" w:sz="4" w:space="0" w:color="auto"/>
              <w:right w:val="single" w:sz="4" w:space="0" w:color="auto"/>
            </w:tcBorders>
            <w:hideMark/>
          </w:tcPr>
          <w:p w14:paraId="44AEB6CB" w14:textId="4ECF8B84" w:rsidR="003A3AF7" w:rsidRPr="003A3AF7" w:rsidRDefault="003A3AF7" w:rsidP="003A3AF7">
            <w:pPr>
              <w:tabs>
                <w:tab w:val="center" w:pos="5342"/>
              </w:tabs>
              <w:jc w:val="center"/>
              <w:rPr>
                <w:rFonts w:ascii="GHEA Grapalat" w:eastAsiaTheme="minorHAnsi" w:hAnsi="GHEA Grapalat"/>
                <w:b/>
                <w:sz w:val="20"/>
                <w:szCs w:val="20"/>
                <w:lang w:val="hy-AM"/>
              </w:rPr>
            </w:pPr>
            <w:r w:rsidRPr="003A3AF7">
              <w:rPr>
                <w:rFonts w:ascii="GHEA Grapalat" w:hAnsi="GHEA Grapalat"/>
                <w:sz w:val="20"/>
                <w:szCs w:val="20"/>
              </w:rPr>
              <w:t>Տուգանք - Պայմանագրային գնի 0,5% չափով</w:t>
            </w:r>
          </w:p>
        </w:tc>
      </w:tr>
    </w:tbl>
    <w:p w14:paraId="62A3A3F3" w14:textId="2EC07990"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525B9EE3" w14:textId="77777777" w:rsidR="00890CE9" w:rsidRPr="0093002B" w:rsidRDefault="00890CE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2659674" w14:textId="77777777" w:rsidR="00890CE9" w:rsidRPr="0093002B" w:rsidRDefault="00890CE9" w:rsidP="00F02279">
      <w:pPr>
        <w:tabs>
          <w:tab w:val="left" w:pos="1276"/>
        </w:tabs>
        <w:ind w:firstLine="720"/>
        <w:jc w:val="both"/>
        <w:rPr>
          <w:rFonts w:ascii="GHEA Grapalat" w:hAnsi="GHEA Grapalat"/>
          <w:sz w:val="20"/>
          <w:szCs w:val="20"/>
          <w:lang w:val="hy-AM"/>
        </w:rPr>
      </w:pPr>
    </w:p>
    <w:p w14:paraId="31AAFFDB" w14:textId="5C28F299"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00890CE9">
        <w:rPr>
          <w:rFonts w:ascii="GHEA Grapalat" w:hAnsi="GHEA Grapalat"/>
          <w:b/>
          <w:sz w:val="20"/>
          <w:szCs w:val="20"/>
          <w:lang w:val="hy-AM"/>
        </w:rPr>
        <w:t xml:space="preserve">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1720707" w14:textId="0E2FF9E8"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C07E00" w:rsidRPr="0093002B">
        <w:rPr>
          <w:rStyle w:val="FootnoteReference"/>
          <w:rFonts w:ascii="GHEA Grapalat" w:hAnsi="GHEA Grapalat" w:cs="Sylfaen"/>
          <w:sz w:val="20"/>
          <w:szCs w:val="20"/>
          <w:lang w:val="hy-AM"/>
        </w:rPr>
        <w:footnoteReference w:id="24"/>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0D322C66"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w:t>
      </w:r>
      <w:r w:rsidR="00DE3FE7">
        <w:rPr>
          <w:rFonts w:ascii="GHEA Grapalat" w:hAnsi="GHEA Grapalat"/>
          <w:sz w:val="20"/>
          <w:szCs w:val="20"/>
          <w:lang w:val="hy-AM"/>
        </w:rPr>
        <w:t xml:space="preserve">  </w:t>
      </w:r>
      <w:r w:rsidRPr="0093002B">
        <w:rPr>
          <w:rFonts w:ascii="GHEA Grapalat" w:hAnsi="GHEA Grapalat"/>
          <w:sz w:val="20"/>
          <w:szCs w:val="20"/>
          <w:lang w:val="hy-AM"/>
        </w:rPr>
        <w:t>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58DDEC9E" w:rsidR="00F02279" w:rsidRPr="0093002B" w:rsidRDefault="00DE3FE7" w:rsidP="00DE3FE7">
      <w:pPr>
        <w:tabs>
          <w:tab w:val="left" w:pos="1276"/>
        </w:tabs>
        <w:jc w:val="both"/>
        <w:rPr>
          <w:rFonts w:ascii="GHEA Grapalat" w:hAnsi="GHEA Grapalat" w:cs="Times Armenian"/>
          <w:sz w:val="20"/>
          <w:szCs w:val="20"/>
          <w:lang w:val="hy-AM"/>
        </w:rPr>
      </w:pPr>
      <w:r>
        <w:rPr>
          <w:rFonts w:ascii="GHEA Grapalat" w:hAnsi="GHEA Grapalat"/>
          <w:sz w:val="20"/>
          <w:szCs w:val="20"/>
          <w:lang w:val="hy-AM"/>
        </w:rPr>
        <w:t xml:space="preserve">            </w:t>
      </w:r>
      <w:r w:rsidR="00F02279" w:rsidRPr="0093002B">
        <w:rPr>
          <w:rFonts w:ascii="GHEA Grapalat" w:hAnsi="GHEA Grapalat"/>
          <w:sz w:val="20"/>
          <w:szCs w:val="20"/>
          <w:lang w:val="hy-AM"/>
        </w:rPr>
        <w:t>8.5</w:t>
      </w:r>
      <w:r w:rsidR="00F02279" w:rsidRPr="0093002B">
        <w:rPr>
          <w:rFonts w:ascii="GHEA Grapalat" w:hAnsi="GHEA Grapalat"/>
          <w:sz w:val="20"/>
          <w:szCs w:val="20"/>
          <w:lang w:val="hy-AM"/>
        </w:rPr>
        <w:tab/>
        <w:t>Պ</w:t>
      </w:r>
      <w:r w:rsidR="00F02279" w:rsidRPr="0093002B">
        <w:rPr>
          <w:rFonts w:ascii="GHEA Grapalat" w:hAnsi="GHEA Grapalat" w:cs="Sylfaen"/>
          <w:sz w:val="20"/>
          <w:szCs w:val="20"/>
          <w:lang w:val="hy-AM"/>
        </w:rPr>
        <w:t>այմանագրում</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փոփոխություններ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և</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լրացումներ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կարող</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են</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կատարվել</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միայն</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Կողմերի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փոխադարձ</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համաձայնությամբ</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համաձայնագիր</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կնքելու</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միջոցով</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որը</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կհանդիսանա</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պայմանագրի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անբաժանելի</w:t>
      </w:r>
      <w:r w:rsidR="00F02279" w:rsidRPr="0093002B">
        <w:rPr>
          <w:rFonts w:ascii="GHEA Grapalat" w:hAnsi="GHEA Grapalat" w:cs="Times Armenian"/>
          <w:sz w:val="20"/>
          <w:szCs w:val="20"/>
          <w:lang w:val="hy-AM"/>
        </w:rPr>
        <w:t xml:space="preserve"> </w:t>
      </w:r>
      <w:r w:rsidR="00F02279" w:rsidRPr="0093002B">
        <w:rPr>
          <w:rFonts w:ascii="GHEA Grapalat" w:hAnsi="GHEA Grapalat" w:cs="Sylfaen"/>
          <w:sz w:val="20"/>
          <w:szCs w:val="20"/>
          <w:lang w:val="hy-AM"/>
        </w:rPr>
        <w:t>մասը</w:t>
      </w:r>
      <w:r w:rsidR="00F02279" w:rsidRPr="0093002B">
        <w:rPr>
          <w:rFonts w:ascii="GHEA Grapalat" w:hAnsi="GHEA Grapalat" w:cs="Tahoma"/>
          <w:sz w:val="20"/>
          <w:szCs w:val="20"/>
          <w:lang w:val="hy-AM"/>
        </w:rPr>
        <w:t>։</w:t>
      </w:r>
      <w:r w:rsidR="00F02279"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29EA6586" w:rsidR="00F02279" w:rsidRPr="00681D39" w:rsidRDefault="00F02279" w:rsidP="00681D39">
      <w:pPr>
        <w:jc w:val="both"/>
        <w:rPr>
          <w:rFonts w:ascii="GHEA Grapalat" w:hAnsi="GHEA Grapalat"/>
          <w:b/>
          <w:sz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681D39" w:rsidRPr="00681D39">
        <w:rPr>
          <w:rFonts w:ascii="GHEA Grapalat" w:hAnsi="GHEA Grapalat" w:cs="Sylfaen"/>
          <w:sz w:val="20"/>
          <w:szCs w:val="20"/>
          <w:lang w:val="hy-AM"/>
        </w:rPr>
        <w:t>:</w:t>
      </w:r>
      <w:r w:rsidR="00681D39" w:rsidRPr="00681D39">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817-Ա որոշմա</w:t>
      </w:r>
      <w:r w:rsidR="00681D39" w:rsidRPr="00681D39">
        <w:rPr>
          <w:lang w:val="pt-BR"/>
        </w:rPr>
        <w:t xml:space="preserve"> </w:t>
      </w:r>
      <w:r w:rsidR="00681D39" w:rsidRPr="00681D39">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00C07E00" w:rsidRPr="0093002B">
        <w:rPr>
          <w:rStyle w:val="FootnoteReference"/>
          <w:rFonts w:ascii="GHEA Grapalat" w:hAnsi="GHEA Grapalat" w:cs="Sylfaen"/>
          <w:sz w:val="20"/>
          <w:szCs w:val="20"/>
          <w:lang w:val="hy-AM"/>
        </w:rPr>
        <w:footnoteReference w:id="25"/>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6"/>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187C309D" w:rsidR="004A1CC7"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7F428288" w14:textId="77777777" w:rsidR="00F33D55" w:rsidRDefault="00F33D55" w:rsidP="00F33D55">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27"/>
      </w:r>
    </w:p>
    <w:p w14:paraId="053CD353" w14:textId="77777777" w:rsidR="00F33D55" w:rsidRDefault="00F33D55" w:rsidP="00F33D55">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0983C324" w14:textId="1AF4811F" w:rsidR="00F33D55" w:rsidRDefault="00F33D55" w:rsidP="00F33D55">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N 4,</w:t>
      </w:r>
      <w:r w:rsidR="002C58C1">
        <w:rPr>
          <w:rFonts w:ascii="GHEA Grapalat" w:hAnsi="GHEA Grapalat" w:cs="Arial"/>
          <w:sz w:val="20"/>
          <w:szCs w:val="20"/>
          <w:lang w:val="hy-AM"/>
        </w:rPr>
        <w:t xml:space="preserve"> </w:t>
      </w:r>
      <w:r>
        <w:rPr>
          <w:rFonts w:ascii="GHEA Grapalat" w:hAnsi="GHEA Grapalat" w:cs="Arial"/>
          <w:sz w:val="20"/>
          <w:szCs w:val="20"/>
          <w:lang w:val="hy-AM"/>
        </w:rPr>
        <w:t xml:space="preserve">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576B4B78" w14:textId="0887A5E5" w:rsidR="00090ADC" w:rsidRPr="008D72DB" w:rsidRDefault="00090ADC" w:rsidP="00090ADC">
      <w:pPr>
        <w:ind w:firstLine="708"/>
        <w:jc w:val="both"/>
        <w:rPr>
          <w:rFonts w:ascii="GHEA Grapalat" w:hAnsi="GHEA Grapalat" w:cs="Sylfaen"/>
          <w:b/>
          <w:bCs/>
          <w:sz w:val="20"/>
          <w:szCs w:val="20"/>
          <w:lang w:val="hy-AM"/>
        </w:rPr>
      </w:pPr>
      <w:r w:rsidRPr="00FB1EC7">
        <w:rPr>
          <w:rFonts w:ascii="GHEA Grapalat" w:hAnsi="GHEA Grapalat" w:cs="Sylfaen"/>
          <w:sz w:val="20"/>
          <w:szCs w:val="20"/>
          <w:lang w:val="hy-AM"/>
        </w:rPr>
        <w:t>8.1</w:t>
      </w:r>
      <w:r>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00F43FFD">
        <w:rPr>
          <w:rFonts w:ascii="GHEA Grapalat" w:hAnsi="GHEA Grapalat" w:cs="Sylfaen"/>
          <w:b/>
          <w:bCs/>
          <w:sz w:val="20"/>
          <w:szCs w:val="20"/>
          <w:lang w:val="hy-AM"/>
        </w:rPr>
        <w:t>Երևանի քաղաքապետարանի աշխատակազմի կոմունալ տնտեսության վարչությունը</w:t>
      </w:r>
      <w:r w:rsidRPr="008D72DB">
        <w:rPr>
          <w:rFonts w:ascii="GHEA Grapalat" w:hAnsi="GHEA Grapalat" w:cs="Sylfaen"/>
          <w:b/>
          <w:bCs/>
          <w:sz w:val="20"/>
          <w:szCs w:val="20"/>
          <w:lang w:val="hy-AM"/>
        </w:rPr>
        <w:t>:</w:t>
      </w:r>
    </w:p>
    <w:p w14:paraId="3BCE4DD4" w14:textId="2899874D" w:rsidR="00C959F1" w:rsidRDefault="00C959F1" w:rsidP="00C959F1">
      <w:pPr>
        <w:ind w:firstLine="708"/>
        <w:jc w:val="both"/>
        <w:rPr>
          <w:rFonts w:ascii="GHEA Grapalat" w:hAnsi="GHEA Grapalat"/>
          <w:sz w:val="20"/>
          <w:szCs w:val="20"/>
          <w:vertAlign w:val="superscript"/>
          <w:lang w:val="hy-AM" w:eastAsia="ru-RU"/>
        </w:rPr>
      </w:pPr>
      <w:r w:rsidRPr="00FB1EC7">
        <w:rPr>
          <w:rFonts w:ascii="GHEA Grapalat" w:hAnsi="GHEA Grapalat"/>
          <w:sz w:val="20"/>
          <w:szCs w:val="20"/>
          <w:lang w:val="hy-AM" w:eastAsia="ru-RU"/>
        </w:rPr>
        <w:t>8.1</w:t>
      </w:r>
      <w:r w:rsidR="00F33D55" w:rsidRPr="00F33D55">
        <w:rPr>
          <w:rFonts w:ascii="GHEA Grapalat" w:hAnsi="GHEA Grapalat"/>
          <w:sz w:val="20"/>
          <w:szCs w:val="20"/>
          <w:lang w:val="hy-AM" w:eastAsia="ru-RU"/>
        </w:rPr>
        <w:t>6</w:t>
      </w:r>
      <w:r w:rsidRPr="00FB1EC7">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FB1EC7">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w:t>
      </w:r>
      <w:r w:rsidRPr="005D36B1">
        <w:rPr>
          <w:rFonts w:ascii="GHEA Grapalat" w:hAnsi="GHEA Grapalat"/>
          <w:sz w:val="20"/>
          <w:szCs w:val="20"/>
          <w:lang w:val="hy-AM" w:eastAsia="ru-RU"/>
        </w:rPr>
        <w:t>քսանհինգապատիկը, ապա Պատվիրատուի կողմից համաձայնագիր կկնքվի, եթե Կապալառուի կողմից տուժանքի ձևով ներկայացված որակավորման և պայմանագրի ապահովումներ</w:t>
      </w:r>
      <w:r>
        <w:rPr>
          <w:rFonts w:ascii="GHEA Grapalat" w:hAnsi="GHEA Grapalat"/>
          <w:sz w:val="20"/>
          <w:szCs w:val="20"/>
          <w:lang w:val="hy-AM" w:eastAsia="ru-RU"/>
        </w:rPr>
        <w:t xml:space="preserve">ը </w:t>
      </w:r>
      <w:r w:rsidRPr="005D36B1">
        <w:rPr>
          <w:rFonts w:ascii="GHEA Grapalat" w:hAnsi="GHEA Grapalat"/>
          <w:sz w:val="20"/>
          <w:szCs w:val="20"/>
          <w:lang w:val="hy-AM" w:eastAsia="ru-RU"/>
        </w:rPr>
        <w:t>փոխարինվում են  երաշխիքով կամ կանխիկ փողով` հաշվի առնելով ՀՀ կառավարության 2017 թվականի մայիսի 4-ի N 526-Ն որոշման N 1 հավելվածի 32-րդ կետի</w:t>
      </w:r>
      <w:r w:rsidRPr="007F3D95">
        <w:rPr>
          <w:rFonts w:ascii="GHEA Grapalat" w:hAnsi="GHEA Grapalat"/>
          <w:sz w:val="20"/>
          <w:szCs w:val="20"/>
          <w:lang w:val="hy-AM" w:eastAsia="ru-RU"/>
        </w:rPr>
        <w:t xml:space="preserve"> 1-ին ենթակետի «գ» և</w:t>
      </w:r>
      <w:r w:rsidRPr="005D36B1">
        <w:rPr>
          <w:rFonts w:ascii="GHEA Grapalat" w:hAnsi="GHEA Grapalat"/>
          <w:sz w:val="20"/>
          <w:szCs w:val="20"/>
          <w:lang w:val="hy-AM" w:eastAsia="ru-RU"/>
        </w:rPr>
        <w:t xml:space="preserve"> 17-րդ ենթակետի «բ» պարբերութ</w:t>
      </w:r>
      <w:r w:rsidRPr="007F3D95">
        <w:rPr>
          <w:rFonts w:ascii="GHEA Grapalat" w:hAnsi="GHEA Grapalat"/>
          <w:sz w:val="20"/>
          <w:szCs w:val="20"/>
          <w:lang w:val="hy-AM" w:eastAsia="ru-RU"/>
        </w:rPr>
        <w:t>յունների</w:t>
      </w:r>
      <w:r w:rsidRPr="005D36B1">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w:t>
      </w:r>
      <w:r w:rsidRPr="00E552FD">
        <w:rPr>
          <w:rFonts w:ascii="GHEA Grapalat" w:hAnsi="GHEA Grapalat"/>
          <w:b/>
          <w:bCs/>
          <w:sz w:val="20"/>
          <w:szCs w:val="20"/>
          <w:lang w:val="hy-AM" w:eastAsia="ru-RU"/>
        </w:rPr>
        <w:t>տաս</w:t>
      </w:r>
      <w:r w:rsidRPr="005D36B1">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Pr="005D36B1">
        <w:rPr>
          <w:rFonts w:ascii="GHEA Grapalat" w:hAnsi="GHEA Grapalat"/>
          <w:sz w:val="20"/>
          <w:szCs w:val="20"/>
          <w:vertAlign w:val="superscript"/>
          <w:lang w:val="hy-AM" w:eastAsia="ru-RU"/>
        </w:rPr>
        <w:t>35</w:t>
      </w:r>
      <w:r w:rsidRPr="005D36B1">
        <w:rPr>
          <w:rStyle w:val="FootnoteReference"/>
          <w:rFonts w:ascii="GHEA Grapalat" w:hAnsi="GHEA Grapalat"/>
          <w:color w:val="FFFFFF"/>
          <w:sz w:val="20"/>
          <w:szCs w:val="20"/>
          <w:lang w:val="hy-AM" w:eastAsia="ru-RU"/>
        </w:rPr>
        <w:footnoteReference w:id="28"/>
      </w: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245320">
          <w:footnotePr>
            <w:pos w:val="beneathText"/>
          </w:footnotePr>
          <w:pgSz w:w="11906" w:h="16838" w:code="9"/>
          <w:pgMar w:top="533" w:right="707" w:bottom="450" w:left="663"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636701" w:rsidRDefault="00363377" w:rsidP="00024FD9">
      <w:pPr>
        <w:jc w:val="right"/>
        <w:rPr>
          <w:rFonts w:ascii="GHEA Grapalat" w:hAnsi="GHEA Grapalat"/>
          <w:bCs/>
          <w:sz w:val="16"/>
          <w:szCs w:val="16"/>
          <w:lang w:val="hy-AM"/>
        </w:rPr>
      </w:pPr>
    </w:p>
    <w:p w14:paraId="02BC5487" w14:textId="77777777" w:rsidR="008A5C36" w:rsidRDefault="008A5C36" w:rsidP="00024FD9">
      <w:pPr>
        <w:jc w:val="right"/>
        <w:rPr>
          <w:rFonts w:ascii="GHEA Grapalat" w:hAnsi="GHEA Grapalat"/>
          <w:sz w:val="20"/>
          <w:lang w:val="hy-AM"/>
        </w:rPr>
      </w:pPr>
    </w:p>
    <w:p w14:paraId="60783E5F" w14:textId="189E06A8" w:rsidR="007C7F79" w:rsidRDefault="00530634" w:rsidP="00530634">
      <w:pPr>
        <w:jc w:val="center"/>
        <w:rPr>
          <w:rFonts w:ascii="GHEA Grapalat" w:hAnsi="GHEA Grapalat"/>
          <w:b/>
          <w:sz w:val="20"/>
          <w:szCs w:val="20"/>
          <w:lang w:val="hy-AM"/>
        </w:rPr>
      </w:pPr>
      <w:r w:rsidRPr="00AA0D24">
        <w:rPr>
          <w:rFonts w:ascii="GHEA Grapalat" w:hAnsi="GHEA Grapalat"/>
          <w:b/>
          <w:sz w:val="20"/>
          <w:szCs w:val="20"/>
          <w:lang w:val="hy-AM"/>
        </w:rPr>
        <w:t>ՏԵԽՆԻԿԱԿԱՆ ԲՆՈՒԹԱԳԻՐ - ԳՆՄԱՆ ԺԱՄԱՆԱԿԱՑՈՒՅՑ</w:t>
      </w:r>
    </w:p>
    <w:tbl>
      <w:tblPr>
        <w:tblW w:w="1096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1417"/>
        <w:gridCol w:w="1530"/>
        <w:gridCol w:w="2970"/>
        <w:gridCol w:w="630"/>
        <w:gridCol w:w="1080"/>
        <w:gridCol w:w="540"/>
        <w:gridCol w:w="900"/>
        <w:gridCol w:w="1260"/>
        <w:gridCol w:w="8"/>
      </w:tblGrid>
      <w:tr w:rsidR="00C55318" w:rsidRPr="00DD3A90" w14:paraId="015B0E93" w14:textId="77777777" w:rsidTr="00C55318">
        <w:trPr>
          <w:trHeight w:val="399"/>
        </w:trPr>
        <w:tc>
          <w:tcPr>
            <w:tcW w:w="630" w:type="dxa"/>
            <w:vMerge w:val="restart"/>
            <w:vAlign w:val="center"/>
            <w:hideMark/>
          </w:tcPr>
          <w:p w14:paraId="2001DF91" w14:textId="77777777" w:rsidR="00C55318" w:rsidRPr="00DD3A90" w:rsidRDefault="00C55318" w:rsidP="0053524C">
            <w:pPr>
              <w:jc w:val="center"/>
              <w:rPr>
                <w:rFonts w:ascii="GHEA Grapalat" w:hAnsi="GHEA Grapalat" w:cs="Calibri"/>
                <w:b/>
                <w:bCs/>
                <w:i/>
                <w:iCs/>
                <w:sz w:val="16"/>
                <w:szCs w:val="16"/>
              </w:rPr>
            </w:pPr>
            <w:r w:rsidRPr="00DD3A90">
              <w:rPr>
                <w:rFonts w:ascii="GHEA Grapalat" w:hAnsi="GHEA Grapalat" w:cs="Calibri"/>
                <w:b/>
                <w:bCs/>
                <w:i/>
                <w:iCs/>
                <w:sz w:val="16"/>
                <w:szCs w:val="16"/>
              </w:rPr>
              <w:t>Չ/Հ</w:t>
            </w:r>
          </w:p>
        </w:tc>
        <w:tc>
          <w:tcPr>
            <w:tcW w:w="1417" w:type="dxa"/>
            <w:vMerge w:val="restart"/>
            <w:vAlign w:val="center"/>
            <w:hideMark/>
          </w:tcPr>
          <w:p w14:paraId="02EA7A99" w14:textId="77777777" w:rsidR="00C55318" w:rsidRPr="00DD3A90" w:rsidRDefault="00C55318" w:rsidP="0053524C">
            <w:pPr>
              <w:jc w:val="center"/>
              <w:rPr>
                <w:rFonts w:ascii="GHEA Grapalat" w:hAnsi="GHEA Grapalat" w:cs="Calibri"/>
                <w:b/>
                <w:bCs/>
                <w:i/>
                <w:iCs/>
                <w:sz w:val="16"/>
                <w:szCs w:val="16"/>
              </w:rPr>
            </w:pPr>
            <w:r w:rsidRPr="00DD3A90">
              <w:rPr>
                <w:rFonts w:ascii="GHEA Grapalat" w:hAnsi="GHEA Grapalat" w:cs="Calibri"/>
                <w:b/>
                <w:bCs/>
                <w:i/>
                <w:iCs/>
                <w:sz w:val="16"/>
                <w:szCs w:val="16"/>
              </w:rPr>
              <w:t>գնումների պլանով նախատեսված միջանցիկ ծածկագիրը` ըստ ԳՄԱ դասակարգման (CPV)</w:t>
            </w:r>
          </w:p>
        </w:tc>
        <w:tc>
          <w:tcPr>
            <w:tcW w:w="1530" w:type="dxa"/>
            <w:vMerge w:val="restart"/>
          </w:tcPr>
          <w:p w14:paraId="786DE68B" w14:textId="77777777" w:rsidR="00C55318" w:rsidRPr="00DD3A90" w:rsidRDefault="00C55318" w:rsidP="0053524C">
            <w:pPr>
              <w:jc w:val="center"/>
              <w:rPr>
                <w:rFonts w:ascii="GHEA Grapalat" w:hAnsi="GHEA Grapalat" w:cs="Calibri"/>
                <w:b/>
                <w:bCs/>
                <w:i/>
                <w:iCs/>
                <w:sz w:val="16"/>
                <w:szCs w:val="16"/>
                <w:lang w:val="hy-AM"/>
              </w:rPr>
            </w:pPr>
          </w:p>
        </w:tc>
        <w:tc>
          <w:tcPr>
            <w:tcW w:w="2970" w:type="dxa"/>
            <w:vMerge w:val="restart"/>
            <w:vAlign w:val="center"/>
            <w:hideMark/>
          </w:tcPr>
          <w:p w14:paraId="2B324DB9" w14:textId="77777777" w:rsidR="00C55318" w:rsidRPr="00DD3A90" w:rsidRDefault="00C55318" w:rsidP="0053524C">
            <w:pPr>
              <w:jc w:val="center"/>
              <w:rPr>
                <w:rFonts w:ascii="GHEA Grapalat" w:hAnsi="GHEA Grapalat" w:cs="Calibri"/>
                <w:b/>
                <w:bCs/>
                <w:i/>
                <w:iCs/>
                <w:sz w:val="16"/>
                <w:szCs w:val="16"/>
                <w:lang w:val="hy-AM"/>
              </w:rPr>
            </w:pPr>
            <w:r w:rsidRPr="00DD3A90">
              <w:rPr>
                <w:rFonts w:ascii="GHEA Grapalat" w:hAnsi="GHEA Grapalat" w:cs="Calibri"/>
                <w:b/>
                <w:bCs/>
                <w:i/>
                <w:iCs/>
                <w:sz w:val="16"/>
                <w:szCs w:val="16"/>
                <w:lang w:val="hy-AM"/>
              </w:rPr>
              <w:t>Տ</w:t>
            </w:r>
            <w:r w:rsidRPr="00DD3A90">
              <w:rPr>
                <w:rFonts w:ascii="GHEA Grapalat" w:hAnsi="GHEA Grapalat" w:cs="Calibri"/>
                <w:b/>
                <w:bCs/>
                <w:i/>
                <w:iCs/>
                <w:sz w:val="16"/>
                <w:szCs w:val="16"/>
              </w:rPr>
              <w:t>եխնիկական բնութագիրը</w:t>
            </w:r>
          </w:p>
          <w:p w14:paraId="43DC79EA" w14:textId="77777777" w:rsidR="00C55318" w:rsidRPr="00DD3A90" w:rsidRDefault="00C55318" w:rsidP="0053524C">
            <w:pPr>
              <w:jc w:val="center"/>
              <w:rPr>
                <w:rFonts w:ascii="GHEA Grapalat" w:hAnsi="GHEA Grapalat" w:cs="Calibri"/>
                <w:b/>
                <w:bCs/>
                <w:i/>
                <w:iCs/>
                <w:sz w:val="16"/>
                <w:szCs w:val="16"/>
                <w:lang w:val="hy-AM"/>
              </w:rPr>
            </w:pPr>
          </w:p>
          <w:p w14:paraId="7C3DD953" w14:textId="77777777" w:rsidR="00C55318" w:rsidRPr="00DD3A90" w:rsidRDefault="00C55318" w:rsidP="0053524C">
            <w:pPr>
              <w:jc w:val="center"/>
              <w:rPr>
                <w:rFonts w:ascii="GHEA Grapalat" w:hAnsi="GHEA Grapalat" w:cs="Calibri"/>
                <w:bCs/>
                <w:iCs/>
                <w:sz w:val="16"/>
                <w:szCs w:val="16"/>
                <w:lang w:val="hy-AM"/>
              </w:rPr>
            </w:pPr>
          </w:p>
        </w:tc>
        <w:tc>
          <w:tcPr>
            <w:tcW w:w="630" w:type="dxa"/>
            <w:vMerge w:val="restart"/>
            <w:vAlign w:val="center"/>
            <w:hideMark/>
          </w:tcPr>
          <w:p w14:paraId="6BC744C1" w14:textId="77777777" w:rsidR="00C55318" w:rsidRPr="00DD3A90" w:rsidRDefault="00C55318" w:rsidP="0053524C">
            <w:pPr>
              <w:jc w:val="center"/>
              <w:rPr>
                <w:rFonts w:ascii="GHEA Grapalat" w:hAnsi="GHEA Grapalat" w:cs="Calibri"/>
                <w:b/>
                <w:bCs/>
                <w:i/>
                <w:iCs/>
                <w:sz w:val="16"/>
                <w:szCs w:val="16"/>
              </w:rPr>
            </w:pPr>
            <w:r w:rsidRPr="00DD3A90">
              <w:rPr>
                <w:rFonts w:ascii="GHEA Grapalat" w:hAnsi="GHEA Grapalat" w:cs="Calibri"/>
                <w:b/>
                <w:bCs/>
                <w:i/>
                <w:iCs/>
                <w:sz w:val="16"/>
                <w:szCs w:val="16"/>
              </w:rPr>
              <w:t>Չ/Մ</w:t>
            </w:r>
          </w:p>
        </w:tc>
        <w:tc>
          <w:tcPr>
            <w:tcW w:w="1080" w:type="dxa"/>
            <w:vMerge w:val="restart"/>
            <w:vAlign w:val="center"/>
            <w:hideMark/>
          </w:tcPr>
          <w:p w14:paraId="2732C125" w14:textId="77777777" w:rsidR="00C55318" w:rsidRPr="00DD3A90" w:rsidRDefault="00C55318" w:rsidP="0053524C">
            <w:pPr>
              <w:jc w:val="center"/>
              <w:rPr>
                <w:rFonts w:ascii="GHEA Grapalat" w:hAnsi="GHEA Grapalat" w:cs="Calibri"/>
                <w:b/>
                <w:bCs/>
                <w:i/>
                <w:iCs/>
                <w:sz w:val="16"/>
                <w:szCs w:val="16"/>
              </w:rPr>
            </w:pPr>
            <w:r w:rsidRPr="00DD3A90">
              <w:rPr>
                <w:rFonts w:ascii="GHEA Grapalat" w:hAnsi="GHEA Grapalat" w:cs="Calibri"/>
                <w:b/>
                <w:bCs/>
                <w:i/>
                <w:iCs/>
                <w:sz w:val="16"/>
                <w:szCs w:val="16"/>
              </w:rPr>
              <w:t>ընդհանուր գինը</w:t>
            </w:r>
          </w:p>
        </w:tc>
        <w:tc>
          <w:tcPr>
            <w:tcW w:w="540" w:type="dxa"/>
            <w:vMerge w:val="restart"/>
            <w:vAlign w:val="center"/>
            <w:hideMark/>
          </w:tcPr>
          <w:p w14:paraId="61287684" w14:textId="77777777" w:rsidR="00C55318" w:rsidRPr="00DD3A90" w:rsidRDefault="00C55318" w:rsidP="0053524C">
            <w:pPr>
              <w:jc w:val="center"/>
              <w:rPr>
                <w:rFonts w:ascii="GHEA Grapalat" w:hAnsi="GHEA Grapalat" w:cs="Calibri"/>
                <w:b/>
                <w:bCs/>
                <w:i/>
                <w:iCs/>
                <w:sz w:val="16"/>
                <w:szCs w:val="16"/>
              </w:rPr>
            </w:pPr>
            <w:r w:rsidRPr="00DD3A90">
              <w:rPr>
                <w:rFonts w:ascii="GHEA Grapalat" w:hAnsi="GHEA Grapalat" w:cs="Calibri"/>
                <w:b/>
                <w:bCs/>
                <w:i/>
                <w:iCs/>
                <w:sz w:val="16"/>
                <w:szCs w:val="16"/>
              </w:rPr>
              <w:t>ընդհանուր քանակը</w:t>
            </w:r>
          </w:p>
        </w:tc>
        <w:tc>
          <w:tcPr>
            <w:tcW w:w="2168" w:type="dxa"/>
            <w:gridSpan w:val="3"/>
            <w:vAlign w:val="center"/>
            <w:hideMark/>
          </w:tcPr>
          <w:p w14:paraId="68578A21" w14:textId="77777777" w:rsidR="00C55318" w:rsidRPr="00DD3A90" w:rsidRDefault="00C55318" w:rsidP="0053524C">
            <w:pPr>
              <w:jc w:val="center"/>
              <w:rPr>
                <w:rFonts w:ascii="GHEA Grapalat" w:hAnsi="GHEA Grapalat" w:cs="Calibri"/>
                <w:b/>
                <w:bCs/>
                <w:i/>
                <w:iCs/>
                <w:sz w:val="16"/>
                <w:szCs w:val="16"/>
              </w:rPr>
            </w:pPr>
            <w:r w:rsidRPr="00DD3A90">
              <w:rPr>
                <w:rFonts w:ascii="GHEA Grapalat" w:hAnsi="GHEA Grapalat" w:cs="Calibri"/>
                <w:b/>
                <w:bCs/>
                <w:i/>
                <w:iCs/>
                <w:sz w:val="16"/>
                <w:szCs w:val="16"/>
              </w:rPr>
              <w:t>կատարման</w:t>
            </w:r>
          </w:p>
        </w:tc>
      </w:tr>
      <w:tr w:rsidR="00C55318" w:rsidRPr="00DD3A90" w14:paraId="1F455F11" w14:textId="77777777" w:rsidTr="00C55318">
        <w:trPr>
          <w:gridAfter w:val="1"/>
          <w:wAfter w:w="8" w:type="dxa"/>
          <w:trHeight w:val="1367"/>
        </w:trPr>
        <w:tc>
          <w:tcPr>
            <w:tcW w:w="630" w:type="dxa"/>
            <w:vMerge/>
            <w:vAlign w:val="center"/>
            <w:hideMark/>
          </w:tcPr>
          <w:p w14:paraId="1D4AD72D" w14:textId="77777777" w:rsidR="00C55318" w:rsidRPr="00DD3A90" w:rsidRDefault="00C55318" w:rsidP="0053524C">
            <w:pPr>
              <w:rPr>
                <w:rFonts w:ascii="GHEA Grapalat" w:hAnsi="GHEA Grapalat" w:cs="Calibri"/>
                <w:b/>
                <w:bCs/>
                <w:i/>
                <w:iCs/>
                <w:sz w:val="16"/>
                <w:szCs w:val="16"/>
              </w:rPr>
            </w:pPr>
          </w:p>
        </w:tc>
        <w:tc>
          <w:tcPr>
            <w:tcW w:w="1417" w:type="dxa"/>
            <w:vMerge/>
            <w:vAlign w:val="center"/>
            <w:hideMark/>
          </w:tcPr>
          <w:p w14:paraId="5B2D8E8C" w14:textId="77777777" w:rsidR="00C55318" w:rsidRPr="00DD3A90" w:rsidRDefault="00C55318" w:rsidP="0053524C">
            <w:pPr>
              <w:rPr>
                <w:rFonts w:ascii="GHEA Grapalat" w:hAnsi="GHEA Grapalat" w:cs="Calibri"/>
                <w:b/>
                <w:bCs/>
                <w:i/>
                <w:iCs/>
                <w:sz w:val="16"/>
                <w:szCs w:val="16"/>
              </w:rPr>
            </w:pPr>
          </w:p>
        </w:tc>
        <w:tc>
          <w:tcPr>
            <w:tcW w:w="1530" w:type="dxa"/>
            <w:vMerge/>
          </w:tcPr>
          <w:p w14:paraId="7DC274D9" w14:textId="77777777" w:rsidR="00C55318" w:rsidRPr="00DD3A90" w:rsidRDefault="00C55318" w:rsidP="0053524C">
            <w:pPr>
              <w:rPr>
                <w:rFonts w:ascii="GHEA Grapalat" w:hAnsi="GHEA Grapalat" w:cs="Calibri"/>
                <w:b/>
                <w:bCs/>
                <w:i/>
                <w:iCs/>
                <w:sz w:val="16"/>
                <w:szCs w:val="16"/>
              </w:rPr>
            </w:pPr>
          </w:p>
        </w:tc>
        <w:tc>
          <w:tcPr>
            <w:tcW w:w="2970" w:type="dxa"/>
            <w:vMerge/>
            <w:vAlign w:val="center"/>
            <w:hideMark/>
          </w:tcPr>
          <w:p w14:paraId="2809A537" w14:textId="77777777" w:rsidR="00C55318" w:rsidRPr="00DD3A90" w:rsidRDefault="00C55318" w:rsidP="0053524C">
            <w:pPr>
              <w:rPr>
                <w:rFonts w:ascii="GHEA Grapalat" w:hAnsi="GHEA Grapalat" w:cs="Calibri"/>
                <w:b/>
                <w:bCs/>
                <w:i/>
                <w:iCs/>
                <w:sz w:val="16"/>
                <w:szCs w:val="16"/>
              </w:rPr>
            </w:pPr>
          </w:p>
        </w:tc>
        <w:tc>
          <w:tcPr>
            <w:tcW w:w="630" w:type="dxa"/>
            <w:vMerge/>
            <w:vAlign w:val="center"/>
            <w:hideMark/>
          </w:tcPr>
          <w:p w14:paraId="1513F68A" w14:textId="77777777" w:rsidR="00C55318" w:rsidRPr="00DD3A90" w:rsidRDefault="00C55318" w:rsidP="0053524C">
            <w:pPr>
              <w:rPr>
                <w:rFonts w:ascii="GHEA Grapalat" w:hAnsi="GHEA Grapalat" w:cs="Calibri"/>
                <w:b/>
                <w:bCs/>
                <w:i/>
                <w:iCs/>
                <w:sz w:val="16"/>
                <w:szCs w:val="16"/>
              </w:rPr>
            </w:pPr>
          </w:p>
        </w:tc>
        <w:tc>
          <w:tcPr>
            <w:tcW w:w="1080" w:type="dxa"/>
            <w:vMerge/>
            <w:vAlign w:val="center"/>
            <w:hideMark/>
          </w:tcPr>
          <w:p w14:paraId="40A3966F" w14:textId="77777777" w:rsidR="00C55318" w:rsidRPr="00DD3A90" w:rsidRDefault="00C55318" w:rsidP="0053524C">
            <w:pPr>
              <w:rPr>
                <w:rFonts w:ascii="GHEA Grapalat" w:hAnsi="GHEA Grapalat" w:cs="Calibri"/>
                <w:b/>
                <w:bCs/>
                <w:i/>
                <w:iCs/>
                <w:sz w:val="16"/>
                <w:szCs w:val="16"/>
              </w:rPr>
            </w:pPr>
          </w:p>
        </w:tc>
        <w:tc>
          <w:tcPr>
            <w:tcW w:w="540" w:type="dxa"/>
            <w:vMerge/>
            <w:vAlign w:val="center"/>
            <w:hideMark/>
          </w:tcPr>
          <w:p w14:paraId="5ECF063A" w14:textId="77777777" w:rsidR="00C55318" w:rsidRPr="00DD3A90" w:rsidRDefault="00C55318" w:rsidP="0053524C">
            <w:pPr>
              <w:rPr>
                <w:rFonts w:ascii="GHEA Grapalat" w:hAnsi="GHEA Grapalat" w:cs="Calibri"/>
                <w:b/>
                <w:bCs/>
                <w:i/>
                <w:iCs/>
                <w:sz w:val="16"/>
                <w:szCs w:val="16"/>
              </w:rPr>
            </w:pPr>
          </w:p>
        </w:tc>
        <w:tc>
          <w:tcPr>
            <w:tcW w:w="900" w:type="dxa"/>
            <w:vAlign w:val="center"/>
            <w:hideMark/>
          </w:tcPr>
          <w:p w14:paraId="472EBA1C" w14:textId="77777777" w:rsidR="00C55318" w:rsidRPr="00DD3A90" w:rsidRDefault="00C55318" w:rsidP="0053524C">
            <w:pPr>
              <w:jc w:val="center"/>
              <w:rPr>
                <w:rFonts w:ascii="GHEA Grapalat" w:hAnsi="GHEA Grapalat" w:cs="Calibri"/>
                <w:b/>
                <w:bCs/>
                <w:i/>
                <w:iCs/>
                <w:sz w:val="16"/>
                <w:szCs w:val="16"/>
              </w:rPr>
            </w:pPr>
            <w:r w:rsidRPr="00DD3A90">
              <w:rPr>
                <w:rFonts w:ascii="GHEA Grapalat" w:hAnsi="GHEA Grapalat" w:cs="Calibri"/>
                <w:b/>
                <w:bCs/>
                <w:i/>
                <w:iCs/>
                <w:sz w:val="16"/>
                <w:szCs w:val="16"/>
              </w:rPr>
              <w:t>հասցեն</w:t>
            </w:r>
          </w:p>
        </w:tc>
        <w:tc>
          <w:tcPr>
            <w:tcW w:w="1260" w:type="dxa"/>
            <w:vAlign w:val="center"/>
            <w:hideMark/>
          </w:tcPr>
          <w:p w14:paraId="66A6923F" w14:textId="77777777" w:rsidR="00C55318" w:rsidRPr="00DD3A90" w:rsidRDefault="00C55318" w:rsidP="0053524C">
            <w:pPr>
              <w:jc w:val="center"/>
              <w:rPr>
                <w:rFonts w:ascii="GHEA Grapalat" w:hAnsi="GHEA Grapalat" w:cs="Calibri"/>
                <w:b/>
                <w:bCs/>
                <w:i/>
                <w:iCs/>
                <w:sz w:val="16"/>
                <w:szCs w:val="16"/>
              </w:rPr>
            </w:pPr>
            <w:r w:rsidRPr="00DD3A90">
              <w:rPr>
                <w:rFonts w:ascii="GHEA Grapalat" w:hAnsi="GHEA Grapalat" w:cs="Calibri"/>
                <w:b/>
                <w:bCs/>
                <w:i/>
                <w:iCs/>
                <w:sz w:val="16"/>
                <w:szCs w:val="16"/>
              </w:rPr>
              <w:t>Ժամկետը</w:t>
            </w:r>
          </w:p>
        </w:tc>
      </w:tr>
      <w:tr w:rsidR="00DE3FE7" w:rsidRPr="00550CFA" w14:paraId="2E8B727B" w14:textId="77777777" w:rsidTr="00DE3FE7">
        <w:trPr>
          <w:gridAfter w:val="1"/>
          <w:wAfter w:w="8" w:type="dxa"/>
          <w:trHeight w:val="1665"/>
        </w:trPr>
        <w:tc>
          <w:tcPr>
            <w:tcW w:w="630" w:type="dxa"/>
            <w:vAlign w:val="center"/>
            <w:hideMark/>
          </w:tcPr>
          <w:p w14:paraId="435CE365" w14:textId="77777777" w:rsidR="00DE3FE7" w:rsidRPr="00DD3A90" w:rsidRDefault="00DE3FE7" w:rsidP="00DE3FE7">
            <w:pPr>
              <w:rPr>
                <w:rFonts w:ascii="GHEA Grapalat" w:hAnsi="GHEA Grapalat" w:cs="Calibri"/>
                <w:b/>
                <w:bCs/>
                <w:i/>
                <w:iCs/>
                <w:sz w:val="16"/>
                <w:szCs w:val="16"/>
                <w:lang w:val="hy-AM"/>
              </w:rPr>
            </w:pPr>
            <w:r w:rsidRPr="00DD3A90">
              <w:rPr>
                <w:rFonts w:ascii="GHEA Grapalat" w:hAnsi="GHEA Grapalat" w:cs="Calibri"/>
                <w:b/>
                <w:bCs/>
                <w:i/>
                <w:iCs/>
                <w:sz w:val="16"/>
                <w:szCs w:val="16"/>
                <w:lang w:val="hy-AM"/>
              </w:rPr>
              <w:t>1</w:t>
            </w:r>
          </w:p>
        </w:tc>
        <w:tc>
          <w:tcPr>
            <w:tcW w:w="1417" w:type="dxa"/>
            <w:vAlign w:val="center"/>
            <w:hideMark/>
          </w:tcPr>
          <w:p w14:paraId="5D8C79D3" w14:textId="224B5CCA" w:rsidR="00DE3FE7" w:rsidRPr="005C4D21" w:rsidRDefault="00DE3FE7" w:rsidP="00DE3FE7">
            <w:pPr>
              <w:jc w:val="center"/>
              <w:rPr>
                <w:rFonts w:ascii="GHEA Grapalat" w:hAnsi="GHEA Grapalat"/>
                <w:iCs/>
                <w:sz w:val="16"/>
                <w:szCs w:val="16"/>
              </w:rPr>
            </w:pPr>
            <w:r w:rsidRPr="00DE3FE7">
              <w:rPr>
                <w:rFonts w:ascii="GHEA Grapalat" w:hAnsi="GHEA Grapalat"/>
                <w:sz w:val="16"/>
                <w:szCs w:val="16"/>
                <w:lang w:val="hy-AM"/>
              </w:rPr>
              <w:t>45231126/506</w:t>
            </w:r>
          </w:p>
        </w:tc>
        <w:tc>
          <w:tcPr>
            <w:tcW w:w="1530" w:type="dxa"/>
            <w:vAlign w:val="center"/>
          </w:tcPr>
          <w:p w14:paraId="712A6F36" w14:textId="77777777" w:rsidR="00DE3FE7" w:rsidRPr="005C4D21" w:rsidRDefault="00DE3FE7" w:rsidP="00DE3FE7">
            <w:pPr>
              <w:jc w:val="center"/>
              <w:rPr>
                <w:rFonts w:ascii="GHEA Grapalat" w:hAnsi="GHEA Grapalat" w:cs="Arial"/>
                <w:bCs/>
                <w:sz w:val="16"/>
                <w:szCs w:val="16"/>
                <w:lang w:val="hy-AM"/>
              </w:rPr>
            </w:pPr>
          </w:p>
          <w:p w14:paraId="03F9697A" w14:textId="77777777" w:rsidR="00DE3FE7" w:rsidRPr="005C4D21" w:rsidRDefault="00DE3FE7" w:rsidP="00DE3FE7">
            <w:pPr>
              <w:jc w:val="center"/>
              <w:rPr>
                <w:rFonts w:ascii="GHEA Grapalat" w:hAnsi="GHEA Grapalat" w:cs="Arial"/>
                <w:bCs/>
                <w:sz w:val="16"/>
                <w:szCs w:val="16"/>
                <w:lang w:val="hy-AM"/>
              </w:rPr>
            </w:pPr>
          </w:p>
          <w:p w14:paraId="12500E5E" w14:textId="77777777" w:rsidR="00DE3FE7" w:rsidRPr="005C4D21" w:rsidRDefault="00DE3FE7" w:rsidP="00DE3FE7">
            <w:pPr>
              <w:jc w:val="center"/>
              <w:rPr>
                <w:rFonts w:ascii="GHEA Grapalat" w:hAnsi="GHEA Grapalat" w:cs="Arial"/>
                <w:bCs/>
                <w:sz w:val="16"/>
                <w:szCs w:val="16"/>
                <w:lang w:val="hy-AM"/>
              </w:rPr>
            </w:pPr>
          </w:p>
          <w:p w14:paraId="2443E399" w14:textId="77777777" w:rsidR="00DE3FE7" w:rsidRPr="005C4D21" w:rsidRDefault="00DE3FE7" w:rsidP="00DE3FE7">
            <w:pPr>
              <w:jc w:val="center"/>
              <w:rPr>
                <w:rFonts w:ascii="GHEA Grapalat" w:hAnsi="GHEA Grapalat" w:cs="Arial"/>
                <w:bCs/>
                <w:sz w:val="16"/>
                <w:szCs w:val="16"/>
                <w:lang w:val="hy-AM"/>
              </w:rPr>
            </w:pPr>
          </w:p>
          <w:p w14:paraId="5B7F27F1" w14:textId="77777777" w:rsidR="00DE3FE7" w:rsidRPr="005C4D21" w:rsidRDefault="00DE3FE7" w:rsidP="00DE3FE7">
            <w:pPr>
              <w:jc w:val="center"/>
              <w:rPr>
                <w:rFonts w:ascii="GHEA Grapalat" w:hAnsi="GHEA Grapalat" w:cs="Arial"/>
                <w:bCs/>
                <w:sz w:val="16"/>
                <w:szCs w:val="16"/>
                <w:lang w:val="hy-AM"/>
              </w:rPr>
            </w:pPr>
          </w:p>
          <w:p w14:paraId="382C2DB4" w14:textId="77777777" w:rsidR="00DE3FE7" w:rsidRPr="005C4D21" w:rsidRDefault="00DE3FE7" w:rsidP="00DE3FE7">
            <w:pPr>
              <w:jc w:val="center"/>
              <w:rPr>
                <w:rFonts w:ascii="GHEA Grapalat" w:hAnsi="GHEA Grapalat" w:cs="Arial"/>
                <w:bCs/>
                <w:sz w:val="16"/>
                <w:szCs w:val="16"/>
                <w:lang w:val="hy-AM"/>
              </w:rPr>
            </w:pPr>
          </w:p>
          <w:p w14:paraId="11E2347A" w14:textId="77777777" w:rsidR="00DE3FE7" w:rsidRPr="005C4D21" w:rsidRDefault="00DE3FE7" w:rsidP="00DE3FE7">
            <w:pPr>
              <w:jc w:val="center"/>
              <w:rPr>
                <w:rFonts w:ascii="GHEA Grapalat" w:hAnsi="GHEA Grapalat" w:cs="Arial"/>
                <w:bCs/>
                <w:sz w:val="16"/>
                <w:szCs w:val="16"/>
                <w:lang w:val="hy-AM"/>
              </w:rPr>
            </w:pPr>
          </w:p>
          <w:p w14:paraId="2E03D6E2" w14:textId="77777777" w:rsidR="00DE3FE7" w:rsidRPr="005C4D21" w:rsidRDefault="00DE3FE7" w:rsidP="00DE3FE7">
            <w:pPr>
              <w:jc w:val="center"/>
              <w:rPr>
                <w:rFonts w:ascii="GHEA Grapalat" w:hAnsi="GHEA Grapalat" w:cs="Arial"/>
                <w:bCs/>
                <w:sz w:val="16"/>
                <w:szCs w:val="16"/>
                <w:lang w:val="hy-AM"/>
              </w:rPr>
            </w:pPr>
          </w:p>
          <w:p w14:paraId="6457562B" w14:textId="65C68172" w:rsidR="00DE3FE7" w:rsidRPr="005C4D21" w:rsidRDefault="00DE3FE7" w:rsidP="00DE3FE7">
            <w:pPr>
              <w:jc w:val="center"/>
              <w:rPr>
                <w:rFonts w:ascii="GHEA Grapalat" w:hAnsi="GHEA Grapalat"/>
                <w:b/>
                <w:iCs/>
                <w:sz w:val="16"/>
                <w:szCs w:val="16"/>
                <w:lang w:val="hy-AM"/>
              </w:rPr>
            </w:pPr>
            <w:r w:rsidRPr="00DE3FE7">
              <w:rPr>
                <w:rFonts w:ascii="GHEA Grapalat" w:hAnsi="GHEA Grapalat"/>
                <w:sz w:val="16"/>
                <w:szCs w:val="16"/>
                <w:lang w:val="hy-AM"/>
              </w:rPr>
              <w:t>Երևան քաղաքի Արաբկիր վարչական շրջան Ազատության պողոտա (Երազ այգուց մինչև Կասկադի աստիճաններ՝ մայթով) ոռոգման համակարգի կառուցման աշխատանքներ</w:t>
            </w:r>
          </w:p>
        </w:tc>
        <w:tc>
          <w:tcPr>
            <w:tcW w:w="2970" w:type="dxa"/>
            <w:vAlign w:val="center"/>
            <w:hideMark/>
          </w:tcPr>
          <w:p w14:paraId="65A63405" w14:textId="77777777" w:rsidR="00DE3FE7" w:rsidRPr="00ED531B" w:rsidRDefault="00DE3FE7" w:rsidP="00DE3FE7">
            <w:pPr>
              <w:jc w:val="center"/>
              <w:rPr>
                <w:rFonts w:ascii="GHEA Grapalat" w:hAnsi="GHEA Grapalat" w:cs="Calibri"/>
                <w:b/>
                <w:bCs/>
                <w:iCs/>
                <w:sz w:val="16"/>
                <w:szCs w:val="16"/>
                <w:u w:val="single"/>
                <w:lang w:val="hy-AM"/>
              </w:rPr>
            </w:pPr>
            <w:r w:rsidRPr="00ED531B">
              <w:rPr>
                <w:rFonts w:ascii="GHEA Grapalat" w:hAnsi="GHEA Grapalat" w:cs="Calibri"/>
                <w:b/>
                <w:bCs/>
                <w:iCs/>
                <w:sz w:val="16"/>
                <w:szCs w:val="16"/>
                <w:u w:val="single"/>
                <w:lang w:val="hy-AM"/>
              </w:rPr>
              <w:t>Տեխնիկական առաջադրանք</w:t>
            </w:r>
          </w:p>
          <w:p w14:paraId="34269E8D" w14:textId="77777777" w:rsidR="00DE3FE7" w:rsidRPr="00ED531B" w:rsidRDefault="00DE3FE7" w:rsidP="00DE3FE7">
            <w:pPr>
              <w:ind w:right="180"/>
              <w:rPr>
                <w:rFonts w:ascii="GHEA Grapalat" w:hAnsi="GHEA Grapalat"/>
                <w:iCs/>
                <w:sz w:val="16"/>
                <w:szCs w:val="16"/>
                <w:lang w:val="hy-AM"/>
              </w:rPr>
            </w:pPr>
            <w:r w:rsidRPr="00ED531B">
              <w:rPr>
                <w:rFonts w:ascii="GHEA Grapalat" w:hAnsi="GHEA Grapalat" w:cs="Sylfaen"/>
                <w:bCs/>
                <w:sz w:val="16"/>
                <w:szCs w:val="16"/>
                <w:lang w:val="hy-AM"/>
              </w:rPr>
              <w:t>1</w:t>
            </w:r>
            <w:r w:rsidRPr="00ED531B">
              <w:rPr>
                <w:rFonts w:ascii="GHEA Grapalat" w:hAnsi="GHEA Grapalat" w:cs="Arial"/>
                <w:sz w:val="16"/>
                <w:szCs w:val="16"/>
                <w:lang w:val="hy-AM"/>
              </w:rPr>
              <w:t>.</w:t>
            </w:r>
            <w:r w:rsidRPr="00ED531B">
              <w:rPr>
                <w:rFonts w:ascii="GHEA Grapalat" w:hAnsi="GHEA Grapalat"/>
                <w:iCs/>
                <w:sz w:val="16"/>
                <w:szCs w:val="16"/>
                <w:lang w:val="hy-AM"/>
              </w:rPr>
              <w:t>Իրականացնել աշխատանքներն ըստ շինարարական նորմերի և կանոնների:</w:t>
            </w:r>
          </w:p>
          <w:p w14:paraId="489D4EEE" w14:textId="77777777" w:rsidR="00DE3FE7" w:rsidRPr="00ED531B" w:rsidRDefault="00DE3FE7" w:rsidP="00DE3FE7">
            <w:pPr>
              <w:ind w:right="180"/>
              <w:rPr>
                <w:rFonts w:ascii="GHEA Grapalat" w:hAnsi="GHEA Grapalat"/>
                <w:iCs/>
                <w:sz w:val="16"/>
                <w:szCs w:val="16"/>
                <w:lang w:val="hy-AM"/>
              </w:rPr>
            </w:pPr>
            <w:r w:rsidRPr="00ED531B">
              <w:rPr>
                <w:rFonts w:ascii="GHEA Grapalat" w:hAnsi="GHEA Grapalat"/>
                <w:iCs/>
                <w:sz w:val="16"/>
                <w:szCs w:val="16"/>
                <w:lang w:val="hy-AM"/>
              </w:rPr>
              <w:t>2.Ապահովել շինարարության ժամանակ օգտագործվող շինարարական նյութերի և սարքավորումների որակը հաստատող փաստաթղթեր (տեխնիկական անձնագրեր և այլ) և դրանց համապատասխանությունը ստանդարտներին, տեխնիկական ու այլ նորմատիվային  պահանջներին:</w:t>
            </w:r>
          </w:p>
          <w:p w14:paraId="55E9D3C8" w14:textId="77777777" w:rsidR="00DE3FE7" w:rsidRPr="00ED531B" w:rsidRDefault="00DE3FE7" w:rsidP="00DE3FE7">
            <w:pPr>
              <w:ind w:right="180"/>
              <w:rPr>
                <w:rFonts w:ascii="GHEA Grapalat" w:hAnsi="GHEA Grapalat"/>
                <w:iCs/>
                <w:sz w:val="16"/>
                <w:szCs w:val="16"/>
                <w:lang w:val="hy-AM"/>
              </w:rPr>
            </w:pPr>
            <w:r w:rsidRPr="00ED531B">
              <w:rPr>
                <w:rFonts w:ascii="GHEA Grapalat" w:hAnsi="GHEA Grapalat"/>
                <w:iCs/>
                <w:sz w:val="16"/>
                <w:szCs w:val="16"/>
                <w:lang w:val="hy-AM"/>
              </w:rPr>
              <w:t>3.Սահմանված կարգով կազմել ծածկված աշխատանքների ակտերը, շահագրգիռ կազմակերպությունների մասնակցությամբ:</w:t>
            </w:r>
          </w:p>
          <w:p w14:paraId="066E78E6" w14:textId="77777777" w:rsidR="00DE3FE7" w:rsidRPr="00ED531B" w:rsidRDefault="00DE3FE7" w:rsidP="00DE3FE7">
            <w:pPr>
              <w:rPr>
                <w:rFonts w:ascii="GHEA Grapalat" w:hAnsi="GHEA Grapalat"/>
                <w:iCs/>
                <w:sz w:val="16"/>
                <w:szCs w:val="16"/>
                <w:lang w:val="hy-AM"/>
              </w:rPr>
            </w:pPr>
            <w:r w:rsidRPr="00ED531B">
              <w:rPr>
                <w:rFonts w:ascii="GHEA Grapalat" w:hAnsi="GHEA Grapalat" w:cs="Arial"/>
                <w:sz w:val="16"/>
                <w:szCs w:val="16"/>
                <w:lang w:val="hy-AM"/>
              </w:rPr>
              <w:t>4,</w:t>
            </w:r>
            <w:r w:rsidRPr="00ED531B">
              <w:rPr>
                <w:rFonts w:ascii="GHEA Grapalat" w:hAnsi="GHEA Grapalat"/>
                <w:iCs/>
                <w:sz w:val="16"/>
                <w:szCs w:val="16"/>
                <w:lang w:val="hy-AM"/>
              </w:rPr>
              <w:t>Շինարարական աշխատանքների ընթացքում ապահովել շինհրապարակների պատշաճ կազմակերպումը՝ կիրառելով Երևան քաղաքի ավագանու 16.03.2012թ. հ.405-Ն որոշմամբ սահմանված շին.հրապարակների ժամանակավոր պատնեշով առանձնացման և տեղեկատվական վահանակների տեղադրման  կետերը:</w:t>
            </w:r>
          </w:p>
          <w:p w14:paraId="5720CFD8" w14:textId="77777777" w:rsidR="00DE3FE7" w:rsidRPr="00ED531B" w:rsidRDefault="00DE3FE7" w:rsidP="00DE3FE7">
            <w:pPr>
              <w:rPr>
                <w:rFonts w:ascii="GHEA Grapalat" w:hAnsi="GHEA Grapalat"/>
                <w:iCs/>
                <w:sz w:val="16"/>
                <w:szCs w:val="16"/>
                <w:lang w:val="hy-AM"/>
              </w:rPr>
            </w:pPr>
            <w:r w:rsidRPr="00ED531B">
              <w:rPr>
                <w:rFonts w:ascii="GHEA Grapalat" w:hAnsi="GHEA Grapalat"/>
                <w:iCs/>
                <w:sz w:val="16"/>
                <w:szCs w:val="16"/>
                <w:lang w:val="hy-AM"/>
              </w:rPr>
              <w:t>5. Ծածկված /միջանկյալ/ աշխատանքների ընդունման ակտ/եր/։</w:t>
            </w:r>
          </w:p>
          <w:p w14:paraId="20D26577" w14:textId="77777777" w:rsidR="00DE3FE7" w:rsidRPr="00ED531B" w:rsidRDefault="00DE3FE7" w:rsidP="00DE3FE7">
            <w:pPr>
              <w:rPr>
                <w:rFonts w:ascii="GHEA Grapalat" w:hAnsi="GHEA Grapalat"/>
                <w:iCs/>
                <w:sz w:val="16"/>
                <w:szCs w:val="16"/>
                <w:lang w:val="hy-AM"/>
              </w:rPr>
            </w:pPr>
            <w:r w:rsidRPr="00ED531B">
              <w:rPr>
                <w:rFonts w:ascii="GHEA Grapalat" w:hAnsi="GHEA Grapalat"/>
                <w:iCs/>
                <w:sz w:val="16"/>
                <w:szCs w:val="16"/>
                <w:lang w:val="hy-AM"/>
              </w:rPr>
              <w:t>6. Մոնտաժվող խողովակի սերտիֆիկատ։</w:t>
            </w:r>
          </w:p>
          <w:p w14:paraId="428B5175" w14:textId="77777777" w:rsidR="00DE3FE7" w:rsidRPr="00ED531B" w:rsidRDefault="00DE3FE7" w:rsidP="00DE3FE7">
            <w:pPr>
              <w:pStyle w:val="ListParagraph"/>
              <w:numPr>
                <w:ilvl w:val="0"/>
                <w:numId w:val="16"/>
              </w:numPr>
              <w:ind w:left="226" w:hanging="226"/>
              <w:contextualSpacing/>
              <w:rPr>
                <w:rFonts w:ascii="GHEA Grapalat" w:hAnsi="GHEA Grapalat"/>
                <w:iCs/>
                <w:sz w:val="16"/>
                <w:szCs w:val="16"/>
                <w:lang w:val="hy-AM" w:eastAsia="en-US"/>
              </w:rPr>
            </w:pPr>
            <w:r w:rsidRPr="00ED531B">
              <w:rPr>
                <w:rFonts w:ascii="GHEA Grapalat" w:hAnsi="GHEA Grapalat"/>
                <w:iCs/>
                <w:sz w:val="16"/>
                <w:szCs w:val="16"/>
                <w:lang w:val="hy-AM" w:eastAsia="en-US"/>
              </w:rPr>
              <w:t>Մետաղական խողովակների դեպքում՝ եռակցման կայանների եզրակացություն։</w:t>
            </w:r>
          </w:p>
          <w:p w14:paraId="75C0DD6D" w14:textId="77777777" w:rsidR="00DE3FE7" w:rsidRPr="00ED531B" w:rsidRDefault="00DE3FE7" w:rsidP="00DE3FE7">
            <w:pPr>
              <w:pStyle w:val="ListParagraph"/>
              <w:numPr>
                <w:ilvl w:val="0"/>
                <w:numId w:val="16"/>
              </w:numPr>
              <w:ind w:left="226" w:hanging="226"/>
              <w:contextualSpacing/>
              <w:rPr>
                <w:rFonts w:ascii="GHEA Grapalat" w:hAnsi="GHEA Grapalat"/>
                <w:iCs/>
                <w:sz w:val="16"/>
                <w:szCs w:val="16"/>
                <w:lang w:val="hy-AM" w:eastAsia="en-US"/>
              </w:rPr>
            </w:pPr>
            <w:r w:rsidRPr="00ED531B">
              <w:rPr>
                <w:rFonts w:ascii="GHEA Grapalat" w:hAnsi="GHEA Grapalat"/>
                <w:iCs/>
                <w:sz w:val="16"/>
                <w:szCs w:val="16"/>
                <w:lang w:val="hy-AM" w:eastAsia="en-US"/>
              </w:rPr>
              <w:t>Հիդրավլիկ փորձակման ակտ։</w:t>
            </w:r>
          </w:p>
          <w:p w14:paraId="02FB9C55" w14:textId="77777777" w:rsidR="00DE3FE7" w:rsidRPr="00ED531B" w:rsidRDefault="00DE3FE7" w:rsidP="00DE3FE7">
            <w:pPr>
              <w:pStyle w:val="ListParagraph"/>
              <w:numPr>
                <w:ilvl w:val="0"/>
                <w:numId w:val="16"/>
              </w:numPr>
              <w:ind w:left="252" w:hanging="252"/>
              <w:contextualSpacing/>
              <w:rPr>
                <w:rFonts w:ascii="GHEA Grapalat" w:hAnsi="GHEA Grapalat"/>
                <w:iCs/>
                <w:sz w:val="16"/>
                <w:szCs w:val="16"/>
                <w:lang w:val="hy-AM" w:eastAsia="en-US"/>
              </w:rPr>
            </w:pPr>
            <w:r w:rsidRPr="00ED531B">
              <w:rPr>
                <w:rFonts w:ascii="GHEA Grapalat" w:hAnsi="GHEA Grapalat" w:cs="Sylfaen"/>
                <w:iCs/>
                <w:sz w:val="16"/>
                <w:szCs w:val="16"/>
                <w:lang w:val="hy-AM" w:eastAsia="en-US"/>
              </w:rPr>
              <w:t>Կատարողական</w:t>
            </w:r>
            <w:r w:rsidRPr="00ED531B">
              <w:rPr>
                <w:rFonts w:ascii="GHEA Grapalat" w:hAnsi="GHEA Grapalat"/>
                <w:iCs/>
                <w:sz w:val="16"/>
                <w:szCs w:val="16"/>
                <w:lang w:val="hy-AM" w:eastAsia="en-US"/>
              </w:rPr>
              <w:t xml:space="preserve"> Ակտ Ձև-2։</w:t>
            </w:r>
          </w:p>
          <w:p w14:paraId="09A91491" w14:textId="77777777" w:rsidR="00DE3FE7" w:rsidRPr="00ED531B" w:rsidRDefault="00DE3FE7" w:rsidP="00DE3FE7">
            <w:pPr>
              <w:pStyle w:val="ListParagraph"/>
              <w:numPr>
                <w:ilvl w:val="0"/>
                <w:numId w:val="16"/>
              </w:numPr>
              <w:ind w:left="252" w:hanging="252"/>
              <w:contextualSpacing/>
              <w:rPr>
                <w:rFonts w:ascii="GHEA Grapalat" w:hAnsi="GHEA Grapalat"/>
                <w:iCs/>
                <w:sz w:val="16"/>
                <w:szCs w:val="16"/>
                <w:lang w:val="hy-AM" w:eastAsia="en-US"/>
              </w:rPr>
            </w:pPr>
            <w:r w:rsidRPr="00ED531B">
              <w:rPr>
                <w:rFonts w:ascii="GHEA Grapalat" w:hAnsi="GHEA Grapalat" w:cs="Sylfaen"/>
                <w:iCs/>
                <w:sz w:val="16"/>
                <w:szCs w:val="16"/>
                <w:lang w:val="hy-AM" w:eastAsia="en-US"/>
              </w:rPr>
              <w:t>Ավարտված</w:t>
            </w:r>
            <w:r w:rsidRPr="00ED531B">
              <w:rPr>
                <w:rFonts w:ascii="GHEA Grapalat" w:hAnsi="GHEA Grapalat"/>
                <w:iCs/>
                <w:sz w:val="16"/>
                <w:szCs w:val="16"/>
                <w:lang w:val="hy-AM" w:eastAsia="en-US"/>
              </w:rPr>
              <w:t xml:space="preserve"> շինարարական օբյեկտը ընդունող հանձնաժողովի ակտ։</w:t>
            </w:r>
          </w:p>
          <w:p w14:paraId="3686AE2F" w14:textId="77777777" w:rsidR="00DE3FE7" w:rsidRPr="00ED531B" w:rsidRDefault="00DE3FE7" w:rsidP="00DE3FE7">
            <w:pPr>
              <w:pStyle w:val="ListParagraph"/>
              <w:numPr>
                <w:ilvl w:val="0"/>
                <w:numId w:val="16"/>
              </w:numPr>
              <w:ind w:left="252" w:hanging="252"/>
              <w:contextualSpacing/>
              <w:rPr>
                <w:rFonts w:ascii="GHEA Grapalat" w:hAnsi="GHEA Grapalat"/>
                <w:iCs/>
                <w:sz w:val="16"/>
                <w:szCs w:val="16"/>
                <w:lang w:val="hy-AM" w:eastAsia="en-US"/>
              </w:rPr>
            </w:pPr>
            <w:r w:rsidRPr="00ED531B">
              <w:rPr>
                <w:rFonts w:ascii="GHEA Grapalat" w:hAnsi="GHEA Grapalat"/>
                <w:iCs/>
                <w:sz w:val="16"/>
                <w:szCs w:val="16"/>
                <w:lang w:val="hy-AM" w:eastAsia="en-US"/>
              </w:rPr>
              <w:t>Շինարարական աշխատանքներն իրականացրած կազմակերպության լիցենզիայի ներդիրի պատճեն։</w:t>
            </w:r>
          </w:p>
          <w:p w14:paraId="67D511B0" w14:textId="77777777" w:rsidR="00DE3FE7" w:rsidRPr="00ED531B" w:rsidRDefault="00DE3FE7" w:rsidP="00DE3FE7">
            <w:pPr>
              <w:pStyle w:val="ListParagraph"/>
              <w:ind w:left="252"/>
              <w:rPr>
                <w:rFonts w:ascii="GHEA Grapalat" w:hAnsi="GHEA Grapalat"/>
                <w:iCs/>
                <w:sz w:val="16"/>
                <w:szCs w:val="16"/>
                <w:lang w:val="hy-AM" w:eastAsia="en-US"/>
              </w:rPr>
            </w:pPr>
          </w:p>
          <w:p w14:paraId="42D81151" w14:textId="74146892" w:rsidR="00DE3FE7" w:rsidRPr="00DE3FE7" w:rsidRDefault="00DE3FE7" w:rsidP="00DE3FE7">
            <w:pPr>
              <w:jc w:val="center"/>
              <w:rPr>
                <w:rFonts w:ascii="GHEA Grapalat" w:hAnsi="GHEA Grapalat"/>
                <w:b/>
                <w:bCs/>
                <w:iCs/>
                <w:sz w:val="20"/>
                <w:szCs w:val="20"/>
                <w:lang w:val="hy-AM"/>
              </w:rPr>
            </w:pPr>
            <w:r w:rsidRPr="00DE3FE7">
              <w:rPr>
                <w:rFonts w:ascii="GHEA Grapalat" w:hAnsi="GHEA Grapalat"/>
                <w:iCs/>
                <w:color w:val="EE0000"/>
                <w:sz w:val="20"/>
                <w:szCs w:val="20"/>
                <w:lang w:val="hy-AM"/>
              </w:rPr>
              <w:t>Ընկերությունը պետք է ունենա ՀՀ տարածքում քաղաքաշինական բնագավառում շինարարության իրականացում գործունեության տեսակի 1-ին կամ 2-րդ դասի լիցենզիայի ջրամատակարարում և ջրահեռացում ենթատեսակի ներդիր:</w:t>
            </w:r>
          </w:p>
        </w:tc>
        <w:tc>
          <w:tcPr>
            <w:tcW w:w="630" w:type="dxa"/>
            <w:vAlign w:val="center"/>
            <w:hideMark/>
          </w:tcPr>
          <w:p w14:paraId="761D1ECC" w14:textId="77777777" w:rsidR="00DE3FE7" w:rsidRPr="005C4D21" w:rsidRDefault="00DE3FE7" w:rsidP="00DE3FE7">
            <w:pPr>
              <w:jc w:val="center"/>
              <w:rPr>
                <w:rFonts w:ascii="GHEA Grapalat" w:hAnsi="GHEA Grapalat" w:cs="Calibri"/>
                <w:b/>
                <w:bCs/>
                <w:i/>
                <w:iCs/>
                <w:sz w:val="16"/>
                <w:szCs w:val="16"/>
                <w:lang w:val="hy-AM"/>
              </w:rPr>
            </w:pPr>
            <w:r w:rsidRPr="005C4D21">
              <w:rPr>
                <w:rFonts w:ascii="GHEA Grapalat" w:hAnsi="GHEA Grapalat"/>
                <w:iCs/>
                <w:sz w:val="16"/>
                <w:szCs w:val="16"/>
                <w:lang w:val="hy-AM"/>
              </w:rPr>
              <w:t>դրամ</w:t>
            </w:r>
          </w:p>
        </w:tc>
        <w:tc>
          <w:tcPr>
            <w:tcW w:w="1080" w:type="dxa"/>
            <w:vAlign w:val="center"/>
            <w:hideMark/>
          </w:tcPr>
          <w:p w14:paraId="0F95A712" w14:textId="4C6ACE70" w:rsidR="00DE3FE7" w:rsidRPr="005C4D21" w:rsidRDefault="00DE3FE7" w:rsidP="00DE3FE7">
            <w:pPr>
              <w:jc w:val="center"/>
              <w:rPr>
                <w:rFonts w:ascii="GHEA Grapalat" w:hAnsi="GHEA Grapalat" w:cs="Arial"/>
                <w:b/>
                <w:bCs/>
                <w:sz w:val="16"/>
                <w:szCs w:val="16"/>
                <w:lang w:val="hy-AM"/>
              </w:rPr>
            </w:pPr>
          </w:p>
        </w:tc>
        <w:tc>
          <w:tcPr>
            <w:tcW w:w="540" w:type="dxa"/>
            <w:vAlign w:val="center"/>
            <w:hideMark/>
          </w:tcPr>
          <w:p w14:paraId="7B371FC6" w14:textId="77777777" w:rsidR="00DE3FE7" w:rsidRPr="005C4D21" w:rsidRDefault="00DE3FE7" w:rsidP="00DE3FE7">
            <w:pPr>
              <w:jc w:val="center"/>
              <w:rPr>
                <w:rFonts w:ascii="GHEA Grapalat" w:hAnsi="GHEA Grapalat" w:cs="Calibri"/>
                <w:bCs/>
                <w:iCs/>
                <w:sz w:val="16"/>
                <w:szCs w:val="16"/>
                <w:lang w:val="hy-AM"/>
              </w:rPr>
            </w:pPr>
            <w:r w:rsidRPr="005C4D21">
              <w:rPr>
                <w:rFonts w:ascii="GHEA Grapalat" w:hAnsi="GHEA Grapalat" w:cs="Calibri"/>
                <w:bCs/>
                <w:iCs/>
                <w:sz w:val="16"/>
                <w:szCs w:val="16"/>
                <w:lang w:val="hy-AM"/>
              </w:rPr>
              <w:t>1</w:t>
            </w:r>
          </w:p>
        </w:tc>
        <w:tc>
          <w:tcPr>
            <w:tcW w:w="900" w:type="dxa"/>
            <w:vAlign w:val="center"/>
          </w:tcPr>
          <w:p w14:paraId="0CCADEA7" w14:textId="60E6F984" w:rsidR="00DE3FE7" w:rsidRPr="005C4D21" w:rsidRDefault="00DE3FE7" w:rsidP="00DE3FE7">
            <w:pPr>
              <w:ind w:left="-108" w:firstLine="108"/>
              <w:jc w:val="center"/>
              <w:rPr>
                <w:rFonts w:ascii="GHEA Grapalat" w:hAnsi="GHEA Grapalat" w:cs="Arial"/>
                <w:bCs/>
                <w:sz w:val="16"/>
                <w:szCs w:val="16"/>
                <w:lang w:val="hy-AM"/>
              </w:rPr>
            </w:pPr>
            <w:r w:rsidRPr="00ED531B">
              <w:rPr>
                <w:rFonts w:ascii="GHEA Grapalat" w:hAnsi="GHEA Grapalat"/>
                <w:sz w:val="16"/>
                <w:szCs w:val="16"/>
                <w:lang w:val="hy-AM"/>
              </w:rPr>
              <w:t>Արաբկիր վարչական շրջան Ազատության պողոտա (Երազ այգուց մինչև Կասկադի աստիճաններ՝ մայթով)</w:t>
            </w:r>
          </w:p>
        </w:tc>
        <w:tc>
          <w:tcPr>
            <w:tcW w:w="1260" w:type="dxa"/>
            <w:vAlign w:val="center"/>
          </w:tcPr>
          <w:p w14:paraId="17FF390A" w14:textId="77777777" w:rsidR="00DE3FE7" w:rsidRPr="00ED531B" w:rsidRDefault="00DE3FE7" w:rsidP="00DE3FE7">
            <w:pPr>
              <w:rPr>
                <w:rFonts w:ascii="GHEA Grapalat" w:hAnsi="GHEA Grapalat" w:cs="Arial"/>
                <w:bCs/>
                <w:sz w:val="16"/>
                <w:szCs w:val="16"/>
                <w:lang w:val="hy-AM"/>
              </w:rPr>
            </w:pPr>
            <w:r w:rsidRPr="00ED531B">
              <w:rPr>
                <w:rFonts w:ascii="GHEA Grapalat" w:hAnsi="GHEA Grapalat" w:cs="Arial"/>
                <w:bCs/>
                <w:sz w:val="16"/>
                <w:szCs w:val="16"/>
                <w:lang w:val="hy-AM"/>
              </w:rPr>
              <w:t xml:space="preserve">Աշխատանքների կատարման նախընտրելի ժամկետը ՝ տեխնիկական հսկողության պայմանագիրն/համաձայնագիրն ուժի մեջ  մտնելու օրվանից </w:t>
            </w:r>
            <w:r>
              <w:rPr>
                <w:rFonts w:ascii="GHEA Grapalat" w:hAnsi="GHEA Grapalat" w:cs="Arial"/>
                <w:bCs/>
                <w:sz w:val="16"/>
                <w:szCs w:val="16"/>
                <w:lang w:val="hy-AM"/>
              </w:rPr>
              <w:t>300</w:t>
            </w:r>
            <w:r w:rsidRPr="00ED531B">
              <w:rPr>
                <w:rFonts w:ascii="GHEA Grapalat" w:hAnsi="GHEA Grapalat" w:cs="Arial"/>
                <w:bCs/>
                <w:sz w:val="16"/>
                <w:szCs w:val="16"/>
                <w:lang w:val="hy-AM"/>
              </w:rPr>
              <w:t xml:space="preserve">-րդ օրացուցային օրը ներառյալ </w:t>
            </w:r>
          </w:p>
          <w:p w14:paraId="353BE051" w14:textId="77777777" w:rsidR="00DE3FE7" w:rsidRPr="00ED531B" w:rsidRDefault="00DE3FE7" w:rsidP="00DE3FE7">
            <w:pPr>
              <w:rPr>
                <w:rFonts w:ascii="GHEA Grapalat" w:hAnsi="GHEA Grapalat" w:cs="Arial"/>
                <w:bCs/>
                <w:sz w:val="16"/>
                <w:szCs w:val="16"/>
                <w:lang w:val="hy-AM"/>
              </w:rPr>
            </w:pPr>
          </w:p>
          <w:p w14:paraId="6AADF48B" w14:textId="77777777" w:rsidR="00DE3FE7" w:rsidRPr="00D86007" w:rsidRDefault="00DE3FE7" w:rsidP="00DE3FE7">
            <w:pPr>
              <w:jc w:val="center"/>
              <w:rPr>
                <w:rFonts w:ascii="GHEA Grapalat" w:hAnsi="GHEA Grapalat" w:cs="Arial"/>
                <w:bCs/>
                <w:sz w:val="16"/>
                <w:szCs w:val="16"/>
                <w:lang w:val="hy-AM"/>
              </w:rPr>
            </w:pPr>
          </w:p>
        </w:tc>
      </w:tr>
    </w:tbl>
    <w:p w14:paraId="01722C1C" w14:textId="77777777" w:rsidR="00530634" w:rsidRDefault="00530634" w:rsidP="00530634">
      <w:pPr>
        <w:jc w:val="center"/>
        <w:rPr>
          <w:rFonts w:ascii="GHEA Grapalat" w:hAnsi="GHEA Grapalat"/>
          <w:b/>
          <w:i/>
          <w:sz w:val="20"/>
          <w:lang w:val="hy-AM"/>
        </w:rPr>
      </w:pPr>
    </w:p>
    <w:p w14:paraId="506818CB" w14:textId="77777777" w:rsidR="007C7F79" w:rsidRDefault="007C7F79" w:rsidP="00024FD9">
      <w:pPr>
        <w:jc w:val="right"/>
        <w:rPr>
          <w:rFonts w:ascii="GHEA Grapalat" w:hAnsi="GHEA Grapalat"/>
          <w:bCs/>
          <w:sz w:val="16"/>
          <w:szCs w:val="16"/>
          <w:lang w:val="hy-AM"/>
        </w:rPr>
      </w:pPr>
    </w:p>
    <w:p w14:paraId="52D305D8" w14:textId="77777777" w:rsidR="008510B6" w:rsidRPr="00636701" w:rsidRDefault="008510B6" w:rsidP="00024FD9">
      <w:pPr>
        <w:jc w:val="right"/>
        <w:rPr>
          <w:rFonts w:ascii="GHEA Grapalat" w:hAnsi="GHEA Grapalat"/>
          <w:bCs/>
          <w:sz w:val="16"/>
          <w:szCs w:val="16"/>
          <w:lang w:val="hy-AM"/>
        </w:rPr>
      </w:pPr>
    </w:p>
    <w:p w14:paraId="0230AB7D" w14:textId="1A904FC1" w:rsidR="001E0CEE" w:rsidRDefault="001E0CEE" w:rsidP="001E0CEE">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7F7A8A90" w14:textId="79849A79" w:rsidR="00424680" w:rsidRPr="001903BF" w:rsidRDefault="001903BF" w:rsidP="005768BC">
      <w:pPr>
        <w:ind w:firstLine="567"/>
        <w:jc w:val="center"/>
        <w:rPr>
          <w:rFonts w:ascii="GHEA Grapalat" w:hAnsi="GHEA Grapalat" w:cs="Sylfaen"/>
          <w:sz w:val="20"/>
          <w:szCs w:val="20"/>
          <w:lang w:val="hy-AM"/>
        </w:rPr>
      </w:pPr>
      <w:r w:rsidRPr="001903BF">
        <w:rPr>
          <w:rFonts w:ascii="GHEA Grapalat" w:hAnsi="GHEA Grapalat"/>
          <w:sz w:val="20"/>
          <w:szCs w:val="20"/>
          <w:lang w:val="hy-AM"/>
        </w:rPr>
        <w:t>Երևան քաղաքի Արաբկիր վարչական շրջան Ազատության պողոտա (Երազ այգուց մինչև Կասկադի աստիճաններ՝ մայթով) ոռոգման համակարգի կառուցման աշխատանքների</w:t>
      </w:r>
    </w:p>
    <w:p w14:paraId="3D9487ED" w14:textId="77777777" w:rsidR="00424680" w:rsidRPr="001903BF" w:rsidRDefault="00424680" w:rsidP="005768BC">
      <w:pPr>
        <w:ind w:firstLine="567"/>
        <w:jc w:val="center"/>
        <w:rPr>
          <w:rFonts w:ascii="GHEA Grapalat" w:hAnsi="GHEA Grapalat" w:cs="Sylfaen"/>
          <w:sz w:val="20"/>
          <w:szCs w:val="20"/>
          <w:lang w:val="hy-AM"/>
        </w:rPr>
      </w:pPr>
    </w:p>
    <w:tbl>
      <w:tblPr>
        <w:tblW w:w="9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5320"/>
        <w:gridCol w:w="658"/>
        <w:gridCol w:w="1007"/>
        <w:gridCol w:w="1120"/>
        <w:gridCol w:w="1254"/>
      </w:tblGrid>
      <w:tr w:rsidR="001903BF" w:rsidRPr="001903BF" w14:paraId="039E58B1" w14:textId="77777777" w:rsidTr="001903BF">
        <w:trPr>
          <w:trHeight w:val="1065"/>
        </w:trPr>
        <w:tc>
          <w:tcPr>
            <w:tcW w:w="500" w:type="dxa"/>
            <w:vAlign w:val="center"/>
            <w:hideMark/>
          </w:tcPr>
          <w:p w14:paraId="508FEF6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ՀՀ</w:t>
            </w:r>
          </w:p>
        </w:tc>
        <w:tc>
          <w:tcPr>
            <w:tcW w:w="5320" w:type="dxa"/>
            <w:vAlign w:val="center"/>
            <w:hideMark/>
          </w:tcPr>
          <w:p w14:paraId="3CE0427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Աշխատանքի  անվանումը</w:t>
            </w:r>
          </w:p>
        </w:tc>
        <w:tc>
          <w:tcPr>
            <w:tcW w:w="600" w:type="dxa"/>
            <w:textDirection w:val="btLr"/>
            <w:vAlign w:val="center"/>
            <w:hideMark/>
          </w:tcPr>
          <w:p w14:paraId="0262DFB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Չափման  միավորը</w:t>
            </w:r>
          </w:p>
        </w:tc>
        <w:tc>
          <w:tcPr>
            <w:tcW w:w="920" w:type="dxa"/>
            <w:textDirection w:val="btLr"/>
            <w:vAlign w:val="center"/>
            <w:hideMark/>
          </w:tcPr>
          <w:p w14:paraId="262C6AE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Ծավալը</w:t>
            </w:r>
          </w:p>
        </w:tc>
        <w:tc>
          <w:tcPr>
            <w:tcW w:w="1120" w:type="dxa"/>
            <w:vAlign w:val="center"/>
            <w:hideMark/>
          </w:tcPr>
          <w:p w14:paraId="110F204E" w14:textId="77777777" w:rsidR="001903BF" w:rsidRPr="001903BF" w:rsidRDefault="001903BF" w:rsidP="001903BF">
            <w:pPr>
              <w:jc w:val="center"/>
              <w:rPr>
                <w:rFonts w:ascii="GHEA Grapalat" w:hAnsi="GHEA Grapalat" w:cs="Arial"/>
                <w:color w:val="000000"/>
                <w:sz w:val="20"/>
                <w:szCs w:val="20"/>
              </w:rPr>
            </w:pPr>
            <w:r w:rsidRPr="001903BF">
              <w:rPr>
                <w:rFonts w:ascii="GHEA Grapalat" w:hAnsi="GHEA Grapalat" w:cs="Arial"/>
                <w:color w:val="000000"/>
                <w:sz w:val="20"/>
                <w:szCs w:val="20"/>
              </w:rPr>
              <w:t>Միավորի արժեքը</w:t>
            </w:r>
            <w:r w:rsidRPr="001903BF">
              <w:rPr>
                <w:rFonts w:ascii="GHEA Grapalat" w:hAnsi="GHEA Grapalat" w:cs="Arial"/>
                <w:color w:val="000000"/>
                <w:sz w:val="20"/>
                <w:szCs w:val="20"/>
              </w:rPr>
              <w:br/>
              <w:t>(հազար դրամ)</w:t>
            </w:r>
          </w:p>
        </w:tc>
        <w:tc>
          <w:tcPr>
            <w:tcW w:w="1120" w:type="dxa"/>
            <w:vAlign w:val="center"/>
            <w:hideMark/>
          </w:tcPr>
          <w:p w14:paraId="0C5713C6" w14:textId="77777777" w:rsidR="001903BF" w:rsidRPr="001903BF" w:rsidRDefault="001903BF" w:rsidP="001903BF">
            <w:pPr>
              <w:jc w:val="center"/>
              <w:rPr>
                <w:rFonts w:ascii="GHEA Grapalat" w:hAnsi="GHEA Grapalat" w:cs="Arial"/>
                <w:color w:val="000000"/>
                <w:sz w:val="20"/>
                <w:szCs w:val="20"/>
              </w:rPr>
            </w:pPr>
            <w:r w:rsidRPr="001903BF">
              <w:rPr>
                <w:rFonts w:ascii="GHEA Grapalat" w:hAnsi="GHEA Grapalat" w:cs="Arial"/>
                <w:color w:val="000000"/>
                <w:sz w:val="20"/>
                <w:szCs w:val="20"/>
              </w:rPr>
              <w:t>Ընդհանուր արժեք / հազար դրամ /</w:t>
            </w:r>
          </w:p>
        </w:tc>
      </w:tr>
      <w:tr w:rsidR="001903BF" w:rsidRPr="001903BF" w14:paraId="6B37B48A" w14:textId="77777777" w:rsidTr="001903BF">
        <w:trPr>
          <w:trHeight w:val="285"/>
        </w:trPr>
        <w:tc>
          <w:tcPr>
            <w:tcW w:w="500" w:type="dxa"/>
            <w:vAlign w:val="center"/>
            <w:hideMark/>
          </w:tcPr>
          <w:p w14:paraId="6CBD35E5"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5320" w:type="dxa"/>
            <w:vAlign w:val="center"/>
            <w:hideMark/>
          </w:tcPr>
          <w:p w14:paraId="31C989DA" w14:textId="77777777" w:rsidR="001903BF" w:rsidRPr="001903BF" w:rsidRDefault="001903BF" w:rsidP="001903BF">
            <w:pPr>
              <w:rPr>
                <w:rFonts w:ascii="GHEA Grapalat" w:hAnsi="GHEA Grapalat" w:cs="Arial"/>
                <w:b/>
                <w:bCs/>
                <w:sz w:val="20"/>
                <w:szCs w:val="20"/>
              </w:rPr>
            </w:pPr>
            <w:r w:rsidRPr="001903BF">
              <w:rPr>
                <w:rFonts w:ascii="GHEA Grapalat" w:hAnsi="GHEA Grapalat" w:cs="Arial"/>
                <w:b/>
                <w:bCs/>
                <w:sz w:val="20"/>
                <w:szCs w:val="20"/>
              </w:rPr>
              <w:t>1</w:t>
            </w:r>
            <w:r w:rsidRPr="001903BF">
              <w:rPr>
                <w:rFonts w:ascii="Microsoft JhengHei" w:eastAsia="Microsoft JhengHei" w:hAnsi="Microsoft JhengHei" w:cs="Microsoft JhengHei"/>
                <w:b/>
                <w:bCs/>
                <w:sz w:val="20"/>
                <w:szCs w:val="20"/>
              </w:rPr>
              <w:t>․</w:t>
            </w:r>
            <w:r w:rsidRPr="001903BF">
              <w:rPr>
                <w:rFonts w:ascii="GHEA Grapalat" w:hAnsi="GHEA Grapalat" w:cs="GHEA Grapalat"/>
                <w:b/>
                <w:bCs/>
                <w:sz w:val="20"/>
                <w:szCs w:val="20"/>
              </w:rPr>
              <w:t>Սնող</w:t>
            </w:r>
            <w:r w:rsidRPr="001903BF">
              <w:rPr>
                <w:rFonts w:ascii="GHEA Grapalat" w:hAnsi="GHEA Grapalat" w:cs="Arial"/>
                <w:b/>
                <w:bCs/>
                <w:sz w:val="20"/>
                <w:szCs w:val="20"/>
              </w:rPr>
              <w:t xml:space="preserve"> ջրատար</w:t>
            </w:r>
          </w:p>
        </w:tc>
        <w:tc>
          <w:tcPr>
            <w:tcW w:w="600" w:type="dxa"/>
            <w:vAlign w:val="center"/>
            <w:hideMark/>
          </w:tcPr>
          <w:p w14:paraId="1BBA4D2F"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920" w:type="dxa"/>
            <w:vAlign w:val="center"/>
            <w:hideMark/>
          </w:tcPr>
          <w:p w14:paraId="552FC782"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2505B25A"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6697DE4A"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r>
      <w:tr w:rsidR="001903BF" w:rsidRPr="001903BF" w14:paraId="7CE1790C" w14:textId="77777777" w:rsidTr="001903BF">
        <w:trPr>
          <w:trHeight w:val="285"/>
        </w:trPr>
        <w:tc>
          <w:tcPr>
            <w:tcW w:w="500" w:type="dxa"/>
            <w:vAlign w:val="center"/>
            <w:hideMark/>
          </w:tcPr>
          <w:p w14:paraId="53161568"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5320" w:type="dxa"/>
            <w:vAlign w:val="center"/>
            <w:hideMark/>
          </w:tcPr>
          <w:p w14:paraId="1140199D" w14:textId="77777777" w:rsidR="001903BF" w:rsidRPr="001903BF" w:rsidRDefault="001903BF" w:rsidP="001903BF">
            <w:pPr>
              <w:rPr>
                <w:rFonts w:ascii="GHEA Grapalat" w:hAnsi="GHEA Grapalat" w:cs="Arial"/>
                <w:b/>
                <w:bCs/>
                <w:sz w:val="20"/>
                <w:szCs w:val="20"/>
              </w:rPr>
            </w:pPr>
            <w:r w:rsidRPr="001903BF">
              <w:rPr>
                <w:rFonts w:ascii="GHEA Grapalat" w:hAnsi="GHEA Grapalat" w:cs="Arial"/>
                <w:b/>
                <w:bCs/>
                <w:sz w:val="20"/>
                <w:szCs w:val="20"/>
              </w:rPr>
              <w:t>1</w:t>
            </w:r>
            <w:r w:rsidRPr="001903BF">
              <w:rPr>
                <w:rFonts w:ascii="Microsoft JhengHei" w:eastAsia="Microsoft JhengHei" w:hAnsi="Microsoft JhengHei" w:cs="Microsoft JhengHei"/>
                <w:b/>
                <w:bCs/>
                <w:sz w:val="20"/>
                <w:szCs w:val="20"/>
              </w:rPr>
              <w:t>․</w:t>
            </w:r>
            <w:r w:rsidRPr="001903BF">
              <w:rPr>
                <w:rFonts w:ascii="GHEA Grapalat" w:hAnsi="GHEA Grapalat" w:cs="Arial"/>
                <w:b/>
                <w:bCs/>
                <w:sz w:val="20"/>
                <w:szCs w:val="20"/>
              </w:rPr>
              <w:t>1 Հողային և տեխնոլոգիական աշխատանքներ</w:t>
            </w:r>
          </w:p>
        </w:tc>
        <w:tc>
          <w:tcPr>
            <w:tcW w:w="600" w:type="dxa"/>
            <w:vAlign w:val="center"/>
            <w:hideMark/>
          </w:tcPr>
          <w:p w14:paraId="632365EA"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920" w:type="dxa"/>
            <w:vAlign w:val="center"/>
            <w:hideMark/>
          </w:tcPr>
          <w:p w14:paraId="60099F97"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6C3C5F09"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6316CDC9"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r>
      <w:tr w:rsidR="001903BF" w:rsidRPr="001903BF" w14:paraId="1531AE33" w14:textId="77777777" w:rsidTr="001903BF">
        <w:trPr>
          <w:trHeight w:val="270"/>
        </w:trPr>
        <w:tc>
          <w:tcPr>
            <w:tcW w:w="500" w:type="dxa"/>
            <w:vAlign w:val="center"/>
            <w:hideMark/>
          </w:tcPr>
          <w:p w14:paraId="70EDCA2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w:t>
            </w:r>
          </w:p>
        </w:tc>
        <w:tc>
          <w:tcPr>
            <w:tcW w:w="5320" w:type="dxa"/>
            <w:vAlign w:val="center"/>
            <w:hideMark/>
          </w:tcPr>
          <w:p w14:paraId="6D721442"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Ասֆալտբետոնե ծածկույթի կտրում սղոցով</w:t>
            </w:r>
          </w:p>
        </w:tc>
        <w:tc>
          <w:tcPr>
            <w:tcW w:w="600" w:type="dxa"/>
            <w:vAlign w:val="center"/>
            <w:hideMark/>
          </w:tcPr>
          <w:p w14:paraId="4C80282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6B923E7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5090.0</w:t>
            </w:r>
          </w:p>
        </w:tc>
        <w:tc>
          <w:tcPr>
            <w:tcW w:w="1120" w:type="dxa"/>
            <w:vAlign w:val="center"/>
            <w:hideMark/>
          </w:tcPr>
          <w:p w14:paraId="6472EED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0.39</w:t>
            </w:r>
          </w:p>
        </w:tc>
        <w:tc>
          <w:tcPr>
            <w:tcW w:w="1120" w:type="dxa"/>
            <w:vAlign w:val="center"/>
            <w:hideMark/>
          </w:tcPr>
          <w:p w14:paraId="28425E8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1969.83</w:t>
            </w:r>
          </w:p>
        </w:tc>
      </w:tr>
      <w:tr w:rsidR="001903BF" w:rsidRPr="001903BF" w14:paraId="2A62509A" w14:textId="77777777" w:rsidTr="001903BF">
        <w:trPr>
          <w:trHeight w:val="540"/>
        </w:trPr>
        <w:tc>
          <w:tcPr>
            <w:tcW w:w="500" w:type="dxa"/>
            <w:vAlign w:val="center"/>
            <w:hideMark/>
          </w:tcPr>
          <w:p w14:paraId="2DF49AB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w:t>
            </w:r>
          </w:p>
        </w:tc>
        <w:tc>
          <w:tcPr>
            <w:tcW w:w="5320" w:type="dxa"/>
            <w:vAlign w:val="center"/>
            <w:hideMark/>
          </w:tcPr>
          <w:p w14:paraId="1BE1380D"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Ասֆալտբետոնե ծածկույթի մշակում էքսկավատրով, բարձելով ա/մ տեղափոխելով 13կմ </w:t>
            </w:r>
          </w:p>
        </w:tc>
        <w:tc>
          <w:tcPr>
            <w:tcW w:w="600" w:type="dxa"/>
            <w:vAlign w:val="center"/>
            <w:hideMark/>
          </w:tcPr>
          <w:p w14:paraId="2A301A1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12650C1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591.3</w:t>
            </w:r>
          </w:p>
        </w:tc>
        <w:tc>
          <w:tcPr>
            <w:tcW w:w="1120" w:type="dxa"/>
            <w:vAlign w:val="center"/>
            <w:hideMark/>
          </w:tcPr>
          <w:p w14:paraId="498DA93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8.27</w:t>
            </w:r>
          </w:p>
        </w:tc>
        <w:tc>
          <w:tcPr>
            <w:tcW w:w="1120" w:type="dxa"/>
            <w:vAlign w:val="center"/>
            <w:hideMark/>
          </w:tcPr>
          <w:p w14:paraId="5AA2960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4890.05</w:t>
            </w:r>
          </w:p>
        </w:tc>
      </w:tr>
      <w:tr w:rsidR="001903BF" w:rsidRPr="001903BF" w14:paraId="1A18BDA4" w14:textId="77777777" w:rsidTr="001903BF">
        <w:trPr>
          <w:trHeight w:val="540"/>
        </w:trPr>
        <w:tc>
          <w:tcPr>
            <w:tcW w:w="500" w:type="dxa"/>
            <w:vAlign w:val="center"/>
            <w:hideMark/>
          </w:tcPr>
          <w:p w14:paraId="18BAF76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w:t>
            </w:r>
          </w:p>
        </w:tc>
        <w:tc>
          <w:tcPr>
            <w:tcW w:w="5320" w:type="dxa"/>
            <w:vAlign w:val="center"/>
            <w:hideMark/>
          </w:tcPr>
          <w:p w14:paraId="57B284AF"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Ասֆալտբետոնե ծածկույթի քանդում հարվածահար մուրճով՝բարձելով ա/մ տեղափոխելով 13կմ </w:t>
            </w:r>
          </w:p>
        </w:tc>
        <w:tc>
          <w:tcPr>
            <w:tcW w:w="600" w:type="dxa"/>
            <w:vAlign w:val="center"/>
            <w:hideMark/>
          </w:tcPr>
          <w:p w14:paraId="76990BF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686D974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65.7</w:t>
            </w:r>
          </w:p>
        </w:tc>
        <w:tc>
          <w:tcPr>
            <w:tcW w:w="1120" w:type="dxa"/>
            <w:vAlign w:val="center"/>
            <w:hideMark/>
          </w:tcPr>
          <w:p w14:paraId="4F51DC8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13.80</w:t>
            </w:r>
          </w:p>
        </w:tc>
        <w:tc>
          <w:tcPr>
            <w:tcW w:w="1120" w:type="dxa"/>
            <w:vAlign w:val="center"/>
            <w:hideMark/>
          </w:tcPr>
          <w:p w14:paraId="12852CE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906.66</w:t>
            </w:r>
          </w:p>
        </w:tc>
      </w:tr>
      <w:tr w:rsidR="001903BF" w:rsidRPr="001903BF" w14:paraId="170A9081" w14:textId="77777777" w:rsidTr="001903BF">
        <w:trPr>
          <w:trHeight w:val="540"/>
        </w:trPr>
        <w:tc>
          <w:tcPr>
            <w:tcW w:w="500" w:type="dxa"/>
            <w:vAlign w:val="center"/>
            <w:hideMark/>
          </w:tcPr>
          <w:p w14:paraId="422FEBA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w:t>
            </w:r>
          </w:p>
        </w:tc>
        <w:tc>
          <w:tcPr>
            <w:tcW w:w="5320" w:type="dxa"/>
            <w:vAlign w:val="center"/>
            <w:hideMark/>
          </w:tcPr>
          <w:p w14:paraId="436F8263"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IV կարգի գրունտներում, էքսկավատորով` բարձելով ա/մ տեղափոխելով 13կմ </w:t>
            </w:r>
          </w:p>
        </w:tc>
        <w:tc>
          <w:tcPr>
            <w:tcW w:w="600" w:type="dxa"/>
            <w:vAlign w:val="center"/>
            <w:hideMark/>
          </w:tcPr>
          <w:p w14:paraId="27E9F65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559B5FE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839.7</w:t>
            </w:r>
          </w:p>
        </w:tc>
        <w:tc>
          <w:tcPr>
            <w:tcW w:w="1120" w:type="dxa"/>
            <w:vAlign w:val="center"/>
            <w:hideMark/>
          </w:tcPr>
          <w:p w14:paraId="44BB495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7.62</w:t>
            </w:r>
          </w:p>
        </w:tc>
        <w:tc>
          <w:tcPr>
            <w:tcW w:w="1120" w:type="dxa"/>
            <w:vAlign w:val="center"/>
            <w:hideMark/>
          </w:tcPr>
          <w:p w14:paraId="5FFA0E7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6398.51</w:t>
            </w:r>
          </w:p>
        </w:tc>
      </w:tr>
      <w:tr w:rsidR="001903BF" w:rsidRPr="001903BF" w14:paraId="3BCCD41C" w14:textId="77777777" w:rsidTr="001903BF">
        <w:trPr>
          <w:trHeight w:val="540"/>
        </w:trPr>
        <w:tc>
          <w:tcPr>
            <w:tcW w:w="500" w:type="dxa"/>
            <w:vAlign w:val="center"/>
            <w:hideMark/>
          </w:tcPr>
          <w:p w14:paraId="0B56561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w:t>
            </w:r>
          </w:p>
        </w:tc>
        <w:tc>
          <w:tcPr>
            <w:tcW w:w="5320" w:type="dxa"/>
            <w:vAlign w:val="center"/>
            <w:hideMark/>
          </w:tcPr>
          <w:p w14:paraId="0A319729"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IV կարգի գրունտներում, ձեռքով` բարձելով ա/մ տեղափոխելով 13կմ </w:t>
            </w:r>
          </w:p>
        </w:tc>
        <w:tc>
          <w:tcPr>
            <w:tcW w:w="600" w:type="dxa"/>
            <w:vAlign w:val="center"/>
            <w:hideMark/>
          </w:tcPr>
          <w:p w14:paraId="2B80BB7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04A4873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93.3</w:t>
            </w:r>
          </w:p>
        </w:tc>
        <w:tc>
          <w:tcPr>
            <w:tcW w:w="1120" w:type="dxa"/>
            <w:vAlign w:val="center"/>
            <w:hideMark/>
          </w:tcPr>
          <w:p w14:paraId="36E431A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13.73</w:t>
            </w:r>
          </w:p>
        </w:tc>
        <w:tc>
          <w:tcPr>
            <w:tcW w:w="1120" w:type="dxa"/>
            <w:vAlign w:val="center"/>
            <w:hideMark/>
          </w:tcPr>
          <w:p w14:paraId="6B51CA5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1281.01</w:t>
            </w:r>
          </w:p>
        </w:tc>
      </w:tr>
      <w:tr w:rsidR="001903BF" w:rsidRPr="001903BF" w14:paraId="05CAEB81" w14:textId="77777777" w:rsidTr="001903BF">
        <w:trPr>
          <w:trHeight w:val="540"/>
        </w:trPr>
        <w:tc>
          <w:tcPr>
            <w:tcW w:w="500" w:type="dxa"/>
            <w:vAlign w:val="center"/>
            <w:hideMark/>
          </w:tcPr>
          <w:p w14:paraId="3BF201E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w:t>
            </w:r>
          </w:p>
        </w:tc>
        <w:tc>
          <w:tcPr>
            <w:tcW w:w="5320" w:type="dxa"/>
            <w:vAlign w:val="center"/>
            <w:hideMark/>
          </w:tcPr>
          <w:p w14:paraId="4E40AD13"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V կարգի գրունտներում, էքսկավատորով` բարձելով ա/մ տեղափոխելով 13կմ </w:t>
            </w:r>
          </w:p>
        </w:tc>
        <w:tc>
          <w:tcPr>
            <w:tcW w:w="600" w:type="dxa"/>
            <w:vAlign w:val="center"/>
            <w:hideMark/>
          </w:tcPr>
          <w:p w14:paraId="223C92C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08D7FD8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720.9</w:t>
            </w:r>
          </w:p>
        </w:tc>
        <w:tc>
          <w:tcPr>
            <w:tcW w:w="1120" w:type="dxa"/>
            <w:vAlign w:val="center"/>
            <w:hideMark/>
          </w:tcPr>
          <w:p w14:paraId="61266CC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9.00</w:t>
            </w:r>
          </w:p>
        </w:tc>
        <w:tc>
          <w:tcPr>
            <w:tcW w:w="1120" w:type="dxa"/>
            <w:vAlign w:val="center"/>
            <w:hideMark/>
          </w:tcPr>
          <w:p w14:paraId="1A27D96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6488.10</w:t>
            </w:r>
          </w:p>
        </w:tc>
      </w:tr>
      <w:tr w:rsidR="001903BF" w:rsidRPr="001903BF" w14:paraId="1F559BA3" w14:textId="77777777" w:rsidTr="001903BF">
        <w:trPr>
          <w:trHeight w:val="540"/>
        </w:trPr>
        <w:tc>
          <w:tcPr>
            <w:tcW w:w="500" w:type="dxa"/>
            <w:vAlign w:val="center"/>
            <w:hideMark/>
          </w:tcPr>
          <w:p w14:paraId="54B96D1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w:t>
            </w:r>
          </w:p>
        </w:tc>
        <w:tc>
          <w:tcPr>
            <w:tcW w:w="5320" w:type="dxa"/>
            <w:vAlign w:val="center"/>
            <w:hideMark/>
          </w:tcPr>
          <w:p w14:paraId="689B9C5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V կարգի գրունտներում, ձեռքով` բարձելով ա/մ տեղափոխելով 13կմ </w:t>
            </w:r>
          </w:p>
        </w:tc>
        <w:tc>
          <w:tcPr>
            <w:tcW w:w="600" w:type="dxa"/>
            <w:vAlign w:val="center"/>
            <w:hideMark/>
          </w:tcPr>
          <w:p w14:paraId="34C8C4C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153157E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80.1</w:t>
            </w:r>
          </w:p>
        </w:tc>
        <w:tc>
          <w:tcPr>
            <w:tcW w:w="1120" w:type="dxa"/>
            <w:vAlign w:val="center"/>
            <w:hideMark/>
          </w:tcPr>
          <w:p w14:paraId="2106752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34.86</w:t>
            </w:r>
          </w:p>
        </w:tc>
        <w:tc>
          <w:tcPr>
            <w:tcW w:w="1120" w:type="dxa"/>
            <w:vAlign w:val="center"/>
            <w:hideMark/>
          </w:tcPr>
          <w:p w14:paraId="0FC8A45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2792.29</w:t>
            </w:r>
          </w:p>
        </w:tc>
      </w:tr>
      <w:tr w:rsidR="001903BF" w:rsidRPr="001903BF" w14:paraId="68B4798F" w14:textId="77777777" w:rsidTr="001903BF">
        <w:trPr>
          <w:trHeight w:val="540"/>
        </w:trPr>
        <w:tc>
          <w:tcPr>
            <w:tcW w:w="500" w:type="dxa"/>
            <w:vAlign w:val="center"/>
            <w:hideMark/>
          </w:tcPr>
          <w:p w14:paraId="3240839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w:t>
            </w:r>
          </w:p>
        </w:tc>
        <w:tc>
          <w:tcPr>
            <w:tcW w:w="5320" w:type="dxa"/>
            <w:vAlign w:val="center"/>
            <w:hideMark/>
          </w:tcPr>
          <w:p w14:paraId="70064892"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VII կարգի ժայռային գրունտների փխրեցում հիդրոմուրճով</w:t>
            </w:r>
          </w:p>
        </w:tc>
        <w:tc>
          <w:tcPr>
            <w:tcW w:w="600" w:type="dxa"/>
            <w:vAlign w:val="center"/>
            <w:hideMark/>
          </w:tcPr>
          <w:p w14:paraId="3C1AF2C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70E0081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915.00</w:t>
            </w:r>
          </w:p>
        </w:tc>
        <w:tc>
          <w:tcPr>
            <w:tcW w:w="1120" w:type="dxa"/>
            <w:vAlign w:val="center"/>
            <w:hideMark/>
          </w:tcPr>
          <w:p w14:paraId="5DA25D3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9.05</w:t>
            </w:r>
          </w:p>
        </w:tc>
        <w:tc>
          <w:tcPr>
            <w:tcW w:w="1120" w:type="dxa"/>
            <w:vAlign w:val="center"/>
            <w:hideMark/>
          </w:tcPr>
          <w:p w14:paraId="38DF470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8278.01</w:t>
            </w:r>
          </w:p>
        </w:tc>
      </w:tr>
      <w:tr w:rsidR="001903BF" w:rsidRPr="001903BF" w14:paraId="25E1BCBC" w14:textId="77777777" w:rsidTr="001903BF">
        <w:trPr>
          <w:trHeight w:val="810"/>
        </w:trPr>
        <w:tc>
          <w:tcPr>
            <w:tcW w:w="500" w:type="dxa"/>
            <w:vAlign w:val="center"/>
            <w:hideMark/>
          </w:tcPr>
          <w:p w14:paraId="6EA84E9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w:t>
            </w:r>
          </w:p>
        </w:tc>
        <w:tc>
          <w:tcPr>
            <w:tcW w:w="5320" w:type="dxa"/>
            <w:hideMark/>
          </w:tcPr>
          <w:p w14:paraId="49DD0446"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էքսկավատորով նախորոք փխրեցված VII կարգի գրունտներում,բարձելով ա/մ՝տեղափոխելով 13կմ  </w:t>
            </w:r>
          </w:p>
        </w:tc>
        <w:tc>
          <w:tcPr>
            <w:tcW w:w="600" w:type="dxa"/>
            <w:vAlign w:val="center"/>
            <w:hideMark/>
          </w:tcPr>
          <w:p w14:paraId="3EF9DB7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1264CBC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915.00</w:t>
            </w:r>
          </w:p>
        </w:tc>
        <w:tc>
          <w:tcPr>
            <w:tcW w:w="1120" w:type="dxa"/>
            <w:vAlign w:val="center"/>
            <w:hideMark/>
          </w:tcPr>
          <w:p w14:paraId="3FEB6F6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9.96</w:t>
            </w:r>
          </w:p>
        </w:tc>
        <w:tc>
          <w:tcPr>
            <w:tcW w:w="1120" w:type="dxa"/>
            <w:vAlign w:val="center"/>
            <w:hideMark/>
          </w:tcPr>
          <w:p w14:paraId="461EC7B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9113.40</w:t>
            </w:r>
          </w:p>
        </w:tc>
      </w:tr>
      <w:tr w:rsidR="001903BF" w:rsidRPr="001903BF" w14:paraId="35E39FDB" w14:textId="77777777" w:rsidTr="001903BF">
        <w:trPr>
          <w:trHeight w:val="540"/>
        </w:trPr>
        <w:tc>
          <w:tcPr>
            <w:tcW w:w="500" w:type="dxa"/>
            <w:vAlign w:val="center"/>
            <w:hideMark/>
          </w:tcPr>
          <w:p w14:paraId="601243A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w:t>
            </w:r>
          </w:p>
        </w:tc>
        <w:tc>
          <w:tcPr>
            <w:tcW w:w="5320" w:type="dxa"/>
            <w:vAlign w:val="center"/>
            <w:hideMark/>
          </w:tcPr>
          <w:p w14:paraId="37BB1359"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Խրամուղիների լրամշակում ձեռքով, հատակի հարթեցմամբ </w:t>
            </w:r>
          </w:p>
        </w:tc>
        <w:tc>
          <w:tcPr>
            <w:tcW w:w="600" w:type="dxa"/>
            <w:vAlign w:val="center"/>
            <w:hideMark/>
          </w:tcPr>
          <w:p w14:paraId="1EE20C7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6104B72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204.0</w:t>
            </w:r>
          </w:p>
        </w:tc>
        <w:tc>
          <w:tcPr>
            <w:tcW w:w="1120" w:type="dxa"/>
            <w:vAlign w:val="center"/>
            <w:hideMark/>
          </w:tcPr>
          <w:p w14:paraId="0CF3140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7.06</w:t>
            </w:r>
          </w:p>
        </w:tc>
        <w:tc>
          <w:tcPr>
            <w:tcW w:w="1120" w:type="dxa"/>
            <w:vAlign w:val="center"/>
            <w:hideMark/>
          </w:tcPr>
          <w:p w14:paraId="6455427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1439.22</w:t>
            </w:r>
          </w:p>
        </w:tc>
      </w:tr>
      <w:tr w:rsidR="001903BF" w:rsidRPr="001903BF" w14:paraId="6E833314" w14:textId="77777777" w:rsidTr="001903BF">
        <w:trPr>
          <w:trHeight w:val="810"/>
        </w:trPr>
        <w:tc>
          <w:tcPr>
            <w:tcW w:w="500" w:type="dxa"/>
            <w:vAlign w:val="center"/>
            <w:hideMark/>
          </w:tcPr>
          <w:p w14:paraId="7878591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11</w:t>
            </w:r>
          </w:p>
        </w:tc>
        <w:tc>
          <w:tcPr>
            <w:tcW w:w="5320" w:type="dxa"/>
            <w:vAlign w:val="center"/>
            <w:hideMark/>
          </w:tcPr>
          <w:p w14:paraId="3BFFB575"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Նախապատրաստական շերտի իրականացում 0-5մմ խոշորության կլոր ձևավորված մասնիկներով ավազով ՝h=10սմ հաստությամբ</w:t>
            </w:r>
          </w:p>
        </w:tc>
        <w:tc>
          <w:tcPr>
            <w:tcW w:w="600" w:type="dxa"/>
            <w:vAlign w:val="center"/>
            <w:hideMark/>
          </w:tcPr>
          <w:p w14:paraId="5BE1102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6435D9B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204.0</w:t>
            </w:r>
          </w:p>
        </w:tc>
        <w:tc>
          <w:tcPr>
            <w:tcW w:w="1120" w:type="dxa"/>
            <w:vAlign w:val="center"/>
            <w:hideMark/>
          </w:tcPr>
          <w:p w14:paraId="00EF60F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9.13</w:t>
            </w:r>
          </w:p>
        </w:tc>
        <w:tc>
          <w:tcPr>
            <w:tcW w:w="1120" w:type="dxa"/>
            <w:vAlign w:val="center"/>
            <w:hideMark/>
          </w:tcPr>
          <w:p w14:paraId="7A67786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1862.52</w:t>
            </w:r>
          </w:p>
        </w:tc>
      </w:tr>
      <w:tr w:rsidR="001903BF" w:rsidRPr="001903BF" w14:paraId="7E0440B2" w14:textId="77777777" w:rsidTr="001903BF">
        <w:trPr>
          <w:trHeight w:val="540"/>
        </w:trPr>
        <w:tc>
          <w:tcPr>
            <w:tcW w:w="500" w:type="dxa"/>
            <w:vAlign w:val="center"/>
            <w:hideMark/>
          </w:tcPr>
          <w:p w14:paraId="3A4B710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w:t>
            </w:r>
          </w:p>
        </w:tc>
        <w:tc>
          <w:tcPr>
            <w:tcW w:w="5320" w:type="dxa"/>
            <w:vAlign w:val="center"/>
            <w:hideMark/>
          </w:tcPr>
          <w:p w14:paraId="7B3C6053"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եռակցվող խողովակների մոնտաժում խրամուղիներում (PE)Dn500մմ,Pn=8մթն փորձարկումով</w:t>
            </w:r>
          </w:p>
        </w:tc>
        <w:tc>
          <w:tcPr>
            <w:tcW w:w="600" w:type="dxa"/>
            <w:vAlign w:val="center"/>
            <w:hideMark/>
          </w:tcPr>
          <w:p w14:paraId="56484C3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2EA16BD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907.0</w:t>
            </w:r>
          </w:p>
        </w:tc>
        <w:tc>
          <w:tcPr>
            <w:tcW w:w="1120" w:type="dxa"/>
            <w:vAlign w:val="center"/>
            <w:hideMark/>
          </w:tcPr>
          <w:p w14:paraId="01B3135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41.03</w:t>
            </w:r>
          </w:p>
        </w:tc>
        <w:tc>
          <w:tcPr>
            <w:tcW w:w="1120" w:type="dxa"/>
            <w:vAlign w:val="center"/>
            <w:hideMark/>
          </w:tcPr>
          <w:p w14:paraId="4DF9AA3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37214.21</w:t>
            </w:r>
          </w:p>
        </w:tc>
      </w:tr>
      <w:tr w:rsidR="001903BF" w:rsidRPr="001903BF" w14:paraId="293A3E5C" w14:textId="77777777" w:rsidTr="001903BF">
        <w:trPr>
          <w:trHeight w:val="540"/>
        </w:trPr>
        <w:tc>
          <w:tcPr>
            <w:tcW w:w="500" w:type="dxa"/>
            <w:vAlign w:val="center"/>
            <w:hideMark/>
          </w:tcPr>
          <w:p w14:paraId="0432E46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w:t>
            </w:r>
          </w:p>
        </w:tc>
        <w:tc>
          <w:tcPr>
            <w:tcW w:w="5320" w:type="dxa"/>
            <w:vAlign w:val="center"/>
            <w:hideMark/>
          </w:tcPr>
          <w:p w14:paraId="2F710116"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եռակցվող խողովակների մոնտաժում խրամուղիներում (PE)Dn500մմ,Pn=10մթն փորձարկումով</w:t>
            </w:r>
          </w:p>
        </w:tc>
        <w:tc>
          <w:tcPr>
            <w:tcW w:w="600" w:type="dxa"/>
            <w:vAlign w:val="center"/>
            <w:hideMark/>
          </w:tcPr>
          <w:p w14:paraId="1D436F4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3F10B8C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745.0</w:t>
            </w:r>
          </w:p>
        </w:tc>
        <w:tc>
          <w:tcPr>
            <w:tcW w:w="1120" w:type="dxa"/>
            <w:vAlign w:val="center"/>
            <w:hideMark/>
          </w:tcPr>
          <w:p w14:paraId="7F8E91A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50.07</w:t>
            </w:r>
          </w:p>
        </w:tc>
        <w:tc>
          <w:tcPr>
            <w:tcW w:w="1120" w:type="dxa"/>
            <w:vAlign w:val="center"/>
            <w:hideMark/>
          </w:tcPr>
          <w:p w14:paraId="1B766CD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37302.15</w:t>
            </w:r>
          </w:p>
        </w:tc>
      </w:tr>
      <w:tr w:rsidR="001903BF" w:rsidRPr="001903BF" w14:paraId="7809C053" w14:textId="77777777" w:rsidTr="001903BF">
        <w:trPr>
          <w:trHeight w:val="540"/>
        </w:trPr>
        <w:tc>
          <w:tcPr>
            <w:tcW w:w="500" w:type="dxa"/>
            <w:vAlign w:val="center"/>
            <w:hideMark/>
          </w:tcPr>
          <w:p w14:paraId="3A77297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w:t>
            </w:r>
          </w:p>
        </w:tc>
        <w:tc>
          <w:tcPr>
            <w:tcW w:w="5320" w:type="dxa"/>
            <w:vAlign w:val="center"/>
            <w:hideMark/>
          </w:tcPr>
          <w:p w14:paraId="087F60A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եռակցվող խողովակների մոնտաժում խրամուղիներում (PE)Dn500մմ,Pn=16մթն փորձարկումով</w:t>
            </w:r>
          </w:p>
        </w:tc>
        <w:tc>
          <w:tcPr>
            <w:tcW w:w="600" w:type="dxa"/>
            <w:vAlign w:val="center"/>
            <w:hideMark/>
          </w:tcPr>
          <w:p w14:paraId="19AAA72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42DB528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80.0</w:t>
            </w:r>
          </w:p>
        </w:tc>
        <w:tc>
          <w:tcPr>
            <w:tcW w:w="1120" w:type="dxa"/>
            <w:vAlign w:val="center"/>
            <w:hideMark/>
          </w:tcPr>
          <w:p w14:paraId="72F9798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73.21</w:t>
            </w:r>
          </w:p>
        </w:tc>
        <w:tc>
          <w:tcPr>
            <w:tcW w:w="1120" w:type="dxa"/>
            <w:vAlign w:val="center"/>
            <w:hideMark/>
          </w:tcPr>
          <w:p w14:paraId="67B724C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5856.80</w:t>
            </w:r>
          </w:p>
        </w:tc>
      </w:tr>
      <w:tr w:rsidR="001903BF" w:rsidRPr="001903BF" w14:paraId="041056B9" w14:textId="77777777" w:rsidTr="001903BF">
        <w:trPr>
          <w:trHeight w:val="540"/>
        </w:trPr>
        <w:tc>
          <w:tcPr>
            <w:tcW w:w="500" w:type="dxa"/>
            <w:vAlign w:val="center"/>
            <w:hideMark/>
          </w:tcPr>
          <w:p w14:paraId="2924238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w:t>
            </w:r>
          </w:p>
        </w:tc>
        <w:tc>
          <w:tcPr>
            <w:tcW w:w="5320" w:type="dxa"/>
            <w:vAlign w:val="center"/>
            <w:hideMark/>
          </w:tcPr>
          <w:p w14:paraId="6A745AD8"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եռակցվող խողովակների մոնտաժում խրամուղիներում (PE)Dn400մմ,Pn=16մթն փորձարկումով</w:t>
            </w:r>
          </w:p>
        </w:tc>
        <w:tc>
          <w:tcPr>
            <w:tcW w:w="600" w:type="dxa"/>
            <w:vAlign w:val="center"/>
            <w:hideMark/>
          </w:tcPr>
          <w:p w14:paraId="0CCDF80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54B0B2B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813.0</w:t>
            </w:r>
          </w:p>
        </w:tc>
        <w:tc>
          <w:tcPr>
            <w:tcW w:w="1120" w:type="dxa"/>
            <w:vAlign w:val="center"/>
            <w:hideMark/>
          </w:tcPr>
          <w:p w14:paraId="19C489E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47.28</w:t>
            </w:r>
          </w:p>
        </w:tc>
        <w:tc>
          <w:tcPr>
            <w:tcW w:w="1120" w:type="dxa"/>
            <w:vAlign w:val="center"/>
            <w:hideMark/>
          </w:tcPr>
          <w:p w14:paraId="23EADC4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38438.64</w:t>
            </w:r>
          </w:p>
        </w:tc>
      </w:tr>
      <w:tr w:rsidR="001903BF" w:rsidRPr="001903BF" w14:paraId="7ED1AD13" w14:textId="77777777" w:rsidTr="001903BF">
        <w:trPr>
          <w:trHeight w:val="810"/>
        </w:trPr>
        <w:tc>
          <w:tcPr>
            <w:tcW w:w="500" w:type="dxa"/>
            <w:vAlign w:val="center"/>
            <w:hideMark/>
          </w:tcPr>
          <w:p w14:paraId="01DBB80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16</w:t>
            </w:r>
          </w:p>
        </w:tc>
        <w:tc>
          <w:tcPr>
            <w:tcW w:w="5320" w:type="dxa"/>
            <w:vAlign w:val="center"/>
            <w:hideMark/>
          </w:tcPr>
          <w:p w14:paraId="652F7639"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de600,SN4 տիպի  ծալքավոր խողովակների մոնտաժում խրամուղիներում փորձարկումով</w:t>
            </w:r>
          </w:p>
        </w:tc>
        <w:tc>
          <w:tcPr>
            <w:tcW w:w="600" w:type="dxa"/>
            <w:vAlign w:val="center"/>
            <w:hideMark/>
          </w:tcPr>
          <w:p w14:paraId="68D763D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2A1D241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45.0</w:t>
            </w:r>
          </w:p>
        </w:tc>
        <w:tc>
          <w:tcPr>
            <w:tcW w:w="1120" w:type="dxa"/>
            <w:vAlign w:val="center"/>
            <w:hideMark/>
          </w:tcPr>
          <w:p w14:paraId="3AFF488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48.73</w:t>
            </w:r>
          </w:p>
        </w:tc>
        <w:tc>
          <w:tcPr>
            <w:tcW w:w="1120" w:type="dxa"/>
            <w:vAlign w:val="center"/>
            <w:hideMark/>
          </w:tcPr>
          <w:p w14:paraId="6E8EFEC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2192.85</w:t>
            </w:r>
          </w:p>
        </w:tc>
      </w:tr>
      <w:tr w:rsidR="001903BF" w:rsidRPr="001903BF" w14:paraId="0B229E8E" w14:textId="77777777" w:rsidTr="001903BF">
        <w:trPr>
          <w:trHeight w:val="810"/>
        </w:trPr>
        <w:tc>
          <w:tcPr>
            <w:tcW w:w="500" w:type="dxa"/>
            <w:vAlign w:val="center"/>
            <w:hideMark/>
          </w:tcPr>
          <w:p w14:paraId="4CE9B18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17</w:t>
            </w:r>
          </w:p>
        </w:tc>
        <w:tc>
          <w:tcPr>
            <w:tcW w:w="5320" w:type="dxa"/>
            <w:vAlign w:val="center"/>
            <w:hideMark/>
          </w:tcPr>
          <w:p w14:paraId="3C4B8897"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de800,SN4 տիպի  ծալքավոր խողովակների մոնտաժում խրամուղիներում փորձարկումով</w:t>
            </w:r>
          </w:p>
        </w:tc>
        <w:tc>
          <w:tcPr>
            <w:tcW w:w="600" w:type="dxa"/>
            <w:vAlign w:val="center"/>
            <w:hideMark/>
          </w:tcPr>
          <w:p w14:paraId="38C3E3D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4E07B66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99.0</w:t>
            </w:r>
          </w:p>
        </w:tc>
        <w:tc>
          <w:tcPr>
            <w:tcW w:w="1120" w:type="dxa"/>
            <w:vAlign w:val="center"/>
            <w:hideMark/>
          </w:tcPr>
          <w:p w14:paraId="18ED28F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72.75</w:t>
            </w:r>
          </w:p>
        </w:tc>
        <w:tc>
          <w:tcPr>
            <w:tcW w:w="1120" w:type="dxa"/>
            <w:vAlign w:val="center"/>
            <w:hideMark/>
          </w:tcPr>
          <w:p w14:paraId="5D4A6C1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7202.15</w:t>
            </w:r>
          </w:p>
        </w:tc>
      </w:tr>
      <w:tr w:rsidR="001903BF" w:rsidRPr="001903BF" w14:paraId="7C3230D5" w14:textId="77777777" w:rsidTr="001903BF">
        <w:trPr>
          <w:trHeight w:val="270"/>
        </w:trPr>
        <w:tc>
          <w:tcPr>
            <w:tcW w:w="500" w:type="dxa"/>
            <w:vAlign w:val="center"/>
            <w:hideMark/>
          </w:tcPr>
          <w:p w14:paraId="4A29776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w:t>
            </w:r>
          </w:p>
        </w:tc>
        <w:tc>
          <w:tcPr>
            <w:tcW w:w="5320" w:type="dxa"/>
            <w:hideMark/>
          </w:tcPr>
          <w:p w14:paraId="33D60DF2"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Ազդանշանային ժապավեն</w:t>
            </w:r>
          </w:p>
        </w:tc>
        <w:tc>
          <w:tcPr>
            <w:tcW w:w="600" w:type="dxa"/>
            <w:vAlign w:val="center"/>
            <w:hideMark/>
          </w:tcPr>
          <w:p w14:paraId="35E1D5D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33D5FD5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2545.0</w:t>
            </w:r>
          </w:p>
        </w:tc>
        <w:tc>
          <w:tcPr>
            <w:tcW w:w="1120" w:type="dxa"/>
            <w:vAlign w:val="center"/>
            <w:hideMark/>
          </w:tcPr>
          <w:p w14:paraId="3364B0B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0.15</w:t>
            </w:r>
          </w:p>
        </w:tc>
        <w:tc>
          <w:tcPr>
            <w:tcW w:w="1120" w:type="dxa"/>
            <w:vAlign w:val="center"/>
            <w:hideMark/>
          </w:tcPr>
          <w:p w14:paraId="38DC72F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371.57</w:t>
            </w:r>
          </w:p>
        </w:tc>
      </w:tr>
      <w:tr w:rsidR="001903BF" w:rsidRPr="001903BF" w14:paraId="5D3ED640" w14:textId="77777777" w:rsidTr="001903BF">
        <w:trPr>
          <w:trHeight w:val="540"/>
        </w:trPr>
        <w:tc>
          <w:tcPr>
            <w:tcW w:w="500" w:type="dxa"/>
            <w:vAlign w:val="center"/>
            <w:hideMark/>
          </w:tcPr>
          <w:p w14:paraId="2C885EC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19</w:t>
            </w:r>
          </w:p>
        </w:tc>
        <w:tc>
          <w:tcPr>
            <w:tcW w:w="5320" w:type="dxa"/>
            <w:vAlign w:val="center"/>
            <w:hideMark/>
          </w:tcPr>
          <w:p w14:paraId="06A9CF65"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Խրամուղու ետլիցք 0-5մմ խոշորության կլոր ձևավորված մասնիկներով ավազով՝տոփանումով</w:t>
            </w:r>
          </w:p>
        </w:tc>
        <w:tc>
          <w:tcPr>
            <w:tcW w:w="600" w:type="dxa"/>
            <w:vAlign w:val="center"/>
            <w:hideMark/>
          </w:tcPr>
          <w:p w14:paraId="3B85FEE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1E90BA0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1965.0</w:t>
            </w:r>
          </w:p>
        </w:tc>
        <w:tc>
          <w:tcPr>
            <w:tcW w:w="1120" w:type="dxa"/>
            <w:vAlign w:val="center"/>
            <w:hideMark/>
          </w:tcPr>
          <w:p w14:paraId="313CD39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9.46</w:t>
            </w:r>
          </w:p>
        </w:tc>
        <w:tc>
          <w:tcPr>
            <w:tcW w:w="1120" w:type="dxa"/>
            <w:vAlign w:val="center"/>
            <w:hideMark/>
          </w:tcPr>
          <w:p w14:paraId="058F15A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18588.90</w:t>
            </w:r>
          </w:p>
        </w:tc>
      </w:tr>
      <w:tr w:rsidR="001903BF" w:rsidRPr="001903BF" w14:paraId="7B48E319" w14:textId="77777777" w:rsidTr="001903BF">
        <w:trPr>
          <w:trHeight w:val="1080"/>
        </w:trPr>
        <w:tc>
          <w:tcPr>
            <w:tcW w:w="500" w:type="dxa"/>
            <w:vAlign w:val="center"/>
            <w:hideMark/>
          </w:tcPr>
          <w:p w14:paraId="4EAE37A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20</w:t>
            </w:r>
          </w:p>
        </w:tc>
        <w:tc>
          <w:tcPr>
            <w:tcW w:w="5320" w:type="dxa"/>
            <w:vAlign w:val="center"/>
            <w:hideMark/>
          </w:tcPr>
          <w:p w14:paraId="0C99084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Բազալտե խճային հիմքի տեղադրում երթևեկելի գոտիներում՝h=12սմ հաստությամբ (h=8սմ և 40-70մմ խոշորության,h=4սմ և 20-40մմ խոշորության) աջ և ձախ եզրերով հավելյալ 10սմ</w:t>
            </w:r>
          </w:p>
        </w:tc>
        <w:tc>
          <w:tcPr>
            <w:tcW w:w="600" w:type="dxa"/>
            <w:vAlign w:val="center"/>
            <w:hideMark/>
          </w:tcPr>
          <w:p w14:paraId="65DFA87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504ED62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1436.0</w:t>
            </w:r>
          </w:p>
        </w:tc>
        <w:tc>
          <w:tcPr>
            <w:tcW w:w="1120" w:type="dxa"/>
            <w:vAlign w:val="center"/>
            <w:hideMark/>
          </w:tcPr>
          <w:p w14:paraId="7B7AE98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1.46</w:t>
            </w:r>
          </w:p>
        </w:tc>
        <w:tc>
          <w:tcPr>
            <w:tcW w:w="1120" w:type="dxa"/>
            <w:vAlign w:val="center"/>
            <w:hideMark/>
          </w:tcPr>
          <w:p w14:paraId="355E3CA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2099.43</w:t>
            </w:r>
          </w:p>
        </w:tc>
      </w:tr>
      <w:tr w:rsidR="001903BF" w:rsidRPr="001903BF" w14:paraId="20B2B079" w14:textId="77777777" w:rsidTr="001903BF">
        <w:trPr>
          <w:trHeight w:val="270"/>
        </w:trPr>
        <w:tc>
          <w:tcPr>
            <w:tcW w:w="500" w:type="dxa"/>
            <w:vAlign w:val="center"/>
            <w:hideMark/>
          </w:tcPr>
          <w:p w14:paraId="363D248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21</w:t>
            </w:r>
          </w:p>
        </w:tc>
        <w:tc>
          <w:tcPr>
            <w:tcW w:w="5320" w:type="dxa"/>
            <w:vAlign w:val="center"/>
            <w:hideMark/>
          </w:tcPr>
          <w:p w14:paraId="62AF1EFD"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Բիտումի տարածում 1000քմ-4,12տ բիտումի ծախսով</w:t>
            </w:r>
          </w:p>
        </w:tc>
        <w:tc>
          <w:tcPr>
            <w:tcW w:w="600" w:type="dxa"/>
            <w:vAlign w:val="center"/>
            <w:hideMark/>
          </w:tcPr>
          <w:p w14:paraId="7344C8D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տ</w:t>
            </w:r>
          </w:p>
        </w:tc>
        <w:tc>
          <w:tcPr>
            <w:tcW w:w="920" w:type="dxa"/>
            <w:vAlign w:val="center"/>
            <w:hideMark/>
          </w:tcPr>
          <w:p w14:paraId="30D9E6C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5.910</w:t>
            </w:r>
          </w:p>
        </w:tc>
        <w:tc>
          <w:tcPr>
            <w:tcW w:w="1120" w:type="dxa"/>
            <w:vAlign w:val="center"/>
            <w:hideMark/>
          </w:tcPr>
          <w:p w14:paraId="32763D5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257.35</w:t>
            </w:r>
          </w:p>
        </w:tc>
        <w:tc>
          <w:tcPr>
            <w:tcW w:w="1120" w:type="dxa"/>
            <w:vAlign w:val="center"/>
            <w:hideMark/>
          </w:tcPr>
          <w:p w14:paraId="7D1B705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1520.94</w:t>
            </w:r>
          </w:p>
        </w:tc>
      </w:tr>
      <w:tr w:rsidR="001903BF" w:rsidRPr="001903BF" w14:paraId="1C87E9A6" w14:textId="77777777" w:rsidTr="001903BF">
        <w:trPr>
          <w:trHeight w:val="810"/>
        </w:trPr>
        <w:tc>
          <w:tcPr>
            <w:tcW w:w="500" w:type="dxa"/>
            <w:vAlign w:val="center"/>
            <w:hideMark/>
          </w:tcPr>
          <w:p w14:paraId="0228E23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22</w:t>
            </w:r>
          </w:p>
        </w:tc>
        <w:tc>
          <w:tcPr>
            <w:tcW w:w="5320" w:type="dxa"/>
            <w:vAlign w:val="center"/>
            <w:hideMark/>
          </w:tcPr>
          <w:p w14:paraId="757AD355"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Ծածկույթի պատրաստում խոշորահատիկ ասֆալտբետոնից 6սմ հաստությամբ՝երթևեկելի գոտիներում՝(աջ և ձախ եզրերով հավելյալ 10սմ)</w:t>
            </w:r>
          </w:p>
        </w:tc>
        <w:tc>
          <w:tcPr>
            <w:tcW w:w="600" w:type="dxa"/>
            <w:vAlign w:val="center"/>
            <w:hideMark/>
          </w:tcPr>
          <w:p w14:paraId="040A5A0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1C2D33A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1436.0</w:t>
            </w:r>
          </w:p>
        </w:tc>
        <w:tc>
          <w:tcPr>
            <w:tcW w:w="1120" w:type="dxa"/>
            <w:vAlign w:val="center"/>
            <w:hideMark/>
          </w:tcPr>
          <w:p w14:paraId="0D22AD5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5.56</w:t>
            </w:r>
          </w:p>
        </w:tc>
        <w:tc>
          <w:tcPr>
            <w:tcW w:w="1120" w:type="dxa"/>
            <w:vAlign w:val="center"/>
            <w:hideMark/>
          </w:tcPr>
          <w:p w14:paraId="065F994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7979.85</w:t>
            </w:r>
          </w:p>
        </w:tc>
      </w:tr>
      <w:tr w:rsidR="001903BF" w:rsidRPr="001903BF" w14:paraId="0F5B35C3" w14:textId="77777777" w:rsidTr="001903BF">
        <w:trPr>
          <w:trHeight w:val="810"/>
        </w:trPr>
        <w:tc>
          <w:tcPr>
            <w:tcW w:w="500" w:type="dxa"/>
            <w:vAlign w:val="center"/>
            <w:hideMark/>
          </w:tcPr>
          <w:p w14:paraId="251B494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23</w:t>
            </w:r>
          </w:p>
        </w:tc>
        <w:tc>
          <w:tcPr>
            <w:tcW w:w="5320" w:type="dxa"/>
            <w:vAlign w:val="center"/>
            <w:hideMark/>
          </w:tcPr>
          <w:p w14:paraId="22D685E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Ծածկույթի պատրաստում մանրահատիկ ասֆալտբետոնից 4սմ հաստությամբ՝երթևեկելի գոտիներում՝ (աջ և ձախ եզրերով հավելյալ 10սմ)</w:t>
            </w:r>
          </w:p>
        </w:tc>
        <w:tc>
          <w:tcPr>
            <w:tcW w:w="600" w:type="dxa"/>
            <w:vAlign w:val="center"/>
            <w:hideMark/>
          </w:tcPr>
          <w:p w14:paraId="1ADAC9D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567E841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1436.0</w:t>
            </w:r>
          </w:p>
        </w:tc>
        <w:tc>
          <w:tcPr>
            <w:tcW w:w="1120" w:type="dxa"/>
            <w:vAlign w:val="center"/>
            <w:hideMark/>
          </w:tcPr>
          <w:p w14:paraId="4E9F372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4.10</w:t>
            </w:r>
          </w:p>
        </w:tc>
        <w:tc>
          <w:tcPr>
            <w:tcW w:w="1120" w:type="dxa"/>
            <w:vAlign w:val="center"/>
            <w:hideMark/>
          </w:tcPr>
          <w:p w14:paraId="4D13E59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5884.73</w:t>
            </w:r>
          </w:p>
        </w:tc>
      </w:tr>
      <w:tr w:rsidR="001903BF" w:rsidRPr="001903BF" w14:paraId="3F0FFC0B" w14:textId="77777777" w:rsidTr="001903BF">
        <w:trPr>
          <w:trHeight w:val="1080"/>
        </w:trPr>
        <w:tc>
          <w:tcPr>
            <w:tcW w:w="500" w:type="dxa"/>
            <w:vAlign w:val="center"/>
            <w:hideMark/>
          </w:tcPr>
          <w:p w14:paraId="392A28E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24</w:t>
            </w:r>
          </w:p>
        </w:tc>
        <w:tc>
          <w:tcPr>
            <w:tcW w:w="5320" w:type="dxa"/>
            <w:vAlign w:val="center"/>
            <w:hideMark/>
          </w:tcPr>
          <w:p w14:paraId="216FB5BB"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Բազալտե խճային հիմքի տեղադրում մայթերում՝h=12սմ հաստությամբ (h=8սմ և 40-70մմ խոշորության,h=4սմ և 20-40մմ խոշորության) աջ և ձախ եզրերով հավելյալ 10սմ</w:t>
            </w:r>
          </w:p>
        </w:tc>
        <w:tc>
          <w:tcPr>
            <w:tcW w:w="600" w:type="dxa"/>
            <w:vAlign w:val="center"/>
            <w:hideMark/>
          </w:tcPr>
          <w:p w14:paraId="559B86E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4A93EA3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2571.0</w:t>
            </w:r>
          </w:p>
        </w:tc>
        <w:tc>
          <w:tcPr>
            <w:tcW w:w="1120" w:type="dxa"/>
            <w:vAlign w:val="center"/>
            <w:hideMark/>
          </w:tcPr>
          <w:p w14:paraId="278D420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1.46</w:t>
            </w:r>
          </w:p>
        </w:tc>
        <w:tc>
          <w:tcPr>
            <w:tcW w:w="1120" w:type="dxa"/>
            <w:vAlign w:val="center"/>
            <w:hideMark/>
          </w:tcPr>
          <w:p w14:paraId="712BF98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3758.80</w:t>
            </w:r>
          </w:p>
        </w:tc>
      </w:tr>
      <w:tr w:rsidR="001903BF" w:rsidRPr="001903BF" w14:paraId="2F180BD2" w14:textId="77777777" w:rsidTr="001903BF">
        <w:trPr>
          <w:trHeight w:val="270"/>
        </w:trPr>
        <w:tc>
          <w:tcPr>
            <w:tcW w:w="500" w:type="dxa"/>
            <w:vAlign w:val="center"/>
            <w:hideMark/>
          </w:tcPr>
          <w:p w14:paraId="634509B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w:t>
            </w:r>
          </w:p>
        </w:tc>
        <w:tc>
          <w:tcPr>
            <w:tcW w:w="5320" w:type="dxa"/>
            <w:vAlign w:val="center"/>
            <w:hideMark/>
          </w:tcPr>
          <w:p w14:paraId="6A936608"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Բիտումի տարածում 1000քմ-4,12տ բիտումի ծախսով</w:t>
            </w:r>
          </w:p>
        </w:tc>
        <w:tc>
          <w:tcPr>
            <w:tcW w:w="600" w:type="dxa"/>
            <w:vAlign w:val="center"/>
            <w:hideMark/>
          </w:tcPr>
          <w:p w14:paraId="33BE40F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տ</w:t>
            </w:r>
          </w:p>
        </w:tc>
        <w:tc>
          <w:tcPr>
            <w:tcW w:w="920" w:type="dxa"/>
            <w:vAlign w:val="center"/>
            <w:hideMark/>
          </w:tcPr>
          <w:p w14:paraId="24CEE11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10.600</w:t>
            </w:r>
          </w:p>
        </w:tc>
        <w:tc>
          <w:tcPr>
            <w:tcW w:w="1120" w:type="dxa"/>
            <w:vAlign w:val="center"/>
            <w:hideMark/>
          </w:tcPr>
          <w:p w14:paraId="2F9E841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257.35</w:t>
            </w:r>
          </w:p>
        </w:tc>
        <w:tc>
          <w:tcPr>
            <w:tcW w:w="1120" w:type="dxa"/>
            <w:vAlign w:val="center"/>
            <w:hideMark/>
          </w:tcPr>
          <w:p w14:paraId="6F3DC0B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2727.91</w:t>
            </w:r>
          </w:p>
        </w:tc>
      </w:tr>
      <w:tr w:rsidR="001903BF" w:rsidRPr="001903BF" w14:paraId="66DB7E1E" w14:textId="77777777" w:rsidTr="001903BF">
        <w:trPr>
          <w:trHeight w:val="810"/>
        </w:trPr>
        <w:tc>
          <w:tcPr>
            <w:tcW w:w="500" w:type="dxa"/>
            <w:vAlign w:val="center"/>
            <w:hideMark/>
          </w:tcPr>
          <w:p w14:paraId="488A463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26</w:t>
            </w:r>
          </w:p>
        </w:tc>
        <w:tc>
          <w:tcPr>
            <w:tcW w:w="5320" w:type="dxa"/>
            <w:vAlign w:val="center"/>
            <w:hideMark/>
          </w:tcPr>
          <w:p w14:paraId="7BB3838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Ծածկույթի պատրաստում միջնահատիկ ասֆալտբետոնից 6սմ հաստությամբ՝մայթերում (աջ և ձախ եզրերով հավելյալ 10սմ)</w:t>
            </w:r>
          </w:p>
        </w:tc>
        <w:tc>
          <w:tcPr>
            <w:tcW w:w="600" w:type="dxa"/>
            <w:vAlign w:val="center"/>
            <w:hideMark/>
          </w:tcPr>
          <w:p w14:paraId="30CA38C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58EFDBB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2571.0</w:t>
            </w:r>
          </w:p>
        </w:tc>
        <w:tc>
          <w:tcPr>
            <w:tcW w:w="1120" w:type="dxa"/>
            <w:vAlign w:val="center"/>
            <w:hideMark/>
          </w:tcPr>
          <w:p w14:paraId="04CCDDA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5.95</w:t>
            </w:r>
          </w:p>
        </w:tc>
        <w:tc>
          <w:tcPr>
            <w:tcW w:w="1120" w:type="dxa"/>
            <w:vAlign w:val="center"/>
            <w:hideMark/>
          </w:tcPr>
          <w:p w14:paraId="425F8E1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15297.45</w:t>
            </w:r>
          </w:p>
        </w:tc>
      </w:tr>
      <w:tr w:rsidR="001903BF" w:rsidRPr="001903BF" w14:paraId="1B1ED67D" w14:textId="77777777" w:rsidTr="001903BF">
        <w:trPr>
          <w:trHeight w:val="810"/>
        </w:trPr>
        <w:tc>
          <w:tcPr>
            <w:tcW w:w="500" w:type="dxa"/>
            <w:vAlign w:val="center"/>
            <w:hideMark/>
          </w:tcPr>
          <w:p w14:paraId="0D823CB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27</w:t>
            </w:r>
          </w:p>
        </w:tc>
        <w:tc>
          <w:tcPr>
            <w:tcW w:w="5320" w:type="dxa"/>
            <w:vAlign w:val="center"/>
            <w:hideMark/>
          </w:tcPr>
          <w:p w14:paraId="585FD69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Ա/բետոնի եզրերի բիտումապոլիմերային մածիկի տեղադրում(Երևան քաղ</w:t>
            </w:r>
            <w:r w:rsidRPr="001903BF">
              <w:rPr>
                <w:rFonts w:ascii="Microsoft JhengHei" w:eastAsia="Microsoft JhengHei" w:hAnsi="Microsoft JhengHei" w:cs="Microsoft JhengHei"/>
                <w:sz w:val="20"/>
                <w:szCs w:val="20"/>
              </w:rPr>
              <w:t>․</w:t>
            </w:r>
            <w:r w:rsidRPr="001903BF">
              <w:rPr>
                <w:rFonts w:ascii="GHEA Grapalat" w:hAnsi="GHEA Grapalat" w:cs="Arial"/>
                <w:sz w:val="20"/>
                <w:szCs w:val="20"/>
              </w:rPr>
              <w:t xml:space="preserve"> </w:t>
            </w:r>
            <w:r w:rsidRPr="001903BF">
              <w:rPr>
                <w:rFonts w:ascii="GHEA Grapalat" w:hAnsi="GHEA Grapalat" w:cs="GHEA Grapalat"/>
                <w:sz w:val="20"/>
                <w:szCs w:val="20"/>
              </w:rPr>
              <w:t>Ավագանու</w:t>
            </w:r>
            <w:r w:rsidRPr="001903BF">
              <w:rPr>
                <w:rFonts w:ascii="GHEA Grapalat" w:hAnsi="GHEA Grapalat" w:cs="Arial"/>
                <w:sz w:val="20"/>
                <w:szCs w:val="20"/>
              </w:rPr>
              <w:t xml:space="preserve"> </w:t>
            </w:r>
            <w:r w:rsidRPr="001903BF">
              <w:rPr>
                <w:rFonts w:ascii="GHEA Grapalat" w:hAnsi="GHEA Grapalat" w:cs="GHEA Grapalat"/>
                <w:sz w:val="20"/>
                <w:szCs w:val="20"/>
              </w:rPr>
              <w:t>որոշման</w:t>
            </w:r>
            <w:r w:rsidRPr="001903BF">
              <w:rPr>
                <w:rFonts w:ascii="GHEA Grapalat" w:hAnsi="GHEA Grapalat" w:cs="Arial"/>
                <w:sz w:val="20"/>
                <w:szCs w:val="20"/>
              </w:rPr>
              <w:t xml:space="preserve"> 10</w:t>
            </w:r>
            <w:r w:rsidRPr="001903BF">
              <w:rPr>
                <w:rFonts w:ascii="Microsoft JhengHei" w:eastAsia="Microsoft JhengHei" w:hAnsi="Microsoft JhengHei" w:cs="Microsoft JhengHei"/>
                <w:sz w:val="20"/>
                <w:szCs w:val="20"/>
              </w:rPr>
              <w:t>․</w:t>
            </w:r>
            <w:r w:rsidRPr="001903BF">
              <w:rPr>
                <w:rFonts w:ascii="GHEA Grapalat" w:hAnsi="GHEA Grapalat" w:cs="Arial"/>
                <w:sz w:val="20"/>
                <w:szCs w:val="20"/>
              </w:rPr>
              <w:t>09</w:t>
            </w:r>
            <w:r w:rsidRPr="001903BF">
              <w:rPr>
                <w:rFonts w:ascii="Microsoft JhengHei" w:eastAsia="Microsoft JhengHei" w:hAnsi="Microsoft JhengHei" w:cs="Microsoft JhengHei"/>
                <w:sz w:val="20"/>
                <w:szCs w:val="20"/>
              </w:rPr>
              <w:t>․</w:t>
            </w:r>
            <w:r w:rsidRPr="001903BF">
              <w:rPr>
                <w:rFonts w:ascii="GHEA Grapalat" w:hAnsi="GHEA Grapalat" w:cs="Arial"/>
                <w:sz w:val="20"/>
                <w:szCs w:val="20"/>
              </w:rPr>
              <w:t>2024</w:t>
            </w:r>
            <w:r w:rsidRPr="001903BF">
              <w:rPr>
                <w:rFonts w:ascii="GHEA Grapalat" w:hAnsi="GHEA Grapalat" w:cs="GHEA Grapalat"/>
                <w:sz w:val="20"/>
                <w:szCs w:val="20"/>
              </w:rPr>
              <w:t>թ</w:t>
            </w:r>
            <w:r w:rsidRPr="001903BF">
              <w:rPr>
                <w:rFonts w:ascii="Microsoft JhengHei" w:eastAsia="Microsoft JhengHei" w:hAnsi="Microsoft JhengHei" w:cs="Microsoft JhengHei"/>
                <w:sz w:val="20"/>
                <w:szCs w:val="20"/>
              </w:rPr>
              <w:t>․</w:t>
            </w:r>
            <w:r w:rsidRPr="001903BF">
              <w:rPr>
                <w:rFonts w:ascii="GHEA Grapalat" w:hAnsi="GHEA Grapalat" w:cs="Arial"/>
                <w:sz w:val="20"/>
                <w:szCs w:val="20"/>
              </w:rPr>
              <w:t xml:space="preserve"> N199-</w:t>
            </w:r>
            <w:r w:rsidRPr="001903BF">
              <w:rPr>
                <w:rFonts w:ascii="GHEA Grapalat" w:hAnsi="GHEA Grapalat" w:cs="GHEA Grapalat"/>
                <w:sz w:val="20"/>
                <w:szCs w:val="20"/>
              </w:rPr>
              <w:t>Ն</w:t>
            </w:r>
            <w:r w:rsidRPr="001903BF">
              <w:rPr>
                <w:rFonts w:ascii="GHEA Grapalat" w:hAnsi="GHEA Grapalat" w:cs="Arial"/>
                <w:sz w:val="20"/>
                <w:szCs w:val="20"/>
              </w:rPr>
              <w:t xml:space="preserve"> </w:t>
            </w:r>
            <w:r w:rsidRPr="001903BF">
              <w:rPr>
                <w:rFonts w:ascii="GHEA Grapalat" w:hAnsi="GHEA Grapalat" w:cs="GHEA Grapalat"/>
                <w:sz w:val="20"/>
                <w:szCs w:val="20"/>
              </w:rPr>
              <w:t>համաձայն</w:t>
            </w:r>
            <w:r w:rsidRPr="001903BF">
              <w:rPr>
                <w:rFonts w:ascii="GHEA Grapalat" w:hAnsi="GHEA Grapalat" w:cs="Arial"/>
                <w:sz w:val="20"/>
                <w:szCs w:val="20"/>
              </w:rPr>
              <w:t xml:space="preserve"> )</w:t>
            </w:r>
          </w:p>
        </w:tc>
        <w:tc>
          <w:tcPr>
            <w:tcW w:w="600" w:type="dxa"/>
            <w:vAlign w:val="center"/>
            <w:hideMark/>
          </w:tcPr>
          <w:p w14:paraId="6FB8AC8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1ABFCE6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5090.00</w:t>
            </w:r>
          </w:p>
        </w:tc>
        <w:tc>
          <w:tcPr>
            <w:tcW w:w="1120" w:type="dxa"/>
            <w:vAlign w:val="center"/>
            <w:hideMark/>
          </w:tcPr>
          <w:p w14:paraId="4B5DF59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0.48</w:t>
            </w:r>
          </w:p>
        </w:tc>
        <w:tc>
          <w:tcPr>
            <w:tcW w:w="1120" w:type="dxa"/>
            <w:vAlign w:val="center"/>
            <w:hideMark/>
          </w:tcPr>
          <w:p w14:paraId="6EA3C08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2463.56</w:t>
            </w:r>
          </w:p>
        </w:tc>
      </w:tr>
      <w:tr w:rsidR="001903BF" w:rsidRPr="001903BF" w14:paraId="4F3A4382" w14:textId="77777777" w:rsidTr="001903BF">
        <w:trPr>
          <w:trHeight w:val="270"/>
        </w:trPr>
        <w:tc>
          <w:tcPr>
            <w:tcW w:w="500" w:type="dxa"/>
            <w:vAlign w:val="center"/>
            <w:hideMark/>
          </w:tcPr>
          <w:p w14:paraId="0917373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28</w:t>
            </w:r>
          </w:p>
        </w:tc>
        <w:tc>
          <w:tcPr>
            <w:tcW w:w="5320" w:type="dxa"/>
            <w:vAlign w:val="center"/>
            <w:hideMark/>
          </w:tcPr>
          <w:p w14:paraId="5AAE804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Բազալտե եզրաքարերի քանդում</w:t>
            </w:r>
          </w:p>
        </w:tc>
        <w:tc>
          <w:tcPr>
            <w:tcW w:w="600" w:type="dxa"/>
            <w:vAlign w:val="center"/>
            <w:hideMark/>
          </w:tcPr>
          <w:p w14:paraId="737C770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08EEB00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42.00</w:t>
            </w:r>
          </w:p>
        </w:tc>
        <w:tc>
          <w:tcPr>
            <w:tcW w:w="1120" w:type="dxa"/>
            <w:vAlign w:val="center"/>
            <w:hideMark/>
          </w:tcPr>
          <w:p w14:paraId="47E3621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1.09</w:t>
            </w:r>
          </w:p>
        </w:tc>
        <w:tc>
          <w:tcPr>
            <w:tcW w:w="1120" w:type="dxa"/>
            <w:vAlign w:val="center"/>
            <w:hideMark/>
          </w:tcPr>
          <w:p w14:paraId="793707F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45.78</w:t>
            </w:r>
          </w:p>
        </w:tc>
      </w:tr>
      <w:tr w:rsidR="001903BF" w:rsidRPr="001903BF" w14:paraId="7B37A10B" w14:textId="77777777" w:rsidTr="001903BF">
        <w:trPr>
          <w:trHeight w:val="540"/>
        </w:trPr>
        <w:tc>
          <w:tcPr>
            <w:tcW w:w="500" w:type="dxa"/>
            <w:vAlign w:val="center"/>
            <w:hideMark/>
          </w:tcPr>
          <w:p w14:paraId="093CC0E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29</w:t>
            </w:r>
          </w:p>
        </w:tc>
        <w:tc>
          <w:tcPr>
            <w:tcW w:w="5320" w:type="dxa"/>
            <w:vAlign w:val="center"/>
            <w:hideMark/>
          </w:tcPr>
          <w:p w14:paraId="7AC0F5E4"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Քանդած բազալտե եզրաքարերի վերականգնում բետոնե հիմքով</w:t>
            </w:r>
          </w:p>
        </w:tc>
        <w:tc>
          <w:tcPr>
            <w:tcW w:w="600" w:type="dxa"/>
            <w:vAlign w:val="center"/>
            <w:hideMark/>
          </w:tcPr>
          <w:p w14:paraId="57A630D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1DABF86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12.0</w:t>
            </w:r>
          </w:p>
        </w:tc>
        <w:tc>
          <w:tcPr>
            <w:tcW w:w="1120" w:type="dxa"/>
            <w:vAlign w:val="center"/>
            <w:hideMark/>
          </w:tcPr>
          <w:p w14:paraId="6964600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4.07</w:t>
            </w:r>
          </w:p>
        </w:tc>
        <w:tc>
          <w:tcPr>
            <w:tcW w:w="1120" w:type="dxa"/>
            <w:vAlign w:val="center"/>
            <w:hideMark/>
          </w:tcPr>
          <w:p w14:paraId="4AC4CEA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48.81</w:t>
            </w:r>
          </w:p>
        </w:tc>
      </w:tr>
      <w:tr w:rsidR="001903BF" w:rsidRPr="001903BF" w14:paraId="119138BA" w14:textId="77777777" w:rsidTr="001903BF">
        <w:trPr>
          <w:trHeight w:val="540"/>
        </w:trPr>
        <w:tc>
          <w:tcPr>
            <w:tcW w:w="500" w:type="dxa"/>
            <w:vAlign w:val="center"/>
            <w:hideMark/>
          </w:tcPr>
          <w:p w14:paraId="202A29C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30</w:t>
            </w:r>
          </w:p>
        </w:tc>
        <w:tc>
          <w:tcPr>
            <w:tcW w:w="5320" w:type="dxa"/>
            <w:vAlign w:val="center"/>
            <w:hideMark/>
          </w:tcPr>
          <w:p w14:paraId="0C9221E6"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Նոր բազալտե եզրաքարերի վերականգնում բետոնե հիմքով</w:t>
            </w:r>
          </w:p>
        </w:tc>
        <w:tc>
          <w:tcPr>
            <w:tcW w:w="600" w:type="dxa"/>
            <w:vAlign w:val="center"/>
            <w:hideMark/>
          </w:tcPr>
          <w:p w14:paraId="5D2B1D2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5A0ABF5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30.0</w:t>
            </w:r>
          </w:p>
        </w:tc>
        <w:tc>
          <w:tcPr>
            <w:tcW w:w="1120" w:type="dxa"/>
            <w:vAlign w:val="center"/>
            <w:hideMark/>
          </w:tcPr>
          <w:p w14:paraId="695AE90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11.02</w:t>
            </w:r>
          </w:p>
        </w:tc>
        <w:tc>
          <w:tcPr>
            <w:tcW w:w="1120" w:type="dxa"/>
            <w:vAlign w:val="center"/>
            <w:hideMark/>
          </w:tcPr>
          <w:p w14:paraId="5FA9D65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330.48</w:t>
            </w:r>
          </w:p>
        </w:tc>
      </w:tr>
      <w:tr w:rsidR="001903BF" w:rsidRPr="001903BF" w14:paraId="5300E43A" w14:textId="77777777" w:rsidTr="001903BF">
        <w:trPr>
          <w:trHeight w:val="285"/>
        </w:trPr>
        <w:tc>
          <w:tcPr>
            <w:tcW w:w="500" w:type="dxa"/>
            <w:hideMark/>
          </w:tcPr>
          <w:p w14:paraId="0B39FEFB" w14:textId="77777777" w:rsidR="001903BF" w:rsidRPr="001903BF" w:rsidRDefault="001903BF" w:rsidP="001903BF">
            <w:pPr>
              <w:jc w:val="center"/>
              <w:rPr>
                <w:rFonts w:ascii="Arial Armenian" w:hAnsi="Arial Armenian" w:cs="Arial"/>
                <w:sz w:val="20"/>
                <w:szCs w:val="20"/>
              </w:rPr>
            </w:pPr>
            <w:r w:rsidRPr="001903BF">
              <w:rPr>
                <w:rFonts w:ascii="Arial Armenian" w:hAnsi="Arial Armenian" w:cs="Arial"/>
                <w:sz w:val="20"/>
                <w:szCs w:val="20"/>
              </w:rPr>
              <w:t> </w:t>
            </w:r>
          </w:p>
        </w:tc>
        <w:tc>
          <w:tcPr>
            <w:tcW w:w="5920" w:type="dxa"/>
            <w:gridSpan w:val="2"/>
            <w:hideMark/>
          </w:tcPr>
          <w:p w14:paraId="4AF79AA1" w14:textId="77777777" w:rsidR="001903BF" w:rsidRPr="001903BF" w:rsidRDefault="001903BF" w:rsidP="001903BF">
            <w:pPr>
              <w:rPr>
                <w:rFonts w:ascii="Arial Unicode" w:hAnsi="Arial Unicode" w:cs="Arial"/>
                <w:b/>
                <w:bCs/>
                <w:sz w:val="20"/>
                <w:szCs w:val="20"/>
              </w:rPr>
            </w:pPr>
            <w:r w:rsidRPr="001903BF">
              <w:rPr>
                <w:rFonts w:ascii="Arial Unicode" w:hAnsi="Arial Unicode" w:cs="Arial"/>
                <w:b/>
                <w:bCs/>
                <w:sz w:val="20"/>
                <w:szCs w:val="20"/>
              </w:rPr>
              <w:t>Ընդամենը 1</w:t>
            </w:r>
          </w:p>
        </w:tc>
        <w:tc>
          <w:tcPr>
            <w:tcW w:w="920" w:type="dxa"/>
            <w:hideMark/>
          </w:tcPr>
          <w:p w14:paraId="17F3FC37" w14:textId="77777777" w:rsidR="001903BF" w:rsidRPr="001903BF" w:rsidRDefault="001903BF" w:rsidP="001903BF">
            <w:pPr>
              <w:rPr>
                <w:rFonts w:ascii="Arial Armenian" w:hAnsi="Arial Armenian" w:cs="Arial"/>
                <w:b/>
                <w:bCs/>
                <w:sz w:val="20"/>
                <w:szCs w:val="20"/>
              </w:rPr>
            </w:pPr>
            <w:r w:rsidRPr="001903BF">
              <w:rPr>
                <w:rFonts w:ascii="Arial Armenian" w:hAnsi="Arial Armenian" w:cs="Arial"/>
                <w:b/>
                <w:bCs/>
                <w:sz w:val="20"/>
                <w:szCs w:val="20"/>
              </w:rPr>
              <w:t> </w:t>
            </w:r>
          </w:p>
        </w:tc>
        <w:tc>
          <w:tcPr>
            <w:tcW w:w="1120" w:type="dxa"/>
            <w:vAlign w:val="center"/>
            <w:hideMark/>
          </w:tcPr>
          <w:p w14:paraId="061F88C6"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02CECFA7" w14:textId="77777777" w:rsidR="001903BF" w:rsidRPr="001903BF" w:rsidRDefault="001903BF" w:rsidP="001903BF">
            <w:pPr>
              <w:jc w:val="center"/>
              <w:rPr>
                <w:rFonts w:ascii="GHEA Grapalat" w:hAnsi="GHEA Grapalat" w:cs="Arial"/>
                <w:b/>
                <w:bCs/>
                <w:sz w:val="20"/>
                <w:szCs w:val="20"/>
              </w:rPr>
            </w:pPr>
            <w:r w:rsidRPr="001903BF">
              <w:rPr>
                <w:rFonts w:ascii="GHEA Grapalat" w:hAnsi="GHEA Grapalat" w:cs="Arial"/>
                <w:b/>
                <w:bCs/>
                <w:sz w:val="20"/>
                <w:szCs w:val="20"/>
              </w:rPr>
              <w:t>234744.60</w:t>
            </w:r>
          </w:p>
        </w:tc>
      </w:tr>
      <w:tr w:rsidR="001903BF" w:rsidRPr="001903BF" w14:paraId="600AE6DE" w14:textId="77777777" w:rsidTr="001903BF">
        <w:trPr>
          <w:trHeight w:val="285"/>
        </w:trPr>
        <w:tc>
          <w:tcPr>
            <w:tcW w:w="500" w:type="dxa"/>
            <w:vAlign w:val="center"/>
            <w:hideMark/>
          </w:tcPr>
          <w:p w14:paraId="64406581"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5320" w:type="dxa"/>
            <w:vAlign w:val="center"/>
            <w:hideMark/>
          </w:tcPr>
          <w:p w14:paraId="1582EDF1" w14:textId="77777777" w:rsidR="001903BF" w:rsidRPr="001903BF" w:rsidRDefault="001903BF" w:rsidP="001903BF">
            <w:pPr>
              <w:rPr>
                <w:rFonts w:ascii="GHEA Grapalat" w:hAnsi="GHEA Grapalat" w:cs="Arial"/>
                <w:b/>
                <w:bCs/>
                <w:sz w:val="20"/>
                <w:szCs w:val="20"/>
              </w:rPr>
            </w:pPr>
            <w:r w:rsidRPr="001903BF">
              <w:rPr>
                <w:rFonts w:ascii="GHEA Grapalat" w:hAnsi="GHEA Grapalat" w:cs="Arial"/>
                <w:b/>
                <w:bCs/>
                <w:sz w:val="20"/>
                <w:szCs w:val="20"/>
              </w:rPr>
              <w:t>2</w:t>
            </w:r>
            <w:r w:rsidRPr="001903BF">
              <w:rPr>
                <w:rFonts w:ascii="Microsoft JhengHei" w:eastAsia="Microsoft JhengHei" w:hAnsi="Microsoft JhengHei" w:cs="Microsoft JhengHei"/>
                <w:b/>
                <w:bCs/>
                <w:sz w:val="20"/>
                <w:szCs w:val="20"/>
              </w:rPr>
              <w:t>․</w:t>
            </w:r>
            <w:r w:rsidRPr="001903BF">
              <w:rPr>
                <w:rFonts w:ascii="GHEA Grapalat" w:hAnsi="GHEA Grapalat" w:cs="GHEA Grapalat"/>
                <w:b/>
                <w:bCs/>
                <w:sz w:val="20"/>
                <w:szCs w:val="20"/>
              </w:rPr>
              <w:t>Փականային</w:t>
            </w:r>
            <w:r w:rsidRPr="001903BF">
              <w:rPr>
                <w:rFonts w:ascii="GHEA Grapalat" w:hAnsi="GHEA Grapalat" w:cs="Arial"/>
                <w:b/>
                <w:bCs/>
                <w:sz w:val="20"/>
                <w:szCs w:val="20"/>
              </w:rPr>
              <w:t xml:space="preserve"> հորեր և Ճյուղային միացումներ</w:t>
            </w:r>
          </w:p>
        </w:tc>
        <w:tc>
          <w:tcPr>
            <w:tcW w:w="600" w:type="dxa"/>
            <w:vAlign w:val="center"/>
            <w:hideMark/>
          </w:tcPr>
          <w:p w14:paraId="5AEEF57D"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920" w:type="dxa"/>
            <w:vAlign w:val="center"/>
            <w:hideMark/>
          </w:tcPr>
          <w:p w14:paraId="1C4CAC6E"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447FC0A4"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740E34C2"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r>
      <w:tr w:rsidR="001903BF" w:rsidRPr="001903BF" w14:paraId="740D74C6" w14:textId="77777777" w:rsidTr="001903BF">
        <w:trPr>
          <w:trHeight w:val="570"/>
        </w:trPr>
        <w:tc>
          <w:tcPr>
            <w:tcW w:w="500" w:type="dxa"/>
            <w:vAlign w:val="center"/>
            <w:hideMark/>
          </w:tcPr>
          <w:p w14:paraId="1D47BE2C"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5320" w:type="dxa"/>
            <w:vAlign w:val="center"/>
            <w:hideMark/>
          </w:tcPr>
          <w:p w14:paraId="64576A8F" w14:textId="77777777" w:rsidR="001903BF" w:rsidRPr="001903BF" w:rsidRDefault="001903BF" w:rsidP="001903BF">
            <w:pPr>
              <w:rPr>
                <w:rFonts w:ascii="GHEA Grapalat" w:hAnsi="GHEA Grapalat" w:cs="Arial"/>
                <w:b/>
                <w:bCs/>
                <w:sz w:val="20"/>
                <w:szCs w:val="20"/>
              </w:rPr>
            </w:pPr>
            <w:r w:rsidRPr="001903BF">
              <w:rPr>
                <w:rFonts w:ascii="GHEA Grapalat" w:hAnsi="GHEA Grapalat" w:cs="Arial"/>
                <w:b/>
                <w:bCs/>
                <w:sz w:val="20"/>
                <w:szCs w:val="20"/>
              </w:rPr>
              <w:t>2</w:t>
            </w:r>
            <w:r w:rsidRPr="001903BF">
              <w:rPr>
                <w:rFonts w:ascii="Microsoft JhengHei" w:eastAsia="Microsoft JhengHei" w:hAnsi="Microsoft JhengHei" w:cs="Microsoft JhengHei"/>
                <w:b/>
                <w:bCs/>
                <w:sz w:val="20"/>
                <w:szCs w:val="20"/>
              </w:rPr>
              <w:t>․</w:t>
            </w:r>
            <w:r w:rsidRPr="001903BF">
              <w:rPr>
                <w:rFonts w:ascii="GHEA Grapalat" w:hAnsi="GHEA Grapalat" w:cs="Arial"/>
                <w:b/>
                <w:bCs/>
                <w:sz w:val="20"/>
                <w:szCs w:val="20"/>
              </w:rPr>
              <w:t>1 Հողային,շինարարական և տեխնոլոգիական աշխատանքներ</w:t>
            </w:r>
          </w:p>
        </w:tc>
        <w:tc>
          <w:tcPr>
            <w:tcW w:w="600" w:type="dxa"/>
            <w:vAlign w:val="center"/>
            <w:hideMark/>
          </w:tcPr>
          <w:p w14:paraId="089FE238"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920" w:type="dxa"/>
            <w:vAlign w:val="center"/>
            <w:hideMark/>
          </w:tcPr>
          <w:p w14:paraId="78B631E4"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00A4F6D6"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c>
          <w:tcPr>
            <w:tcW w:w="1120" w:type="dxa"/>
            <w:vAlign w:val="center"/>
            <w:hideMark/>
          </w:tcPr>
          <w:p w14:paraId="539E1EB9" w14:textId="77777777" w:rsidR="001903BF" w:rsidRPr="001903BF" w:rsidRDefault="001903BF" w:rsidP="001903BF">
            <w:pPr>
              <w:jc w:val="center"/>
              <w:rPr>
                <w:rFonts w:ascii="GHEA Grapalat" w:hAnsi="GHEA Grapalat" w:cs="Arial"/>
                <w:sz w:val="20"/>
                <w:szCs w:val="20"/>
              </w:rPr>
            </w:pPr>
            <w:r w:rsidRPr="001903BF">
              <w:rPr>
                <w:rFonts w:ascii="Calibri" w:hAnsi="Calibri" w:cs="Calibri"/>
                <w:sz w:val="20"/>
                <w:szCs w:val="20"/>
              </w:rPr>
              <w:t> </w:t>
            </w:r>
          </w:p>
        </w:tc>
      </w:tr>
      <w:tr w:rsidR="001903BF" w:rsidRPr="001903BF" w14:paraId="631BAC37" w14:textId="77777777" w:rsidTr="001903BF">
        <w:trPr>
          <w:trHeight w:val="270"/>
        </w:trPr>
        <w:tc>
          <w:tcPr>
            <w:tcW w:w="500" w:type="dxa"/>
            <w:vAlign w:val="center"/>
            <w:hideMark/>
          </w:tcPr>
          <w:p w14:paraId="4345C5D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w:t>
            </w:r>
          </w:p>
        </w:tc>
        <w:tc>
          <w:tcPr>
            <w:tcW w:w="5320" w:type="dxa"/>
            <w:vAlign w:val="center"/>
            <w:hideMark/>
          </w:tcPr>
          <w:p w14:paraId="66C4ABE4"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Ասֆալտբետոնե ծածկույթի կտրում սղոցով</w:t>
            </w:r>
          </w:p>
        </w:tc>
        <w:tc>
          <w:tcPr>
            <w:tcW w:w="600" w:type="dxa"/>
            <w:vAlign w:val="center"/>
            <w:hideMark/>
          </w:tcPr>
          <w:p w14:paraId="2203264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6DE0C44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1642.0</w:t>
            </w:r>
          </w:p>
        </w:tc>
        <w:tc>
          <w:tcPr>
            <w:tcW w:w="1120" w:type="dxa"/>
            <w:vAlign w:val="center"/>
            <w:hideMark/>
          </w:tcPr>
          <w:p w14:paraId="62D6474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0.39</w:t>
            </w:r>
          </w:p>
        </w:tc>
        <w:tc>
          <w:tcPr>
            <w:tcW w:w="1120" w:type="dxa"/>
            <w:vAlign w:val="center"/>
            <w:hideMark/>
          </w:tcPr>
          <w:p w14:paraId="517A7D0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635.45</w:t>
            </w:r>
          </w:p>
        </w:tc>
      </w:tr>
      <w:tr w:rsidR="001903BF" w:rsidRPr="001903BF" w14:paraId="148ADA2C" w14:textId="77777777" w:rsidTr="001903BF">
        <w:trPr>
          <w:trHeight w:val="540"/>
        </w:trPr>
        <w:tc>
          <w:tcPr>
            <w:tcW w:w="500" w:type="dxa"/>
            <w:vAlign w:val="center"/>
            <w:hideMark/>
          </w:tcPr>
          <w:p w14:paraId="37AAB40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w:t>
            </w:r>
          </w:p>
        </w:tc>
        <w:tc>
          <w:tcPr>
            <w:tcW w:w="5320" w:type="dxa"/>
            <w:vAlign w:val="center"/>
            <w:hideMark/>
          </w:tcPr>
          <w:p w14:paraId="2AC9B95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Ասֆալտբետոնե ծածկույթի մշակում էքսկավատրով, բարձելով ա/մ տեղափոխելով 13կմ </w:t>
            </w:r>
          </w:p>
        </w:tc>
        <w:tc>
          <w:tcPr>
            <w:tcW w:w="600" w:type="dxa"/>
            <w:vAlign w:val="center"/>
            <w:hideMark/>
          </w:tcPr>
          <w:p w14:paraId="17D883B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6842E5E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216.0</w:t>
            </w:r>
          </w:p>
        </w:tc>
        <w:tc>
          <w:tcPr>
            <w:tcW w:w="1120" w:type="dxa"/>
            <w:vAlign w:val="center"/>
            <w:hideMark/>
          </w:tcPr>
          <w:p w14:paraId="697A3BC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8.27</w:t>
            </w:r>
          </w:p>
        </w:tc>
        <w:tc>
          <w:tcPr>
            <w:tcW w:w="1120" w:type="dxa"/>
            <w:vAlign w:val="center"/>
            <w:hideMark/>
          </w:tcPr>
          <w:p w14:paraId="1155683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1786.32</w:t>
            </w:r>
          </w:p>
        </w:tc>
      </w:tr>
      <w:tr w:rsidR="001903BF" w:rsidRPr="001903BF" w14:paraId="5CA8903B" w14:textId="77777777" w:rsidTr="001903BF">
        <w:trPr>
          <w:trHeight w:val="540"/>
        </w:trPr>
        <w:tc>
          <w:tcPr>
            <w:tcW w:w="500" w:type="dxa"/>
            <w:vAlign w:val="center"/>
            <w:hideMark/>
          </w:tcPr>
          <w:p w14:paraId="2DE0909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w:t>
            </w:r>
          </w:p>
        </w:tc>
        <w:tc>
          <w:tcPr>
            <w:tcW w:w="5320" w:type="dxa"/>
            <w:vAlign w:val="center"/>
            <w:hideMark/>
          </w:tcPr>
          <w:p w14:paraId="1B16E89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Ասֆալտբետոնե ծածկույթի քանդում հարվածահար մուրճով՝բարձելով ա/մ տեղափոխելով 13կմ </w:t>
            </w:r>
          </w:p>
        </w:tc>
        <w:tc>
          <w:tcPr>
            <w:tcW w:w="600" w:type="dxa"/>
            <w:vAlign w:val="center"/>
            <w:hideMark/>
          </w:tcPr>
          <w:p w14:paraId="58E4A6A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56D9C29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24.0</w:t>
            </w:r>
          </w:p>
        </w:tc>
        <w:tc>
          <w:tcPr>
            <w:tcW w:w="1120" w:type="dxa"/>
            <w:vAlign w:val="center"/>
            <w:hideMark/>
          </w:tcPr>
          <w:p w14:paraId="7B0BBD2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13.80</w:t>
            </w:r>
          </w:p>
        </w:tc>
        <w:tc>
          <w:tcPr>
            <w:tcW w:w="1120" w:type="dxa"/>
            <w:vAlign w:val="center"/>
            <w:hideMark/>
          </w:tcPr>
          <w:p w14:paraId="0C63686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331.20</w:t>
            </w:r>
          </w:p>
        </w:tc>
      </w:tr>
      <w:tr w:rsidR="001903BF" w:rsidRPr="001903BF" w14:paraId="6BB0C83C" w14:textId="77777777" w:rsidTr="001903BF">
        <w:trPr>
          <w:trHeight w:val="540"/>
        </w:trPr>
        <w:tc>
          <w:tcPr>
            <w:tcW w:w="500" w:type="dxa"/>
            <w:vAlign w:val="center"/>
            <w:hideMark/>
          </w:tcPr>
          <w:p w14:paraId="49B2015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w:t>
            </w:r>
          </w:p>
        </w:tc>
        <w:tc>
          <w:tcPr>
            <w:tcW w:w="5320" w:type="dxa"/>
            <w:vAlign w:val="center"/>
            <w:hideMark/>
          </w:tcPr>
          <w:p w14:paraId="4CEA8BF9"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IV կարգի գրունտներում, էքսկավատորով` բարձելով ա/մ տեղափոխելով 13կմ </w:t>
            </w:r>
          </w:p>
        </w:tc>
        <w:tc>
          <w:tcPr>
            <w:tcW w:w="600" w:type="dxa"/>
            <w:vAlign w:val="center"/>
            <w:hideMark/>
          </w:tcPr>
          <w:p w14:paraId="5D08A4B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2FA4422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293.4</w:t>
            </w:r>
          </w:p>
        </w:tc>
        <w:tc>
          <w:tcPr>
            <w:tcW w:w="1120" w:type="dxa"/>
            <w:vAlign w:val="center"/>
            <w:hideMark/>
          </w:tcPr>
          <w:p w14:paraId="4B8B5A3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7.62</w:t>
            </w:r>
          </w:p>
        </w:tc>
        <w:tc>
          <w:tcPr>
            <w:tcW w:w="1120" w:type="dxa"/>
            <w:vAlign w:val="center"/>
            <w:hideMark/>
          </w:tcPr>
          <w:p w14:paraId="3C10CDB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2235.71</w:t>
            </w:r>
          </w:p>
        </w:tc>
      </w:tr>
      <w:tr w:rsidR="001903BF" w:rsidRPr="001903BF" w14:paraId="3C16F976" w14:textId="77777777" w:rsidTr="001903BF">
        <w:trPr>
          <w:trHeight w:val="540"/>
        </w:trPr>
        <w:tc>
          <w:tcPr>
            <w:tcW w:w="500" w:type="dxa"/>
            <w:vAlign w:val="center"/>
            <w:hideMark/>
          </w:tcPr>
          <w:p w14:paraId="77FE8F1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w:t>
            </w:r>
          </w:p>
        </w:tc>
        <w:tc>
          <w:tcPr>
            <w:tcW w:w="5320" w:type="dxa"/>
            <w:vAlign w:val="center"/>
            <w:hideMark/>
          </w:tcPr>
          <w:p w14:paraId="7BC3875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IV կարգի գրունտներում, ձեռքով` բարձելով ա/մ տեղափոխելով 13կմ </w:t>
            </w:r>
          </w:p>
        </w:tc>
        <w:tc>
          <w:tcPr>
            <w:tcW w:w="600" w:type="dxa"/>
            <w:vAlign w:val="center"/>
            <w:hideMark/>
          </w:tcPr>
          <w:p w14:paraId="172B304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6EE7E56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32.6</w:t>
            </w:r>
          </w:p>
        </w:tc>
        <w:tc>
          <w:tcPr>
            <w:tcW w:w="1120" w:type="dxa"/>
            <w:vAlign w:val="center"/>
            <w:hideMark/>
          </w:tcPr>
          <w:p w14:paraId="5157FFC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13.73</w:t>
            </w:r>
          </w:p>
        </w:tc>
        <w:tc>
          <w:tcPr>
            <w:tcW w:w="1120" w:type="dxa"/>
            <w:vAlign w:val="center"/>
            <w:hideMark/>
          </w:tcPr>
          <w:p w14:paraId="37FB3B1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447.60</w:t>
            </w:r>
          </w:p>
        </w:tc>
      </w:tr>
      <w:tr w:rsidR="001903BF" w:rsidRPr="001903BF" w14:paraId="0E74499C" w14:textId="77777777" w:rsidTr="001903BF">
        <w:trPr>
          <w:trHeight w:val="540"/>
        </w:trPr>
        <w:tc>
          <w:tcPr>
            <w:tcW w:w="500" w:type="dxa"/>
            <w:vAlign w:val="center"/>
            <w:hideMark/>
          </w:tcPr>
          <w:p w14:paraId="586CF35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w:t>
            </w:r>
          </w:p>
        </w:tc>
        <w:tc>
          <w:tcPr>
            <w:tcW w:w="5320" w:type="dxa"/>
            <w:vAlign w:val="center"/>
            <w:hideMark/>
          </w:tcPr>
          <w:p w14:paraId="66C12C45"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V կարգի գրունտներում, էքսկավատորով` բարձելով ա/մ տեղափոխելով 13կմ </w:t>
            </w:r>
          </w:p>
        </w:tc>
        <w:tc>
          <w:tcPr>
            <w:tcW w:w="600" w:type="dxa"/>
            <w:vAlign w:val="center"/>
            <w:hideMark/>
          </w:tcPr>
          <w:p w14:paraId="1BCC4C1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078F5C2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261.0</w:t>
            </w:r>
          </w:p>
        </w:tc>
        <w:tc>
          <w:tcPr>
            <w:tcW w:w="1120" w:type="dxa"/>
            <w:vAlign w:val="center"/>
            <w:hideMark/>
          </w:tcPr>
          <w:p w14:paraId="21CF298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9.00</w:t>
            </w:r>
          </w:p>
        </w:tc>
        <w:tc>
          <w:tcPr>
            <w:tcW w:w="1120" w:type="dxa"/>
            <w:vAlign w:val="center"/>
            <w:hideMark/>
          </w:tcPr>
          <w:p w14:paraId="2379B07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2349.00</w:t>
            </w:r>
          </w:p>
        </w:tc>
      </w:tr>
      <w:tr w:rsidR="001903BF" w:rsidRPr="001903BF" w14:paraId="79E5EC9B" w14:textId="77777777" w:rsidTr="001903BF">
        <w:trPr>
          <w:trHeight w:val="540"/>
        </w:trPr>
        <w:tc>
          <w:tcPr>
            <w:tcW w:w="500" w:type="dxa"/>
            <w:vAlign w:val="center"/>
            <w:hideMark/>
          </w:tcPr>
          <w:p w14:paraId="1E38A0D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w:t>
            </w:r>
          </w:p>
        </w:tc>
        <w:tc>
          <w:tcPr>
            <w:tcW w:w="5320" w:type="dxa"/>
            <w:vAlign w:val="center"/>
            <w:hideMark/>
          </w:tcPr>
          <w:p w14:paraId="7D802B27"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V կարգի գրունտներում, ձեռքով` բարձելով ա/մ տեղափոխելով 13կմ </w:t>
            </w:r>
          </w:p>
        </w:tc>
        <w:tc>
          <w:tcPr>
            <w:tcW w:w="600" w:type="dxa"/>
            <w:vAlign w:val="center"/>
            <w:hideMark/>
          </w:tcPr>
          <w:p w14:paraId="3904747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7AF42E3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29.0</w:t>
            </w:r>
          </w:p>
        </w:tc>
        <w:tc>
          <w:tcPr>
            <w:tcW w:w="1120" w:type="dxa"/>
            <w:vAlign w:val="center"/>
            <w:hideMark/>
          </w:tcPr>
          <w:p w14:paraId="049E47B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34.86</w:t>
            </w:r>
          </w:p>
        </w:tc>
        <w:tc>
          <w:tcPr>
            <w:tcW w:w="1120" w:type="dxa"/>
            <w:vAlign w:val="center"/>
            <w:hideMark/>
          </w:tcPr>
          <w:p w14:paraId="473290B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1010.94</w:t>
            </w:r>
          </w:p>
        </w:tc>
      </w:tr>
      <w:tr w:rsidR="001903BF" w:rsidRPr="001903BF" w14:paraId="66398640" w14:textId="77777777" w:rsidTr="001903BF">
        <w:trPr>
          <w:trHeight w:val="540"/>
        </w:trPr>
        <w:tc>
          <w:tcPr>
            <w:tcW w:w="500" w:type="dxa"/>
            <w:vAlign w:val="center"/>
            <w:hideMark/>
          </w:tcPr>
          <w:p w14:paraId="04B2DE6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w:t>
            </w:r>
          </w:p>
        </w:tc>
        <w:tc>
          <w:tcPr>
            <w:tcW w:w="5320" w:type="dxa"/>
            <w:vAlign w:val="center"/>
            <w:hideMark/>
          </w:tcPr>
          <w:p w14:paraId="5D0A3AF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VII կարգի ժայռային գրունտների փխրեցում հիդրոմուրճով</w:t>
            </w:r>
          </w:p>
        </w:tc>
        <w:tc>
          <w:tcPr>
            <w:tcW w:w="600" w:type="dxa"/>
            <w:vAlign w:val="center"/>
            <w:hideMark/>
          </w:tcPr>
          <w:p w14:paraId="6C857FC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5884ECC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539.00</w:t>
            </w:r>
          </w:p>
        </w:tc>
        <w:tc>
          <w:tcPr>
            <w:tcW w:w="1120" w:type="dxa"/>
            <w:vAlign w:val="center"/>
            <w:hideMark/>
          </w:tcPr>
          <w:p w14:paraId="7E7BB01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9.05</w:t>
            </w:r>
          </w:p>
        </w:tc>
        <w:tc>
          <w:tcPr>
            <w:tcW w:w="1120" w:type="dxa"/>
            <w:vAlign w:val="center"/>
            <w:hideMark/>
          </w:tcPr>
          <w:p w14:paraId="6A1FEFA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4876.33</w:t>
            </w:r>
          </w:p>
        </w:tc>
      </w:tr>
      <w:tr w:rsidR="001903BF" w:rsidRPr="001903BF" w14:paraId="05150785" w14:textId="77777777" w:rsidTr="001903BF">
        <w:trPr>
          <w:trHeight w:val="810"/>
        </w:trPr>
        <w:tc>
          <w:tcPr>
            <w:tcW w:w="500" w:type="dxa"/>
            <w:vAlign w:val="center"/>
            <w:hideMark/>
          </w:tcPr>
          <w:p w14:paraId="47E0220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11</w:t>
            </w:r>
          </w:p>
        </w:tc>
        <w:tc>
          <w:tcPr>
            <w:tcW w:w="5320" w:type="dxa"/>
            <w:hideMark/>
          </w:tcPr>
          <w:p w14:paraId="7C85A1FB"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Խրամուղու մշակում էքսկավատորով նախորոք փխրեցված VII կարգի գրունտներում,բարձելով ա/մ՝տեղափոխելով 13կմ  </w:t>
            </w:r>
          </w:p>
        </w:tc>
        <w:tc>
          <w:tcPr>
            <w:tcW w:w="600" w:type="dxa"/>
            <w:vAlign w:val="center"/>
            <w:hideMark/>
          </w:tcPr>
          <w:p w14:paraId="2DA412A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0A6D06F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539.00</w:t>
            </w:r>
          </w:p>
        </w:tc>
        <w:tc>
          <w:tcPr>
            <w:tcW w:w="1120" w:type="dxa"/>
            <w:vAlign w:val="center"/>
            <w:hideMark/>
          </w:tcPr>
          <w:p w14:paraId="13B0C0D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9.96</w:t>
            </w:r>
          </w:p>
        </w:tc>
        <w:tc>
          <w:tcPr>
            <w:tcW w:w="1120" w:type="dxa"/>
            <w:vAlign w:val="center"/>
            <w:hideMark/>
          </w:tcPr>
          <w:p w14:paraId="7EE3D2A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5368.44</w:t>
            </w:r>
          </w:p>
        </w:tc>
      </w:tr>
      <w:tr w:rsidR="001903BF" w:rsidRPr="001903BF" w14:paraId="723534EC" w14:textId="77777777" w:rsidTr="001903BF">
        <w:trPr>
          <w:trHeight w:val="540"/>
        </w:trPr>
        <w:tc>
          <w:tcPr>
            <w:tcW w:w="500" w:type="dxa"/>
            <w:vAlign w:val="center"/>
            <w:hideMark/>
          </w:tcPr>
          <w:p w14:paraId="12CE2B4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w:t>
            </w:r>
          </w:p>
        </w:tc>
        <w:tc>
          <w:tcPr>
            <w:tcW w:w="5320" w:type="dxa"/>
            <w:vAlign w:val="center"/>
            <w:hideMark/>
          </w:tcPr>
          <w:p w14:paraId="0A5FBC02"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Խրամուղիների լրամշակում ձեռքով, հատակի հարթեցմամբ </w:t>
            </w:r>
          </w:p>
        </w:tc>
        <w:tc>
          <w:tcPr>
            <w:tcW w:w="600" w:type="dxa"/>
            <w:vAlign w:val="center"/>
            <w:hideMark/>
          </w:tcPr>
          <w:p w14:paraId="15BC517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748D6F8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49.2</w:t>
            </w:r>
          </w:p>
        </w:tc>
        <w:tc>
          <w:tcPr>
            <w:tcW w:w="1120" w:type="dxa"/>
            <w:vAlign w:val="center"/>
            <w:hideMark/>
          </w:tcPr>
          <w:p w14:paraId="70FBBA0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7.06</w:t>
            </w:r>
          </w:p>
        </w:tc>
        <w:tc>
          <w:tcPr>
            <w:tcW w:w="1120" w:type="dxa"/>
            <w:vAlign w:val="center"/>
            <w:hideMark/>
          </w:tcPr>
          <w:p w14:paraId="041D46E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347.11</w:t>
            </w:r>
          </w:p>
        </w:tc>
      </w:tr>
      <w:tr w:rsidR="001903BF" w:rsidRPr="001903BF" w14:paraId="6C2E1EFA" w14:textId="77777777" w:rsidTr="001903BF">
        <w:trPr>
          <w:trHeight w:val="810"/>
        </w:trPr>
        <w:tc>
          <w:tcPr>
            <w:tcW w:w="500" w:type="dxa"/>
            <w:vAlign w:val="center"/>
            <w:hideMark/>
          </w:tcPr>
          <w:p w14:paraId="7E3C465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w:t>
            </w:r>
          </w:p>
        </w:tc>
        <w:tc>
          <w:tcPr>
            <w:tcW w:w="5320" w:type="dxa"/>
            <w:vAlign w:val="center"/>
            <w:hideMark/>
          </w:tcPr>
          <w:p w14:paraId="6963FE6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Նախապատրաստական շերտի իրականացում 0-5մմ խոշորության կլոր ձևավորված մասնիկներով ավազով ՝h=10սմ հաստությամբ</w:t>
            </w:r>
          </w:p>
        </w:tc>
        <w:tc>
          <w:tcPr>
            <w:tcW w:w="600" w:type="dxa"/>
            <w:vAlign w:val="center"/>
            <w:hideMark/>
          </w:tcPr>
          <w:p w14:paraId="3C22A9A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18D434E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49.2</w:t>
            </w:r>
          </w:p>
        </w:tc>
        <w:tc>
          <w:tcPr>
            <w:tcW w:w="1120" w:type="dxa"/>
            <w:vAlign w:val="center"/>
            <w:hideMark/>
          </w:tcPr>
          <w:p w14:paraId="1FFE60B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9.14</w:t>
            </w:r>
          </w:p>
        </w:tc>
        <w:tc>
          <w:tcPr>
            <w:tcW w:w="1120" w:type="dxa"/>
            <w:vAlign w:val="center"/>
            <w:hideMark/>
          </w:tcPr>
          <w:p w14:paraId="7CD0AA9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449.44</w:t>
            </w:r>
          </w:p>
        </w:tc>
      </w:tr>
      <w:tr w:rsidR="001903BF" w:rsidRPr="001903BF" w14:paraId="390E76BB" w14:textId="77777777" w:rsidTr="001903BF">
        <w:trPr>
          <w:trHeight w:val="540"/>
        </w:trPr>
        <w:tc>
          <w:tcPr>
            <w:tcW w:w="500" w:type="dxa"/>
            <w:vAlign w:val="center"/>
            <w:hideMark/>
          </w:tcPr>
          <w:p w14:paraId="406743D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w:t>
            </w:r>
          </w:p>
        </w:tc>
        <w:tc>
          <w:tcPr>
            <w:tcW w:w="5320" w:type="dxa"/>
            <w:vAlign w:val="center"/>
            <w:hideMark/>
          </w:tcPr>
          <w:p w14:paraId="54A2AC6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Խրամուղու ետլիցք 0-5մմ խոշորության կլոր ձևավորված մասնիկներով ավազով՝տոփանումով</w:t>
            </w:r>
          </w:p>
        </w:tc>
        <w:tc>
          <w:tcPr>
            <w:tcW w:w="600" w:type="dxa"/>
            <w:vAlign w:val="center"/>
            <w:hideMark/>
          </w:tcPr>
          <w:p w14:paraId="7FBBE93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66EDE27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955.0</w:t>
            </w:r>
          </w:p>
        </w:tc>
        <w:tc>
          <w:tcPr>
            <w:tcW w:w="1120" w:type="dxa"/>
            <w:vAlign w:val="center"/>
            <w:hideMark/>
          </w:tcPr>
          <w:p w14:paraId="4F164EE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9.46</w:t>
            </w:r>
          </w:p>
        </w:tc>
        <w:tc>
          <w:tcPr>
            <w:tcW w:w="1120" w:type="dxa"/>
            <w:vAlign w:val="center"/>
            <w:hideMark/>
          </w:tcPr>
          <w:p w14:paraId="25DD623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9034.30</w:t>
            </w:r>
          </w:p>
        </w:tc>
      </w:tr>
      <w:tr w:rsidR="001903BF" w:rsidRPr="001903BF" w14:paraId="607B92EA" w14:textId="77777777" w:rsidTr="001903BF">
        <w:trPr>
          <w:trHeight w:val="1080"/>
        </w:trPr>
        <w:tc>
          <w:tcPr>
            <w:tcW w:w="500" w:type="dxa"/>
            <w:vAlign w:val="center"/>
            <w:hideMark/>
          </w:tcPr>
          <w:p w14:paraId="7AEDC31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w:t>
            </w:r>
          </w:p>
        </w:tc>
        <w:tc>
          <w:tcPr>
            <w:tcW w:w="5320" w:type="dxa"/>
            <w:vAlign w:val="center"/>
            <w:hideMark/>
          </w:tcPr>
          <w:p w14:paraId="0E623D6C"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Բազալտե խճային հիմքի տեղադրում երթևեկելի գոտիներում՝h=12սմ հաստությամբ (h=8սմ և 40-70մմ խոշորության,h=4սմ և 20-40մմ խոշորության) աջ և ձախ եզրերով հավելյալ 10սմ</w:t>
            </w:r>
          </w:p>
        </w:tc>
        <w:tc>
          <w:tcPr>
            <w:tcW w:w="600" w:type="dxa"/>
            <w:vAlign w:val="center"/>
            <w:hideMark/>
          </w:tcPr>
          <w:p w14:paraId="69DB19A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1573BEB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757.0</w:t>
            </w:r>
          </w:p>
        </w:tc>
        <w:tc>
          <w:tcPr>
            <w:tcW w:w="1120" w:type="dxa"/>
            <w:vAlign w:val="center"/>
            <w:hideMark/>
          </w:tcPr>
          <w:p w14:paraId="14690C7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1.46</w:t>
            </w:r>
          </w:p>
        </w:tc>
        <w:tc>
          <w:tcPr>
            <w:tcW w:w="1120" w:type="dxa"/>
            <w:vAlign w:val="center"/>
            <w:hideMark/>
          </w:tcPr>
          <w:p w14:paraId="1D0EEBD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1106.73</w:t>
            </w:r>
          </w:p>
        </w:tc>
      </w:tr>
      <w:tr w:rsidR="001903BF" w:rsidRPr="001903BF" w14:paraId="056F130A" w14:textId="77777777" w:rsidTr="001903BF">
        <w:trPr>
          <w:trHeight w:val="270"/>
        </w:trPr>
        <w:tc>
          <w:tcPr>
            <w:tcW w:w="500" w:type="dxa"/>
            <w:vAlign w:val="center"/>
            <w:hideMark/>
          </w:tcPr>
          <w:p w14:paraId="7FC0111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16</w:t>
            </w:r>
          </w:p>
        </w:tc>
        <w:tc>
          <w:tcPr>
            <w:tcW w:w="5320" w:type="dxa"/>
            <w:vAlign w:val="center"/>
            <w:hideMark/>
          </w:tcPr>
          <w:p w14:paraId="065CA9C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Բիտումի տարածում 1000քմ-4,12տ բիտումի ծախսով</w:t>
            </w:r>
          </w:p>
        </w:tc>
        <w:tc>
          <w:tcPr>
            <w:tcW w:w="600" w:type="dxa"/>
            <w:vAlign w:val="center"/>
            <w:hideMark/>
          </w:tcPr>
          <w:p w14:paraId="2BE8F11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տ</w:t>
            </w:r>
          </w:p>
        </w:tc>
        <w:tc>
          <w:tcPr>
            <w:tcW w:w="920" w:type="dxa"/>
            <w:vAlign w:val="center"/>
            <w:hideMark/>
          </w:tcPr>
          <w:p w14:paraId="2276882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3.110</w:t>
            </w:r>
          </w:p>
        </w:tc>
        <w:tc>
          <w:tcPr>
            <w:tcW w:w="1120" w:type="dxa"/>
            <w:vAlign w:val="center"/>
            <w:hideMark/>
          </w:tcPr>
          <w:p w14:paraId="385216D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257.35</w:t>
            </w:r>
          </w:p>
        </w:tc>
        <w:tc>
          <w:tcPr>
            <w:tcW w:w="1120" w:type="dxa"/>
            <w:vAlign w:val="center"/>
            <w:hideMark/>
          </w:tcPr>
          <w:p w14:paraId="4043D5D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800.36</w:t>
            </w:r>
          </w:p>
        </w:tc>
      </w:tr>
      <w:tr w:rsidR="001903BF" w:rsidRPr="001903BF" w14:paraId="1D2CABB0" w14:textId="77777777" w:rsidTr="001903BF">
        <w:trPr>
          <w:trHeight w:val="810"/>
        </w:trPr>
        <w:tc>
          <w:tcPr>
            <w:tcW w:w="500" w:type="dxa"/>
            <w:vAlign w:val="center"/>
            <w:hideMark/>
          </w:tcPr>
          <w:p w14:paraId="113A252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17</w:t>
            </w:r>
          </w:p>
        </w:tc>
        <w:tc>
          <w:tcPr>
            <w:tcW w:w="5320" w:type="dxa"/>
            <w:vAlign w:val="center"/>
            <w:hideMark/>
          </w:tcPr>
          <w:p w14:paraId="7EAF02D4"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Ծածկույթի պատրաստում խոշորահատիկ ասֆալտբետոնից 6սմ հաստությամբ՝երթևեկելի գոտիներում՝(աջ և ձախ եզրերով հավելյալ 10սմ)</w:t>
            </w:r>
          </w:p>
        </w:tc>
        <w:tc>
          <w:tcPr>
            <w:tcW w:w="600" w:type="dxa"/>
            <w:vAlign w:val="center"/>
            <w:hideMark/>
          </w:tcPr>
          <w:p w14:paraId="1B0C86C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4A9BABF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757.0</w:t>
            </w:r>
          </w:p>
        </w:tc>
        <w:tc>
          <w:tcPr>
            <w:tcW w:w="1120" w:type="dxa"/>
            <w:vAlign w:val="center"/>
            <w:hideMark/>
          </w:tcPr>
          <w:p w14:paraId="51208EC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5.56</w:t>
            </w:r>
          </w:p>
        </w:tc>
        <w:tc>
          <w:tcPr>
            <w:tcW w:w="1120" w:type="dxa"/>
            <w:vAlign w:val="center"/>
            <w:hideMark/>
          </w:tcPr>
          <w:p w14:paraId="69131C2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4206.65</w:t>
            </w:r>
          </w:p>
        </w:tc>
      </w:tr>
      <w:tr w:rsidR="001903BF" w:rsidRPr="001903BF" w14:paraId="7621337C" w14:textId="77777777" w:rsidTr="001903BF">
        <w:trPr>
          <w:trHeight w:val="810"/>
        </w:trPr>
        <w:tc>
          <w:tcPr>
            <w:tcW w:w="500" w:type="dxa"/>
            <w:vAlign w:val="center"/>
            <w:hideMark/>
          </w:tcPr>
          <w:p w14:paraId="55C3416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w:t>
            </w:r>
          </w:p>
        </w:tc>
        <w:tc>
          <w:tcPr>
            <w:tcW w:w="5320" w:type="dxa"/>
            <w:vAlign w:val="center"/>
            <w:hideMark/>
          </w:tcPr>
          <w:p w14:paraId="3EB0C45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Ծածկույթի պատրաստում մանրահատիկ ասֆալտբետոնից 4սմ հաստությամբ՝երթևեկելի գոտիներում՝ (աջ և ձախ եզրերով հավելյալ 10սմ)</w:t>
            </w:r>
          </w:p>
        </w:tc>
        <w:tc>
          <w:tcPr>
            <w:tcW w:w="600" w:type="dxa"/>
            <w:vAlign w:val="center"/>
            <w:hideMark/>
          </w:tcPr>
          <w:p w14:paraId="1E681E3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1B5CB03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757.0</w:t>
            </w:r>
          </w:p>
        </w:tc>
        <w:tc>
          <w:tcPr>
            <w:tcW w:w="1120" w:type="dxa"/>
            <w:vAlign w:val="center"/>
            <w:hideMark/>
          </w:tcPr>
          <w:p w14:paraId="4DE15F0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4.10</w:t>
            </w:r>
          </w:p>
        </w:tc>
        <w:tc>
          <w:tcPr>
            <w:tcW w:w="1120" w:type="dxa"/>
            <w:vAlign w:val="center"/>
            <w:hideMark/>
          </w:tcPr>
          <w:p w14:paraId="5A07BE6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3102.19</w:t>
            </w:r>
          </w:p>
        </w:tc>
      </w:tr>
      <w:tr w:rsidR="001903BF" w:rsidRPr="001903BF" w14:paraId="5C7CB73D" w14:textId="77777777" w:rsidTr="001903BF">
        <w:trPr>
          <w:trHeight w:val="1080"/>
        </w:trPr>
        <w:tc>
          <w:tcPr>
            <w:tcW w:w="500" w:type="dxa"/>
            <w:vAlign w:val="center"/>
            <w:hideMark/>
          </w:tcPr>
          <w:p w14:paraId="72C11EB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19</w:t>
            </w:r>
          </w:p>
        </w:tc>
        <w:tc>
          <w:tcPr>
            <w:tcW w:w="5320" w:type="dxa"/>
            <w:vAlign w:val="center"/>
            <w:hideMark/>
          </w:tcPr>
          <w:p w14:paraId="75C470A7"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Բազալտե խճային հիմքի տեղադրում մայթերում՝h=12սմ հաստությամբ (h=8սմ և 40-70մմ խոշորության,h=4սմ և 20-40մմ խոշորության) աջ և ձախ եզրերով հավելյալ 10սմ</w:t>
            </w:r>
          </w:p>
        </w:tc>
        <w:tc>
          <w:tcPr>
            <w:tcW w:w="600" w:type="dxa"/>
            <w:vAlign w:val="center"/>
            <w:hideMark/>
          </w:tcPr>
          <w:p w14:paraId="0C22A19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279DFF7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610.0</w:t>
            </w:r>
          </w:p>
        </w:tc>
        <w:tc>
          <w:tcPr>
            <w:tcW w:w="1120" w:type="dxa"/>
            <w:vAlign w:val="center"/>
            <w:hideMark/>
          </w:tcPr>
          <w:p w14:paraId="735F2BE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1.46</w:t>
            </w:r>
          </w:p>
        </w:tc>
        <w:tc>
          <w:tcPr>
            <w:tcW w:w="1120" w:type="dxa"/>
            <w:vAlign w:val="center"/>
            <w:hideMark/>
          </w:tcPr>
          <w:p w14:paraId="2523764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891.82</w:t>
            </w:r>
          </w:p>
        </w:tc>
      </w:tr>
      <w:tr w:rsidR="001903BF" w:rsidRPr="001903BF" w14:paraId="0B06B8DB" w14:textId="77777777" w:rsidTr="001903BF">
        <w:trPr>
          <w:trHeight w:val="270"/>
        </w:trPr>
        <w:tc>
          <w:tcPr>
            <w:tcW w:w="500" w:type="dxa"/>
            <w:vAlign w:val="center"/>
            <w:hideMark/>
          </w:tcPr>
          <w:p w14:paraId="378E834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20</w:t>
            </w:r>
          </w:p>
        </w:tc>
        <w:tc>
          <w:tcPr>
            <w:tcW w:w="5320" w:type="dxa"/>
            <w:vAlign w:val="center"/>
            <w:hideMark/>
          </w:tcPr>
          <w:p w14:paraId="714E94F4"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Բիտումի տարածում 1000քմ-4,12տ բիտումի ծախսով</w:t>
            </w:r>
          </w:p>
        </w:tc>
        <w:tc>
          <w:tcPr>
            <w:tcW w:w="600" w:type="dxa"/>
            <w:vAlign w:val="center"/>
            <w:hideMark/>
          </w:tcPr>
          <w:p w14:paraId="6EB538E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տ</w:t>
            </w:r>
          </w:p>
        </w:tc>
        <w:tc>
          <w:tcPr>
            <w:tcW w:w="920" w:type="dxa"/>
            <w:vAlign w:val="center"/>
            <w:hideMark/>
          </w:tcPr>
          <w:p w14:paraId="3954848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2.500</w:t>
            </w:r>
          </w:p>
        </w:tc>
        <w:tc>
          <w:tcPr>
            <w:tcW w:w="1120" w:type="dxa"/>
            <w:vAlign w:val="center"/>
            <w:hideMark/>
          </w:tcPr>
          <w:p w14:paraId="7A6D191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257.35</w:t>
            </w:r>
          </w:p>
        </w:tc>
        <w:tc>
          <w:tcPr>
            <w:tcW w:w="1120" w:type="dxa"/>
            <w:vAlign w:val="center"/>
            <w:hideMark/>
          </w:tcPr>
          <w:p w14:paraId="46677BD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643.38</w:t>
            </w:r>
          </w:p>
        </w:tc>
      </w:tr>
      <w:tr w:rsidR="001903BF" w:rsidRPr="001903BF" w14:paraId="676BBB8F" w14:textId="77777777" w:rsidTr="001903BF">
        <w:trPr>
          <w:trHeight w:val="810"/>
        </w:trPr>
        <w:tc>
          <w:tcPr>
            <w:tcW w:w="500" w:type="dxa"/>
            <w:vAlign w:val="center"/>
            <w:hideMark/>
          </w:tcPr>
          <w:p w14:paraId="1BEE638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21</w:t>
            </w:r>
          </w:p>
        </w:tc>
        <w:tc>
          <w:tcPr>
            <w:tcW w:w="5320" w:type="dxa"/>
            <w:vAlign w:val="center"/>
            <w:hideMark/>
          </w:tcPr>
          <w:p w14:paraId="236E08B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Ծածկույթի պատրաստում միջնահատիկ ասֆալտբետոնից 6սմ հաստությամբ՝մայթերում (աջ և ձախ եզրերով հավելյալ 10սմ)</w:t>
            </w:r>
          </w:p>
        </w:tc>
        <w:tc>
          <w:tcPr>
            <w:tcW w:w="600" w:type="dxa"/>
            <w:vAlign w:val="center"/>
            <w:hideMark/>
          </w:tcPr>
          <w:p w14:paraId="4F503A6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53DE566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610.0</w:t>
            </w:r>
          </w:p>
        </w:tc>
        <w:tc>
          <w:tcPr>
            <w:tcW w:w="1120" w:type="dxa"/>
            <w:vAlign w:val="center"/>
            <w:hideMark/>
          </w:tcPr>
          <w:p w14:paraId="13A6132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5.95</w:t>
            </w:r>
          </w:p>
        </w:tc>
        <w:tc>
          <w:tcPr>
            <w:tcW w:w="1120" w:type="dxa"/>
            <w:vAlign w:val="center"/>
            <w:hideMark/>
          </w:tcPr>
          <w:p w14:paraId="65396F3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3629.50</w:t>
            </w:r>
          </w:p>
        </w:tc>
      </w:tr>
      <w:tr w:rsidR="001903BF" w:rsidRPr="001903BF" w14:paraId="0592CB7F" w14:textId="77777777" w:rsidTr="001903BF">
        <w:trPr>
          <w:trHeight w:val="810"/>
        </w:trPr>
        <w:tc>
          <w:tcPr>
            <w:tcW w:w="500" w:type="dxa"/>
            <w:vAlign w:val="center"/>
            <w:hideMark/>
          </w:tcPr>
          <w:p w14:paraId="2B075A7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22</w:t>
            </w:r>
          </w:p>
        </w:tc>
        <w:tc>
          <w:tcPr>
            <w:tcW w:w="5320" w:type="dxa"/>
            <w:vAlign w:val="center"/>
            <w:hideMark/>
          </w:tcPr>
          <w:p w14:paraId="5425F77F"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Ա/բետոնի եզրերի բիտումապոլիմերային մածիկի տեղադրում(Երևան քաղ</w:t>
            </w:r>
            <w:r w:rsidRPr="001903BF">
              <w:rPr>
                <w:rFonts w:ascii="Microsoft JhengHei" w:eastAsia="Microsoft JhengHei" w:hAnsi="Microsoft JhengHei" w:cs="Microsoft JhengHei"/>
                <w:sz w:val="20"/>
                <w:szCs w:val="20"/>
              </w:rPr>
              <w:t>․</w:t>
            </w:r>
            <w:r w:rsidRPr="001903BF">
              <w:rPr>
                <w:rFonts w:ascii="GHEA Grapalat" w:hAnsi="GHEA Grapalat" w:cs="Arial"/>
                <w:sz w:val="20"/>
                <w:szCs w:val="20"/>
              </w:rPr>
              <w:t xml:space="preserve"> </w:t>
            </w:r>
            <w:r w:rsidRPr="001903BF">
              <w:rPr>
                <w:rFonts w:ascii="GHEA Grapalat" w:hAnsi="GHEA Grapalat" w:cs="GHEA Grapalat"/>
                <w:sz w:val="20"/>
                <w:szCs w:val="20"/>
              </w:rPr>
              <w:t>Ավագանու</w:t>
            </w:r>
            <w:r w:rsidRPr="001903BF">
              <w:rPr>
                <w:rFonts w:ascii="GHEA Grapalat" w:hAnsi="GHEA Grapalat" w:cs="Arial"/>
                <w:sz w:val="20"/>
                <w:szCs w:val="20"/>
              </w:rPr>
              <w:t xml:space="preserve"> </w:t>
            </w:r>
            <w:r w:rsidRPr="001903BF">
              <w:rPr>
                <w:rFonts w:ascii="GHEA Grapalat" w:hAnsi="GHEA Grapalat" w:cs="GHEA Grapalat"/>
                <w:sz w:val="20"/>
                <w:szCs w:val="20"/>
              </w:rPr>
              <w:t>որոշման</w:t>
            </w:r>
            <w:r w:rsidRPr="001903BF">
              <w:rPr>
                <w:rFonts w:ascii="GHEA Grapalat" w:hAnsi="GHEA Grapalat" w:cs="Arial"/>
                <w:sz w:val="20"/>
                <w:szCs w:val="20"/>
              </w:rPr>
              <w:t xml:space="preserve"> 10</w:t>
            </w:r>
            <w:r w:rsidRPr="001903BF">
              <w:rPr>
                <w:rFonts w:ascii="Microsoft JhengHei" w:eastAsia="Microsoft JhengHei" w:hAnsi="Microsoft JhengHei" w:cs="Microsoft JhengHei"/>
                <w:sz w:val="20"/>
                <w:szCs w:val="20"/>
              </w:rPr>
              <w:t>․</w:t>
            </w:r>
            <w:r w:rsidRPr="001903BF">
              <w:rPr>
                <w:rFonts w:ascii="GHEA Grapalat" w:hAnsi="GHEA Grapalat" w:cs="Arial"/>
                <w:sz w:val="20"/>
                <w:szCs w:val="20"/>
              </w:rPr>
              <w:t>09</w:t>
            </w:r>
            <w:r w:rsidRPr="001903BF">
              <w:rPr>
                <w:rFonts w:ascii="Microsoft JhengHei" w:eastAsia="Microsoft JhengHei" w:hAnsi="Microsoft JhengHei" w:cs="Microsoft JhengHei"/>
                <w:sz w:val="20"/>
                <w:szCs w:val="20"/>
              </w:rPr>
              <w:t>․</w:t>
            </w:r>
            <w:r w:rsidRPr="001903BF">
              <w:rPr>
                <w:rFonts w:ascii="GHEA Grapalat" w:hAnsi="GHEA Grapalat" w:cs="Arial"/>
                <w:sz w:val="20"/>
                <w:szCs w:val="20"/>
              </w:rPr>
              <w:t>2024</w:t>
            </w:r>
            <w:r w:rsidRPr="001903BF">
              <w:rPr>
                <w:rFonts w:ascii="GHEA Grapalat" w:hAnsi="GHEA Grapalat" w:cs="GHEA Grapalat"/>
                <w:sz w:val="20"/>
                <w:szCs w:val="20"/>
              </w:rPr>
              <w:t>թ</w:t>
            </w:r>
            <w:r w:rsidRPr="001903BF">
              <w:rPr>
                <w:rFonts w:ascii="Microsoft JhengHei" w:eastAsia="Microsoft JhengHei" w:hAnsi="Microsoft JhengHei" w:cs="Microsoft JhengHei"/>
                <w:sz w:val="20"/>
                <w:szCs w:val="20"/>
              </w:rPr>
              <w:t>․</w:t>
            </w:r>
            <w:r w:rsidRPr="001903BF">
              <w:rPr>
                <w:rFonts w:ascii="GHEA Grapalat" w:hAnsi="GHEA Grapalat" w:cs="Arial"/>
                <w:sz w:val="20"/>
                <w:szCs w:val="20"/>
              </w:rPr>
              <w:t xml:space="preserve"> N199-</w:t>
            </w:r>
            <w:r w:rsidRPr="001903BF">
              <w:rPr>
                <w:rFonts w:ascii="GHEA Grapalat" w:hAnsi="GHEA Grapalat" w:cs="GHEA Grapalat"/>
                <w:sz w:val="20"/>
                <w:szCs w:val="20"/>
              </w:rPr>
              <w:t>Ն</w:t>
            </w:r>
            <w:r w:rsidRPr="001903BF">
              <w:rPr>
                <w:rFonts w:ascii="GHEA Grapalat" w:hAnsi="GHEA Grapalat" w:cs="Arial"/>
                <w:sz w:val="20"/>
                <w:szCs w:val="20"/>
              </w:rPr>
              <w:t xml:space="preserve"> </w:t>
            </w:r>
            <w:r w:rsidRPr="001903BF">
              <w:rPr>
                <w:rFonts w:ascii="GHEA Grapalat" w:hAnsi="GHEA Grapalat" w:cs="GHEA Grapalat"/>
                <w:sz w:val="20"/>
                <w:szCs w:val="20"/>
              </w:rPr>
              <w:t>համաձայն</w:t>
            </w:r>
            <w:r w:rsidRPr="001903BF">
              <w:rPr>
                <w:rFonts w:ascii="GHEA Grapalat" w:hAnsi="GHEA Grapalat" w:cs="Arial"/>
                <w:sz w:val="20"/>
                <w:szCs w:val="20"/>
              </w:rPr>
              <w:t xml:space="preserve"> )</w:t>
            </w:r>
          </w:p>
        </w:tc>
        <w:tc>
          <w:tcPr>
            <w:tcW w:w="600" w:type="dxa"/>
            <w:vAlign w:val="center"/>
            <w:hideMark/>
          </w:tcPr>
          <w:p w14:paraId="4F94976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12823E1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1342.00</w:t>
            </w:r>
          </w:p>
        </w:tc>
        <w:tc>
          <w:tcPr>
            <w:tcW w:w="1120" w:type="dxa"/>
            <w:vAlign w:val="center"/>
            <w:hideMark/>
          </w:tcPr>
          <w:p w14:paraId="2993C34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0.48</w:t>
            </w:r>
          </w:p>
        </w:tc>
        <w:tc>
          <w:tcPr>
            <w:tcW w:w="1120" w:type="dxa"/>
            <w:vAlign w:val="center"/>
            <w:hideMark/>
          </w:tcPr>
          <w:p w14:paraId="24B66D7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649.53</w:t>
            </w:r>
          </w:p>
        </w:tc>
      </w:tr>
      <w:tr w:rsidR="001903BF" w:rsidRPr="001903BF" w14:paraId="2E354760" w14:textId="77777777" w:rsidTr="001903BF">
        <w:trPr>
          <w:trHeight w:val="540"/>
        </w:trPr>
        <w:tc>
          <w:tcPr>
            <w:tcW w:w="500" w:type="dxa"/>
            <w:vAlign w:val="center"/>
            <w:hideMark/>
          </w:tcPr>
          <w:p w14:paraId="6B95895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23</w:t>
            </w:r>
          </w:p>
        </w:tc>
        <w:tc>
          <w:tcPr>
            <w:tcW w:w="5320" w:type="dxa"/>
            <w:vAlign w:val="center"/>
            <w:hideMark/>
          </w:tcPr>
          <w:p w14:paraId="62C3F13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B7.5 բետոնի նախապատրաստական շերտի ստեղծում h=10սմ հաստությամբ</w:t>
            </w:r>
          </w:p>
        </w:tc>
        <w:tc>
          <w:tcPr>
            <w:tcW w:w="600" w:type="dxa"/>
            <w:vAlign w:val="center"/>
            <w:hideMark/>
          </w:tcPr>
          <w:p w14:paraId="120A37A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2D06E07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11.00</w:t>
            </w:r>
          </w:p>
        </w:tc>
        <w:tc>
          <w:tcPr>
            <w:tcW w:w="1120" w:type="dxa"/>
            <w:vAlign w:val="center"/>
            <w:hideMark/>
          </w:tcPr>
          <w:p w14:paraId="7BDEB97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36.06</w:t>
            </w:r>
          </w:p>
        </w:tc>
        <w:tc>
          <w:tcPr>
            <w:tcW w:w="1120" w:type="dxa"/>
            <w:vAlign w:val="center"/>
            <w:hideMark/>
          </w:tcPr>
          <w:p w14:paraId="2A7D912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396.66</w:t>
            </w:r>
          </w:p>
        </w:tc>
      </w:tr>
      <w:tr w:rsidR="001903BF" w:rsidRPr="001903BF" w14:paraId="7E32B18B" w14:textId="77777777" w:rsidTr="001903BF">
        <w:trPr>
          <w:trHeight w:val="300"/>
        </w:trPr>
        <w:tc>
          <w:tcPr>
            <w:tcW w:w="500" w:type="dxa"/>
            <w:vAlign w:val="center"/>
            <w:hideMark/>
          </w:tcPr>
          <w:p w14:paraId="4D00040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24</w:t>
            </w:r>
          </w:p>
        </w:tc>
        <w:tc>
          <w:tcPr>
            <w:tcW w:w="5320" w:type="dxa"/>
            <w:vAlign w:val="center"/>
            <w:hideMark/>
          </w:tcPr>
          <w:p w14:paraId="14A7EF7E"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Ց/ավազային շաղախ M100 մակնիշի</w:t>
            </w:r>
          </w:p>
        </w:tc>
        <w:tc>
          <w:tcPr>
            <w:tcW w:w="600" w:type="dxa"/>
            <w:vAlign w:val="center"/>
            <w:hideMark/>
          </w:tcPr>
          <w:p w14:paraId="099B71E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2B6E003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2.00</w:t>
            </w:r>
          </w:p>
        </w:tc>
        <w:tc>
          <w:tcPr>
            <w:tcW w:w="1120" w:type="dxa"/>
            <w:vAlign w:val="center"/>
            <w:hideMark/>
          </w:tcPr>
          <w:p w14:paraId="360C030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43.71</w:t>
            </w:r>
          </w:p>
        </w:tc>
        <w:tc>
          <w:tcPr>
            <w:tcW w:w="1120" w:type="dxa"/>
            <w:vAlign w:val="center"/>
            <w:hideMark/>
          </w:tcPr>
          <w:p w14:paraId="05DCAF0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87.43</w:t>
            </w:r>
          </w:p>
        </w:tc>
      </w:tr>
      <w:tr w:rsidR="001903BF" w:rsidRPr="001903BF" w14:paraId="4C56F8CE" w14:textId="77777777" w:rsidTr="001903BF">
        <w:trPr>
          <w:trHeight w:val="810"/>
        </w:trPr>
        <w:tc>
          <w:tcPr>
            <w:tcW w:w="500" w:type="dxa"/>
            <w:vAlign w:val="center"/>
            <w:hideMark/>
          </w:tcPr>
          <w:p w14:paraId="79D22F2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25</w:t>
            </w:r>
          </w:p>
        </w:tc>
        <w:tc>
          <w:tcPr>
            <w:tcW w:w="5320" w:type="dxa"/>
            <w:vAlign w:val="center"/>
            <w:hideMark/>
          </w:tcPr>
          <w:p w14:paraId="0F690A8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D=1,0-2,0մ H=1,-2,0մ   ե/բ հավաքովի հորի մոնտաժային աշխատանքների իրականացում (հիմքի սալ, պատի օղակ, ծածկի սալ,մետաղ.ելարան,ներդիր տարրեր)</w:t>
            </w:r>
          </w:p>
        </w:tc>
        <w:tc>
          <w:tcPr>
            <w:tcW w:w="600" w:type="dxa"/>
            <w:vAlign w:val="center"/>
            <w:hideMark/>
          </w:tcPr>
          <w:p w14:paraId="4BC47DA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Arial Armenian" w:hAnsi="Arial Armenian" w:cs="Arial"/>
                <w:sz w:val="20"/>
                <w:szCs w:val="20"/>
                <w:vertAlign w:val="superscript"/>
              </w:rPr>
              <w:t>3</w:t>
            </w:r>
          </w:p>
        </w:tc>
        <w:tc>
          <w:tcPr>
            <w:tcW w:w="920" w:type="dxa"/>
            <w:vAlign w:val="center"/>
            <w:hideMark/>
          </w:tcPr>
          <w:p w14:paraId="4C166A5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27.50</w:t>
            </w:r>
          </w:p>
        </w:tc>
        <w:tc>
          <w:tcPr>
            <w:tcW w:w="1120" w:type="dxa"/>
            <w:vAlign w:val="center"/>
            <w:hideMark/>
          </w:tcPr>
          <w:p w14:paraId="12FAFF5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51.95</w:t>
            </w:r>
          </w:p>
        </w:tc>
        <w:tc>
          <w:tcPr>
            <w:tcW w:w="1120" w:type="dxa"/>
            <w:vAlign w:val="center"/>
            <w:hideMark/>
          </w:tcPr>
          <w:p w14:paraId="4222CE7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1428.63</w:t>
            </w:r>
          </w:p>
        </w:tc>
      </w:tr>
      <w:tr w:rsidR="001903BF" w:rsidRPr="001903BF" w14:paraId="278E25D6" w14:textId="77777777" w:rsidTr="001903BF">
        <w:trPr>
          <w:trHeight w:val="270"/>
        </w:trPr>
        <w:tc>
          <w:tcPr>
            <w:tcW w:w="500" w:type="dxa"/>
            <w:vAlign w:val="center"/>
            <w:hideMark/>
          </w:tcPr>
          <w:p w14:paraId="3F93C74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26</w:t>
            </w:r>
          </w:p>
        </w:tc>
        <w:tc>
          <w:tcPr>
            <w:tcW w:w="5320" w:type="dxa"/>
            <w:vAlign w:val="center"/>
            <w:hideMark/>
          </w:tcPr>
          <w:p w14:paraId="2351FEB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D=1.0մ տրամագծով ե/բ հորի հիմքի սալ ՀՍ-10 տիպի  </w:t>
            </w:r>
          </w:p>
        </w:tc>
        <w:tc>
          <w:tcPr>
            <w:tcW w:w="600" w:type="dxa"/>
            <w:vAlign w:val="center"/>
            <w:hideMark/>
          </w:tcPr>
          <w:p w14:paraId="1BA4696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0D6B4DA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w:t>
            </w:r>
          </w:p>
        </w:tc>
        <w:tc>
          <w:tcPr>
            <w:tcW w:w="1120" w:type="dxa"/>
            <w:vAlign w:val="center"/>
            <w:hideMark/>
          </w:tcPr>
          <w:p w14:paraId="688E1DC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36.58</w:t>
            </w:r>
          </w:p>
        </w:tc>
        <w:tc>
          <w:tcPr>
            <w:tcW w:w="1120" w:type="dxa"/>
            <w:vAlign w:val="center"/>
            <w:hideMark/>
          </w:tcPr>
          <w:p w14:paraId="2F1A85D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182.89</w:t>
            </w:r>
          </w:p>
        </w:tc>
      </w:tr>
      <w:tr w:rsidR="001903BF" w:rsidRPr="001903BF" w14:paraId="1755E641" w14:textId="77777777" w:rsidTr="001903BF">
        <w:trPr>
          <w:trHeight w:val="270"/>
        </w:trPr>
        <w:tc>
          <w:tcPr>
            <w:tcW w:w="500" w:type="dxa"/>
            <w:vAlign w:val="center"/>
            <w:hideMark/>
          </w:tcPr>
          <w:p w14:paraId="134E3F3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27</w:t>
            </w:r>
          </w:p>
        </w:tc>
        <w:tc>
          <w:tcPr>
            <w:tcW w:w="5320" w:type="dxa"/>
            <w:vAlign w:val="center"/>
            <w:hideMark/>
          </w:tcPr>
          <w:p w14:paraId="3BDBC47F"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D=1.5մ տրամագծով ե/բ հորի հիմքի սալ ՀՍ-10 տիպի  </w:t>
            </w:r>
          </w:p>
        </w:tc>
        <w:tc>
          <w:tcPr>
            <w:tcW w:w="600" w:type="dxa"/>
            <w:vAlign w:val="center"/>
            <w:hideMark/>
          </w:tcPr>
          <w:p w14:paraId="790E19B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2CFDA30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w:t>
            </w:r>
          </w:p>
        </w:tc>
        <w:tc>
          <w:tcPr>
            <w:tcW w:w="1120" w:type="dxa"/>
            <w:vAlign w:val="center"/>
            <w:hideMark/>
          </w:tcPr>
          <w:p w14:paraId="19640EB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36.58</w:t>
            </w:r>
          </w:p>
        </w:tc>
        <w:tc>
          <w:tcPr>
            <w:tcW w:w="1120" w:type="dxa"/>
            <w:vAlign w:val="center"/>
            <w:hideMark/>
          </w:tcPr>
          <w:p w14:paraId="2E94A39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73.15</w:t>
            </w:r>
          </w:p>
        </w:tc>
      </w:tr>
      <w:tr w:rsidR="001903BF" w:rsidRPr="001903BF" w14:paraId="2FE05059" w14:textId="77777777" w:rsidTr="001903BF">
        <w:trPr>
          <w:trHeight w:val="270"/>
        </w:trPr>
        <w:tc>
          <w:tcPr>
            <w:tcW w:w="500" w:type="dxa"/>
            <w:vAlign w:val="center"/>
            <w:hideMark/>
          </w:tcPr>
          <w:p w14:paraId="556EF6C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28</w:t>
            </w:r>
          </w:p>
        </w:tc>
        <w:tc>
          <w:tcPr>
            <w:tcW w:w="5320" w:type="dxa"/>
            <w:vAlign w:val="center"/>
            <w:hideMark/>
          </w:tcPr>
          <w:p w14:paraId="1CFDD563"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D=2.0մ տրամագծով ե/բ հորի հիմքի սալ ՀՍ-10 տիպի  </w:t>
            </w:r>
          </w:p>
        </w:tc>
        <w:tc>
          <w:tcPr>
            <w:tcW w:w="600" w:type="dxa"/>
            <w:vAlign w:val="center"/>
            <w:hideMark/>
          </w:tcPr>
          <w:p w14:paraId="50EFE71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1E80688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w:t>
            </w:r>
          </w:p>
        </w:tc>
        <w:tc>
          <w:tcPr>
            <w:tcW w:w="1120" w:type="dxa"/>
            <w:vAlign w:val="center"/>
            <w:hideMark/>
          </w:tcPr>
          <w:p w14:paraId="3F376F8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36.58</w:t>
            </w:r>
          </w:p>
        </w:tc>
        <w:tc>
          <w:tcPr>
            <w:tcW w:w="1120" w:type="dxa"/>
            <w:vAlign w:val="center"/>
            <w:hideMark/>
          </w:tcPr>
          <w:p w14:paraId="4CBDFEA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475.50</w:t>
            </w:r>
          </w:p>
        </w:tc>
      </w:tr>
      <w:tr w:rsidR="001903BF" w:rsidRPr="001903BF" w14:paraId="37867D68" w14:textId="77777777" w:rsidTr="001903BF">
        <w:trPr>
          <w:trHeight w:val="540"/>
        </w:trPr>
        <w:tc>
          <w:tcPr>
            <w:tcW w:w="500" w:type="dxa"/>
            <w:hideMark/>
          </w:tcPr>
          <w:p w14:paraId="4B7738D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29</w:t>
            </w:r>
          </w:p>
        </w:tc>
        <w:tc>
          <w:tcPr>
            <w:tcW w:w="5320" w:type="dxa"/>
            <w:hideMark/>
          </w:tcPr>
          <w:p w14:paraId="37CBF655"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Հորի ստորին հատվածում լեկալ աղյուսե շարվածքի իրականացում</w:t>
            </w:r>
          </w:p>
        </w:tc>
        <w:tc>
          <w:tcPr>
            <w:tcW w:w="600" w:type="dxa"/>
            <w:vAlign w:val="center"/>
            <w:hideMark/>
          </w:tcPr>
          <w:p w14:paraId="26B5E22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2AB1289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16.0</w:t>
            </w:r>
          </w:p>
        </w:tc>
        <w:tc>
          <w:tcPr>
            <w:tcW w:w="1120" w:type="dxa"/>
            <w:vAlign w:val="center"/>
            <w:hideMark/>
          </w:tcPr>
          <w:p w14:paraId="696EF47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139.26</w:t>
            </w:r>
          </w:p>
        </w:tc>
        <w:tc>
          <w:tcPr>
            <w:tcW w:w="1120" w:type="dxa"/>
            <w:vAlign w:val="center"/>
            <w:hideMark/>
          </w:tcPr>
          <w:p w14:paraId="60A510E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2228.19</w:t>
            </w:r>
          </w:p>
        </w:tc>
      </w:tr>
      <w:tr w:rsidR="001903BF" w:rsidRPr="001903BF" w14:paraId="3AF09343" w14:textId="77777777" w:rsidTr="001903BF">
        <w:trPr>
          <w:trHeight w:val="270"/>
        </w:trPr>
        <w:tc>
          <w:tcPr>
            <w:tcW w:w="500" w:type="dxa"/>
            <w:vAlign w:val="center"/>
            <w:hideMark/>
          </w:tcPr>
          <w:p w14:paraId="3D85D28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30</w:t>
            </w:r>
          </w:p>
        </w:tc>
        <w:tc>
          <w:tcPr>
            <w:tcW w:w="5320" w:type="dxa"/>
            <w:vAlign w:val="center"/>
            <w:hideMark/>
          </w:tcPr>
          <w:p w14:paraId="51EB47E8"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Պատի Օղակ ՊՕ-10-6  </w:t>
            </w:r>
          </w:p>
        </w:tc>
        <w:tc>
          <w:tcPr>
            <w:tcW w:w="600" w:type="dxa"/>
            <w:vAlign w:val="center"/>
            <w:hideMark/>
          </w:tcPr>
          <w:p w14:paraId="4A32839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0EEE4E4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w:t>
            </w:r>
          </w:p>
        </w:tc>
        <w:tc>
          <w:tcPr>
            <w:tcW w:w="1120" w:type="dxa"/>
            <w:vAlign w:val="center"/>
            <w:hideMark/>
          </w:tcPr>
          <w:p w14:paraId="673DFC9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36.58</w:t>
            </w:r>
          </w:p>
        </w:tc>
        <w:tc>
          <w:tcPr>
            <w:tcW w:w="1120" w:type="dxa"/>
            <w:vAlign w:val="center"/>
            <w:hideMark/>
          </w:tcPr>
          <w:p w14:paraId="501118C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365.77</w:t>
            </w:r>
          </w:p>
        </w:tc>
      </w:tr>
      <w:tr w:rsidR="001903BF" w:rsidRPr="001903BF" w14:paraId="4F12C2D4" w14:textId="77777777" w:rsidTr="001903BF">
        <w:trPr>
          <w:trHeight w:val="270"/>
        </w:trPr>
        <w:tc>
          <w:tcPr>
            <w:tcW w:w="500" w:type="dxa"/>
            <w:vAlign w:val="center"/>
            <w:hideMark/>
          </w:tcPr>
          <w:p w14:paraId="3A4E4CA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31</w:t>
            </w:r>
          </w:p>
        </w:tc>
        <w:tc>
          <w:tcPr>
            <w:tcW w:w="5320" w:type="dxa"/>
            <w:vAlign w:val="center"/>
            <w:hideMark/>
          </w:tcPr>
          <w:p w14:paraId="68E072CB"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Պատի Օղակ ՊՕ-15-6  </w:t>
            </w:r>
          </w:p>
        </w:tc>
        <w:tc>
          <w:tcPr>
            <w:tcW w:w="600" w:type="dxa"/>
            <w:vAlign w:val="center"/>
            <w:hideMark/>
          </w:tcPr>
          <w:p w14:paraId="05A0CFC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0550E78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w:t>
            </w:r>
          </w:p>
        </w:tc>
        <w:tc>
          <w:tcPr>
            <w:tcW w:w="1120" w:type="dxa"/>
            <w:vAlign w:val="center"/>
            <w:hideMark/>
          </w:tcPr>
          <w:p w14:paraId="0BD004A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43.89</w:t>
            </w:r>
          </w:p>
        </w:tc>
        <w:tc>
          <w:tcPr>
            <w:tcW w:w="1120" w:type="dxa"/>
            <w:vAlign w:val="center"/>
            <w:hideMark/>
          </w:tcPr>
          <w:p w14:paraId="464E90B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175.57</w:t>
            </w:r>
          </w:p>
        </w:tc>
      </w:tr>
      <w:tr w:rsidR="001903BF" w:rsidRPr="001903BF" w14:paraId="08390C76" w14:textId="77777777" w:rsidTr="001903BF">
        <w:trPr>
          <w:trHeight w:val="270"/>
        </w:trPr>
        <w:tc>
          <w:tcPr>
            <w:tcW w:w="500" w:type="dxa"/>
            <w:vAlign w:val="center"/>
            <w:hideMark/>
          </w:tcPr>
          <w:p w14:paraId="1DC90CA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32</w:t>
            </w:r>
          </w:p>
        </w:tc>
        <w:tc>
          <w:tcPr>
            <w:tcW w:w="5320" w:type="dxa"/>
            <w:vAlign w:val="center"/>
            <w:hideMark/>
          </w:tcPr>
          <w:p w14:paraId="44F6D05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Պատի Օղակ ՊՕ-20-6  </w:t>
            </w:r>
          </w:p>
        </w:tc>
        <w:tc>
          <w:tcPr>
            <w:tcW w:w="600" w:type="dxa"/>
            <w:vAlign w:val="center"/>
            <w:hideMark/>
          </w:tcPr>
          <w:p w14:paraId="4BA253A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2D6FBED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26</w:t>
            </w:r>
          </w:p>
        </w:tc>
        <w:tc>
          <w:tcPr>
            <w:tcW w:w="1120" w:type="dxa"/>
            <w:vAlign w:val="center"/>
            <w:hideMark/>
          </w:tcPr>
          <w:p w14:paraId="32F8955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70.23</w:t>
            </w:r>
          </w:p>
        </w:tc>
        <w:tc>
          <w:tcPr>
            <w:tcW w:w="1120" w:type="dxa"/>
            <w:vAlign w:val="center"/>
            <w:hideMark/>
          </w:tcPr>
          <w:p w14:paraId="0586320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1825.95</w:t>
            </w:r>
          </w:p>
        </w:tc>
      </w:tr>
      <w:tr w:rsidR="001903BF" w:rsidRPr="001903BF" w14:paraId="34A3D567" w14:textId="77777777" w:rsidTr="001903BF">
        <w:trPr>
          <w:trHeight w:val="540"/>
        </w:trPr>
        <w:tc>
          <w:tcPr>
            <w:tcW w:w="500" w:type="dxa"/>
            <w:vAlign w:val="center"/>
            <w:hideMark/>
          </w:tcPr>
          <w:p w14:paraId="0F9FB1E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33</w:t>
            </w:r>
          </w:p>
        </w:tc>
        <w:tc>
          <w:tcPr>
            <w:tcW w:w="5320" w:type="dxa"/>
            <w:vAlign w:val="center"/>
            <w:hideMark/>
          </w:tcPr>
          <w:p w14:paraId="7C78DD1B"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Ե/բ հորերի ծածկի սալերի տեղադրում ԾՍ1-10 տիպի թուջե ծանր մտոցով </w:t>
            </w:r>
          </w:p>
        </w:tc>
        <w:tc>
          <w:tcPr>
            <w:tcW w:w="600" w:type="dxa"/>
            <w:vAlign w:val="center"/>
            <w:hideMark/>
          </w:tcPr>
          <w:p w14:paraId="43C74E1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500CB1B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w:t>
            </w:r>
          </w:p>
        </w:tc>
        <w:tc>
          <w:tcPr>
            <w:tcW w:w="1120" w:type="dxa"/>
            <w:vAlign w:val="center"/>
            <w:hideMark/>
          </w:tcPr>
          <w:p w14:paraId="120B552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120.30</w:t>
            </w:r>
          </w:p>
        </w:tc>
        <w:tc>
          <w:tcPr>
            <w:tcW w:w="1120" w:type="dxa"/>
            <w:vAlign w:val="center"/>
            <w:hideMark/>
          </w:tcPr>
          <w:p w14:paraId="57CED3E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601.49</w:t>
            </w:r>
          </w:p>
        </w:tc>
      </w:tr>
      <w:tr w:rsidR="001903BF" w:rsidRPr="001903BF" w14:paraId="36F2459A" w14:textId="77777777" w:rsidTr="001903BF">
        <w:trPr>
          <w:trHeight w:val="540"/>
        </w:trPr>
        <w:tc>
          <w:tcPr>
            <w:tcW w:w="500" w:type="dxa"/>
            <w:vAlign w:val="center"/>
            <w:hideMark/>
          </w:tcPr>
          <w:p w14:paraId="0C3EA8C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34</w:t>
            </w:r>
          </w:p>
        </w:tc>
        <w:tc>
          <w:tcPr>
            <w:tcW w:w="5320" w:type="dxa"/>
            <w:vAlign w:val="center"/>
            <w:hideMark/>
          </w:tcPr>
          <w:p w14:paraId="5ADCFA3C"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Ե/բ հորերի ծածկի սալերի տեղադրում ԾՍ1-15 տիպի թուջե ծանր մտոցով </w:t>
            </w:r>
          </w:p>
        </w:tc>
        <w:tc>
          <w:tcPr>
            <w:tcW w:w="600" w:type="dxa"/>
            <w:vAlign w:val="center"/>
            <w:hideMark/>
          </w:tcPr>
          <w:p w14:paraId="6A78AEE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32D9DAD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w:t>
            </w:r>
          </w:p>
        </w:tc>
        <w:tc>
          <w:tcPr>
            <w:tcW w:w="1120" w:type="dxa"/>
            <w:vAlign w:val="center"/>
            <w:hideMark/>
          </w:tcPr>
          <w:p w14:paraId="6AAD093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178.50</w:t>
            </w:r>
          </w:p>
        </w:tc>
        <w:tc>
          <w:tcPr>
            <w:tcW w:w="1120" w:type="dxa"/>
            <w:vAlign w:val="center"/>
            <w:hideMark/>
          </w:tcPr>
          <w:p w14:paraId="0B46D1F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357.00</w:t>
            </w:r>
          </w:p>
        </w:tc>
      </w:tr>
      <w:tr w:rsidR="001903BF" w:rsidRPr="001903BF" w14:paraId="16D3FD32" w14:textId="77777777" w:rsidTr="001903BF">
        <w:trPr>
          <w:trHeight w:val="540"/>
        </w:trPr>
        <w:tc>
          <w:tcPr>
            <w:tcW w:w="500" w:type="dxa"/>
            <w:vAlign w:val="center"/>
            <w:hideMark/>
          </w:tcPr>
          <w:p w14:paraId="0765005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35</w:t>
            </w:r>
          </w:p>
        </w:tc>
        <w:tc>
          <w:tcPr>
            <w:tcW w:w="5320" w:type="dxa"/>
            <w:vAlign w:val="center"/>
            <w:hideMark/>
          </w:tcPr>
          <w:p w14:paraId="48CB93F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Ե/բ հորերի ծածկի սալերի տեղադրում ԾՍ1-20 տիպի թուջե ծանր մտոցով </w:t>
            </w:r>
          </w:p>
        </w:tc>
        <w:tc>
          <w:tcPr>
            <w:tcW w:w="600" w:type="dxa"/>
            <w:vAlign w:val="center"/>
            <w:hideMark/>
          </w:tcPr>
          <w:p w14:paraId="44F8AD6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1320D1C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w:t>
            </w:r>
          </w:p>
        </w:tc>
        <w:tc>
          <w:tcPr>
            <w:tcW w:w="1120" w:type="dxa"/>
            <w:vAlign w:val="center"/>
            <w:hideMark/>
          </w:tcPr>
          <w:p w14:paraId="6D1CDA8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234.10</w:t>
            </w:r>
          </w:p>
        </w:tc>
        <w:tc>
          <w:tcPr>
            <w:tcW w:w="1120" w:type="dxa"/>
            <w:vAlign w:val="center"/>
            <w:hideMark/>
          </w:tcPr>
          <w:p w14:paraId="06F8EE2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3043.27</w:t>
            </w:r>
          </w:p>
        </w:tc>
      </w:tr>
      <w:tr w:rsidR="001903BF" w:rsidRPr="001903BF" w14:paraId="054DEE52" w14:textId="77777777" w:rsidTr="001903BF">
        <w:trPr>
          <w:trHeight w:val="270"/>
        </w:trPr>
        <w:tc>
          <w:tcPr>
            <w:tcW w:w="500" w:type="dxa"/>
            <w:vAlign w:val="center"/>
            <w:hideMark/>
          </w:tcPr>
          <w:p w14:paraId="5DA52A2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w:t>
            </w:r>
          </w:p>
        </w:tc>
        <w:tc>
          <w:tcPr>
            <w:tcW w:w="5320" w:type="dxa"/>
            <w:vAlign w:val="center"/>
            <w:hideMark/>
          </w:tcPr>
          <w:p w14:paraId="244EDC7B"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Մետաղական ելարան</w:t>
            </w:r>
          </w:p>
        </w:tc>
        <w:tc>
          <w:tcPr>
            <w:tcW w:w="600" w:type="dxa"/>
            <w:vAlign w:val="center"/>
            <w:hideMark/>
          </w:tcPr>
          <w:p w14:paraId="006D2B0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տ</w:t>
            </w:r>
          </w:p>
        </w:tc>
        <w:tc>
          <w:tcPr>
            <w:tcW w:w="920" w:type="dxa"/>
            <w:vAlign w:val="center"/>
            <w:hideMark/>
          </w:tcPr>
          <w:p w14:paraId="7717BAC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0.260</w:t>
            </w:r>
          </w:p>
        </w:tc>
        <w:tc>
          <w:tcPr>
            <w:tcW w:w="1120" w:type="dxa"/>
            <w:vAlign w:val="center"/>
            <w:hideMark/>
          </w:tcPr>
          <w:p w14:paraId="64652FF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731.56</w:t>
            </w:r>
          </w:p>
        </w:tc>
        <w:tc>
          <w:tcPr>
            <w:tcW w:w="1120" w:type="dxa"/>
            <w:vAlign w:val="center"/>
            <w:hideMark/>
          </w:tcPr>
          <w:p w14:paraId="18EE340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190.20</w:t>
            </w:r>
          </w:p>
        </w:tc>
      </w:tr>
      <w:tr w:rsidR="001903BF" w:rsidRPr="001903BF" w14:paraId="59507291" w14:textId="77777777" w:rsidTr="001903BF">
        <w:trPr>
          <w:trHeight w:val="270"/>
        </w:trPr>
        <w:tc>
          <w:tcPr>
            <w:tcW w:w="500" w:type="dxa"/>
            <w:vAlign w:val="center"/>
            <w:hideMark/>
          </w:tcPr>
          <w:p w14:paraId="19BC7F1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37</w:t>
            </w:r>
          </w:p>
        </w:tc>
        <w:tc>
          <w:tcPr>
            <w:tcW w:w="5320" w:type="dxa"/>
            <w:vAlign w:val="center"/>
            <w:hideMark/>
          </w:tcPr>
          <w:p w14:paraId="6F64F4F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Ներդիր տարրեր</w:t>
            </w:r>
          </w:p>
        </w:tc>
        <w:tc>
          <w:tcPr>
            <w:tcW w:w="600" w:type="dxa"/>
            <w:vAlign w:val="center"/>
            <w:hideMark/>
          </w:tcPr>
          <w:p w14:paraId="0F159BF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կգ</w:t>
            </w:r>
          </w:p>
        </w:tc>
        <w:tc>
          <w:tcPr>
            <w:tcW w:w="920" w:type="dxa"/>
            <w:vAlign w:val="center"/>
            <w:hideMark/>
          </w:tcPr>
          <w:p w14:paraId="4B0E1C0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174.000</w:t>
            </w:r>
          </w:p>
        </w:tc>
        <w:tc>
          <w:tcPr>
            <w:tcW w:w="1120" w:type="dxa"/>
            <w:vAlign w:val="center"/>
            <w:hideMark/>
          </w:tcPr>
          <w:p w14:paraId="7756916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0.66</w:t>
            </w:r>
          </w:p>
        </w:tc>
        <w:tc>
          <w:tcPr>
            <w:tcW w:w="1120" w:type="dxa"/>
            <w:vAlign w:val="center"/>
            <w:hideMark/>
          </w:tcPr>
          <w:p w14:paraId="4F14501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114.49</w:t>
            </w:r>
          </w:p>
        </w:tc>
      </w:tr>
      <w:tr w:rsidR="001903BF" w:rsidRPr="001903BF" w14:paraId="31C4DCA4" w14:textId="77777777" w:rsidTr="001903BF">
        <w:trPr>
          <w:trHeight w:val="270"/>
        </w:trPr>
        <w:tc>
          <w:tcPr>
            <w:tcW w:w="500" w:type="dxa"/>
            <w:vAlign w:val="center"/>
            <w:hideMark/>
          </w:tcPr>
          <w:p w14:paraId="7E480F1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38</w:t>
            </w:r>
          </w:p>
        </w:tc>
        <w:tc>
          <w:tcPr>
            <w:tcW w:w="5320" w:type="dxa"/>
            <w:vAlign w:val="center"/>
            <w:hideMark/>
          </w:tcPr>
          <w:p w14:paraId="2D77230C"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Սեպավոր փականների մոնտաժում DN500 PN=1,6ՄՊա</w:t>
            </w:r>
          </w:p>
        </w:tc>
        <w:tc>
          <w:tcPr>
            <w:tcW w:w="600" w:type="dxa"/>
            <w:vAlign w:val="center"/>
            <w:hideMark/>
          </w:tcPr>
          <w:p w14:paraId="4E88406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5C1C70D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w:t>
            </w:r>
          </w:p>
        </w:tc>
        <w:tc>
          <w:tcPr>
            <w:tcW w:w="1120" w:type="dxa"/>
            <w:vAlign w:val="center"/>
            <w:hideMark/>
          </w:tcPr>
          <w:p w14:paraId="4A228AE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1814.41</w:t>
            </w:r>
          </w:p>
        </w:tc>
        <w:tc>
          <w:tcPr>
            <w:tcW w:w="1120" w:type="dxa"/>
            <w:vAlign w:val="center"/>
            <w:hideMark/>
          </w:tcPr>
          <w:p w14:paraId="2A3797B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12700.87</w:t>
            </w:r>
          </w:p>
        </w:tc>
      </w:tr>
      <w:tr w:rsidR="001903BF" w:rsidRPr="001903BF" w14:paraId="4563EAF7" w14:textId="77777777" w:rsidTr="001903BF">
        <w:trPr>
          <w:trHeight w:val="270"/>
        </w:trPr>
        <w:tc>
          <w:tcPr>
            <w:tcW w:w="500" w:type="dxa"/>
            <w:vAlign w:val="center"/>
            <w:hideMark/>
          </w:tcPr>
          <w:p w14:paraId="6851552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39</w:t>
            </w:r>
          </w:p>
        </w:tc>
        <w:tc>
          <w:tcPr>
            <w:tcW w:w="5320" w:type="dxa"/>
            <w:vAlign w:val="center"/>
            <w:hideMark/>
          </w:tcPr>
          <w:p w14:paraId="133C56EB"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Սեպավոր փականների մոնտաժում DN400 PN=1,6ՄՊա</w:t>
            </w:r>
          </w:p>
        </w:tc>
        <w:tc>
          <w:tcPr>
            <w:tcW w:w="600" w:type="dxa"/>
            <w:vAlign w:val="center"/>
            <w:hideMark/>
          </w:tcPr>
          <w:p w14:paraId="0CDF2D1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68D2B72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w:t>
            </w:r>
          </w:p>
        </w:tc>
        <w:tc>
          <w:tcPr>
            <w:tcW w:w="1120" w:type="dxa"/>
            <w:vAlign w:val="center"/>
            <w:hideMark/>
          </w:tcPr>
          <w:p w14:paraId="76C8680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1655.88</w:t>
            </w:r>
          </w:p>
        </w:tc>
        <w:tc>
          <w:tcPr>
            <w:tcW w:w="1120" w:type="dxa"/>
            <w:vAlign w:val="center"/>
            <w:hideMark/>
          </w:tcPr>
          <w:p w14:paraId="014B6B6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3311.76</w:t>
            </w:r>
          </w:p>
        </w:tc>
      </w:tr>
      <w:tr w:rsidR="001903BF" w:rsidRPr="001903BF" w14:paraId="139B4A69" w14:textId="77777777" w:rsidTr="001903BF">
        <w:trPr>
          <w:trHeight w:val="270"/>
        </w:trPr>
        <w:tc>
          <w:tcPr>
            <w:tcW w:w="500" w:type="dxa"/>
            <w:vAlign w:val="center"/>
            <w:hideMark/>
          </w:tcPr>
          <w:p w14:paraId="2539E77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40</w:t>
            </w:r>
          </w:p>
        </w:tc>
        <w:tc>
          <w:tcPr>
            <w:tcW w:w="5320" w:type="dxa"/>
            <w:vAlign w:val="center"/>
            <w:hideMark/>
          </w:tcPr>
          <w:p w14:paraId="39709399"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Սեպավոր փականների մոնտաժում DN250 PN=1,6ՄՊա</w:t>
            </w:r>
          </w:p>
        </w:tc>
        <w:tc>
          <w:tcPr>
            <w:tcW w:w="600" w:type="dxa"/>
            <w:vAlign w:val="center"/>
            <w:hideMark/>
          </w:tcPr>
          <w:p w14:paraId="2EDB1B3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26B0D80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w:t>
            </w:r>
          </w:p>
        </w:tc>
        <w:tc>
          <w:tcPr>
            <w:tcW w:w="1120" w:type="dxa"/>
            <w:vAlign w:val="center"/>
            <w:hideMark/>
          </w:tcPr>
          <w:p w14:paraId="695BD7A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532.59</w:t>
            </w:r>
          </w:p>
        </w:tc>
        <w:tc>
          <w:tcPr>
            <w:tcW w:w="1120" w:type="dxa"/>
            <w:vAlign w:val="center"/>
            <w:hideMark/>
          </w:tcPr>
          <w:p w14:paraId="036D4FC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532.59</w:t>
            </w:r>
          </w:p>
        </w:tc>
      </w:tr>
      <w:tr w:rsidR="001903BF" w:rsidRPr="001903BF" w14:paraId="483A7BBD" w14:textId="77777777" w:rsidTr="001903BF">
        <w:trPr>
          <w:trHeight w:val="270"/>
        </w:trPr>
        <w:tc>
          <w:tcPr>
            <w:tcW w:w="500" w:type="dxa"/>
            <w:vAlign w:val="center"/>
            <w:hideMark/>
          </w:tcPr>
          <w:p w14:paraId="478256F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41</w:t>
            </w:r>
          </w:p>
        </w:tc>
        <w:tc>
          <w:tcPr>
            <w:tcW w:w="5320" w:type="dxa"/>
            <w:vAlign w:val="center"/>
            <w:hideMark/>
          </w:tcPr>
          <w:p w14:paraId="6E4E294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Սեպավոր փականների մոնտաժում DN150 PN=1,6ՄՊա</w:t>
            </w:r>
          </w:p>
        </w:tc>
        <w:tc>
          <w:tcPr>
            <w:tcW w:w="600" w:type="dxa"/>
            <w:vAlign w:val="center"/>
            <w:hideMark/>
          </w:tcPr>
          <w:p w14:paraId="479163F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2FB44A1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35</w:t>
            </w:r>
          </w:p>
        </w:tc>
        <w:tc>
          <w:tcPr>
            <w:tcW w:w="1120" w:type="dxa"/>
            <w:vAlign w:val="center"/>
            <w:hideMark/>
          </w:tcPr>
          <w:p w14:paraId="328BA5B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273.49</w:t>
            </w:r>
          </w:p>
        </w:tc>
        <w:tc>
          <w:tcPr>
            <w:tcW w:w="1120" w:type="dxa"/>
            <w:vAlign w:val="center"/>
            <w:hideMark/>
          </w:tcPr>
          <w:p w14:paraId="3260D79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9572.15</w:t>
            </w:r>
          </w:p>
        </w:tc>
      </w:tr>
      <w:tr w:rsidR="001903BF" w:rsidRPr="001903BF" w14:paraId="2D9A8D5F" w14:textId="77777777" w:rsidTr="001903BF">
        <w:trPr>
          <w:trHeight w:val="540"/>
        </w:trPr>
        <w:tc>
          <w:tcPr>
            <w:tcW w:w="500" w:type="dxa"/>
            <w:vAlign w:val="center"/>
            <w:hideMark/>
          </w:tcPr>
          <w:p w14:paraId="06A9E5F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42</w:t>
            </w:r>
          </w:p>
        </w:tc>
        <w:tc>
          <w:tcPr>
            <w:tcW w:w="5320" w:type="dxa"/>
            <w:vAlign w:val="center"/>
            <w:hideMark/>
          </w:tcPr>
          <w:p w14:paraId="3EE8FD1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Պողպատե էլ.եռակցվող կցաշուրթերի մոնտաժում DN500, PN=1,6ՄՊա </w:t>
            </w:r>
          </w:p>
        </w:tc>
        <w:tc>
          <w:tcPr>
            <w:tcW w:w="600" w:type="dxa"/>
            <w:vAlign w:val="center"/>
            <w:hideMark/>
          </w:tcPr>
          <w:p w14:paraId="0B414D1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6336617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w:t>
            </w:r>
          </w:p>
        </w:tc>
        <w:tc>
          <w:tcPr>
            <w:tcW w:w="1120" w:type="dxa"/>
            <w:vAlign w:val="center"/>
            <w:hideMark/>
          </w:tcPr>
          <w:p w14:paraId="3846C9D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59.68</w:t>
            </w:r>
          </w:p>
        </w:tc>
        <w:tc>
          <w:tcPr>
            <w:tcW w:w="1120" w:type="dxa"/>
            <w:vAlign w:val="center"/>
            <w:hideMark/>
          </w:tcPr>
          <w:p w14:paraId="0EBAC16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835.52</w:t>
            </w:r>
          </w:p>
        </w:tc>
      </w:tr>
      <w:tr w:rsidR="001903BF" w:rsidRPr="001903BF" w14:paraId="6C65F291" w14:textId="77777777" w:rsidTr="001903BF">
        <w:trPr>
          <w:trHeight w:val="540"/>
        </w:trPr>
        <w:tc>
          <w:tcPr>
            <w:tcW w:w="500" w:type="dxa"/>
            <w:vAlign w:val="center"/>
            <w:hideMark/>
          </w:tcPr>
          <w:p w14:paraId="1D2E402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43</w:t>
            </w:r>
          </w:p>
        </w:tc>
        <w:tc>
          <w:tcPr>
            <w:tcW w:w="5320" w:type="dxa"/>
            <w:vAlign w:val="center"/>
            <w:hideMark/>
          </w:tcPr>
          <w:p w14:paraId="125F7BA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Պողպատե էլ.եռակցվող կցաշուրթերի մոնտաժում DN400, PN=1,6ՄՊա </w:t>
            </w:r>
          </w:p>
        </w:tc>
        <w:tc>
          <w:tcPr>
            <w:tcW w:w="600" w:type="dxa"/>
            <w:vAlign w:val="center"/>
            <w:hideMark/>
          </w:tcPr>
          <w:p w14:paraId="741654B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17BD7F3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w:t>
            </w:r>
          </w:p>
        </w:tc>
        <w:tc>
          <w:tcPr>
            <w:tcW w:w="1120" w:type="dxa"/>
            <w:vAlign w:val="center"/>
            <w:hideMark/>
          </w:tcPr>
          <w:p w14:paraId="5BC5855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39.43</w:t>
            </w:r>
          </w:p>
        </w:tc>
        <w:tc>
          <w:tcPr>
            <w:tcW w:w="1120" w:type="dxa"/>
            <w:vAlign w:val="center"/>
            <w:hideMark/>
          </w:tcPr>
          <w:p w14:paraId="4399553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157.72</w:t>
            </w:r>
          </w:p>
        </w:tc>
      </w:tr>
      <w:tr w:rsidR="001903BF" w:rsidRPr="001903BF" w14:paraId="66A7BBA8" w14:textId="77777777" w:rsidTr="001903BF">
        <w:trPr>
          <w:trHeight w:val="540"/>
        </w:trPr>
        <w:tc>
          <w:tcPr>
            <w:tcW w:w="500" w:type="dxa"/>
            <w:vAlign w:val="center"/>
            <w:hideMark/>
          </w:tcPr>
          <w:p w14:paraId="1E17A69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44</w:t>
            </w:r>
          </w:p>
        </w:tc>
        <w:tc>
          <w:tcPr>
            <w:tcW w:w="5320" w:type="dxa"/>
            <w:vAlign w:val="center"/>
            <w:hideMark/>
          </w:tcPr>
          <w:p w14:paraId="0C5F3A97"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Պողպատե էլ.եռակցվող կցաշուրթերի մոնտաժում DN250, PN=1,6ՄՊա </w:t>
            </w:r>
          </w:p>
        </w:tc>
        <w:tc>
          <w:tcPr>
            <w:tcW w:w="600" w:type="dxa"/>
            <w:vAlign w:val="center"/>
            <w:hideMark/>
          </w:tcPr>
          <w:p w14:paraId="3C5761C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7F4E447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w:t>
            </w:r>
          </w:p>
        </w:tc>
        <w:tc>
          <w:tcPr>
            <w:tcW w:w="1120" w:type="dxa"/>
            <w:vAlign w:val="center"/>
            <w:hideMark/>
          </w:tcPr>
          <w:p w14:paraId="78A46B4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19.59</w:t>
            </w:r>
          </w:p>
        </w:tc>
        <w:tc>
          <w:tcPr>
            <w:tcW w:w="1120" w:type="dxa"/>
            <w:vAlign w:val="center"/>
            <w:hideMark/>
          </w:tcPr>
          <w:p w14:paraId="56B486E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39.18</w:t>
            </w:r>
          </w:p>
        </w:tc>
      </w:tr>
      <w:tr w:rsidR="001903BF" w:rsidRPr="001903BF" w14:paraId="6DADA934" w14:textId="77777777" w:rsidTr="001903BF">
        <w:trPr>
          <w:trHeight w:val="540"/>
        </w:trPr>
        <w:tc>
          <w:tcPr>
            <w:tcW w:w="500" w:type="dxa"/>
            <w:vAlign w:val="center"/>
            <w:hideMark/>
          </w:tcPr>
          <w:p w14:paraId="4BD70C4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45</w:t>
            </w:r>
          </w:p>
        </w:tc>
        <w:tc>
          <w:tcPr>
            <w:tcW w:w="5320" w:type="dxa"/>
            <w:vAlign w:val="center"/>
            <w:hideMark/>
          </w:tcPr>
          <w:p w14:paraId="13FEB705"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Պողպատե էլ.եռակցվող կցաշուրթերի մոնտաժում DN250, PN=1,6ՄՊա </w:t>
            </w:r>
          </w:p>
        </w:tc>
        <w:tc>
          <w:tcPr>
            <w:tcW w:w="600" w:type="dxa"/>
            <w:vAlign w:val="center"/>
            <w:hideMark/>
          </w:tcPr>
          <w:p w14:paraId="2DBFE94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3664ED9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70</w:t>
            </w:r>
          </w:p>
        </w:tc>
        <w:tc>
          <w:tcPr>
            <w:tcW w:w="1120" w:type="dxa"/>
            <w:vAlign w:val="center"/>
            <w:hideMark/>
          </w:tcPr>
          <w:p w14:paraId="58FB4E1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11.03</w:t>
            </w:r>
          </w:p>
        </w:tc>
        <w:tc>
          <w:tcPr>
            <w:tcW w:w="1120" w:type="dxa"/>
            <w:vAlign w:val="center"/>
            <w:hideMark/>
          </w:tcPr>
          <w:p w14:paraId="3BEF7D7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771.89</w:t>
            </w:r>
          </w:p>
        </w:tc>
      </w:tr>
      <w:tr w:rsidR="001903BF" w:rsidRPr="001903BF" w14:paraId="6F2B003E" w14:textId="77777777" w:rsidTr="001903BF">
        <w:trPr>
          <w:trHeight w:val="270"/>
        </w:trPr>
        <w:tc>
          <w:tcPr>
            <w:tcW w:w="500" w:type="dxa"/>
            <w:vAlign w:val="center"/>
            <w:hideMark/>
          </w:tcPr>
          <w:p w14:paraId="3A4121B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46</w:t>
            </w:r>
          </w:p>
        </w:tc>
        <w:tc>
          <w:tcPr>
            <w:tcW w:w="5320" w:type="dxa"/>
            <w:vAlign w:val="center"/>
            <w:hideMark/>
          </w:tcPr>
          <w:p w14:paraId="6FB6F34B"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(НС)Պոլիէթիլեն-մետաղ կցորդիչ (PE)Dn500/(St)Dn530</w:t>
            </w:r>
          </w:p>
        </w:tc>
        <w:tc>
          <w:tcPr>
            <w:tcW w:w="600" w:type="dxa"/>
            <w:vAlign w:val="center"/>
            <w:hideMark/>
          </w:tcPr>
          <w:p w14:paraId="58A07C9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1FD82F2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24</w:t>
            </w:r>
          </w:p>
        </w:tc>
        <w:tc>
          <w:tcPr>
            <w:tcW w:w="1120" w:type="dxa"/>
            <w:vAlign w:val="center"/>
            <w:hideMark/>
          </w:tcPr>
          <w:p w14:paraId="4396C36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132.98</w:t>
            </w:r>
          </w:p>
        </w:tc>
        <w:tc>
          <w:tcPr>
            <w:tcW w:w="1120" w:type="dxa"/>
            <w:vAlign w:val="center"/>
            <w:hideMark/>
          </w:tcPr>
          <w:p w14:paraId="09D2985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3191.45</w:t>
            </w:r>
          </w:p>
        </w:tc>
      </w:tr>
      <w:tr w:rsidR="001903BF" w:rsidRPr="001903BF" w14:paraId="08641579" w14:textId="77777777" w:rsidTr="001903BF">
        <w:trPr>
          <w:trHeight w:val="270"/>
        </w:trPr>
        <w:tc>
          <w:tcPr>
            <w:tcW w:w="500" w:type="dxa"/>
            <w:vAlign w:val="center"/>
            <w:hideMark/>
          </w:tcPr>
          <w:p w14:paraId="5FB5450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47</w:t>
            </w:r>
          </w:p>
        </w:tc>
        <w:tc>
          <w:tcPr>
            <w:tcW w:w="5320" w:type="dxa"/>
            <w:vAlign w:val="center"/>
            <w:hideMark/>
          </w:tcPr>
          <w:p w14:paraId="48261D25"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(НС)Պոլիէթիլեն-մետաղ կցորդիչ (PE)Dn400/(St)Dn426</w:t>
            </w:r>
          </w:p>
        </w:tc>
        <w:tc>
          <w:tcPr>
            <w:tcW w:w="600" w:type="dxa"/>
            <w:vAlign w:val="center"/>
            <w:hideMark/>
          </w:tcPr>
          <w:p w14:paraId="7938FB1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1A059BB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w:t>
            </w:r>
          </w:p>
        </w:tc>
        <w:tc>
          <w:tcPr>
            <w:tcW w:w="1120" w:type="dxa"/>
            <w:vAlign w:val="center"/>
            <w:hideMark/>
          </w:tcPr>
          <w:p w14:paraId="643386C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96.40</w:t>
            </w:r>
          </w:p>
        </w:tc>
        <w:tc>
          <w:tcPr>
            <w:tcW w:w="1120" w:type="dxa"/>
            <w:vAlign w:val="center"/>
            <w:hideMark/>
          </w:tcPr>
          <w:p w14:paraId="27C6958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578.39</w:t>
            </w:r>
          </w:p>
        </w:tc>
      </w:tr>
      <w:tr w:rsidR="001903BF" w:rsidRPr="001903BF" w14:paraId="0A7CFB85" w14:textId="77777777" w:rsidTr="001903BF">
        <w:trPr>
          <w:trHeight w:val="270"/>
        </w:trPr>
        <w:tc>
          <w:tcPr>
            <w:tcW w:w="500" w:type="dxa"/>
            <w:vAlign w:val="center"/>
            <w:hideMark/>
          </w:tcPr>
          <w:p w14:paraId="02986ED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48</w:t>
            </w:r>
          </w:p>
        </w:tc>
        <w:tc>
          <w:tcPr>
            <w:tcW w:w="5320" w:type="dxa"/>
            <w:vAlign w:val="center"/>
            <w:hideMark/>
          </w:tcPr>
          <w:p w14:paraId="2CE1FF0F"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(НС)Պոլիէթիլեն-մետաղ կցորդիչ (PE)Dn160/(St)Dn150</w:t>
            </w:r>
          </w:p>
        </w:tc>
        <w:tc>
          <w:tcPr>
            <w:tcW w:w="600" w:type="dxa"/>
            <w:vAlign w:val="center"/>
            <w:hideMark/>
          </w:tcPr>
          <w:p w14:paraId="7502B61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040FB64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w:t>
            </w:r>
          </w:p>
        </w:tc>
        <w:tc>
          <w:tcPr>
            <w:tcW w:w="1120" w:type="dxa"/>
            <w:vAlign w:val="center"/>
            <w:hideMark/>
          </w:tcPr>
          <w:p w14:paraId="69D1287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42.26</w:t>
            </w:r>
          </w:p>
        </w:tc>
        <w:tc>
          <w:tcPr>
            <w:tcW w:w="1120" w:type="dxa"/>
            <w:vAlign w:val="center"/>
            <w:hideMark/>
          </w:tcPr>
          <w:p w14:paraId="180B746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84.53</w:t>
            </w:r>
          </w:p>
        </w:tc>
      </w:tr>
      <w:tr w:rsidR="001903BF" w:rsidRPr="001903BF" w14:paraId="0D9EF7EC" w14:textId="77777777" w:rsidTr="001903BF">
        <w:trPr>
          <w:trHeight w:val="270"/>
        </w:trPr>
        <w:tc>
          <w:tcPr>
            <w:tcW w:w="500" w:type="dxa"/>
            <w:vAlign w:val="center"/>
            <w:hideMark/>
          </w:tcPr>
          <w:p w14:paraId="77C9D2F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49</w:t>
            </w:r>
          </w:p>
        </w:tc>
        <w:tc>
          <w:tcPr>
            <w:tcW w:w="5320" w:type="dxa"/>
            <w:vAlign w:val="center"/>
            <w:hideMark/>
          </w:tcPr>
          <w:p w14:paraId="14AF29AC"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խամութային անցում (PE)Dn500/160</w:t>
            </w:r>
          </w:p>
        </w:tc>
        <w:tc>
          <w:tcPr>
            <w:tcW w:w="600" w:type="dxa"/>
            <w:vAlign w:val="center"/>
            <w:hideMark/>
          </w:tcPr>
          <w:p w14:paraId="1EDE5A2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5335DD5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w:t>
            </w:r>
          </w:p>
        </w:tc>
        <w:tc>
          <w:tcPr>
            <w:tcW w:w="1120" w:type="dxa"/>
            <w:vAlign w:val="center"/>
            <w:hideMark/>
          </w:tcPr>
          <w:p w14:paraId="5478410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42.26</w:t>
            </w:r>
          </w:p>
        </w:tc>
        <w:tc>
          <w:tcPr>
            <w:tcW w:w="1120" w:type="dxa"/>
            <w:vAlign w:val="center"/>
            <w:hideMark/>
          </w:tcPr>
          <w:p w14:paraId="2463396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42.26</w:t>
            </w:r>
          </w:p>
        </w:tc>
      </w:tr>
      <w:tr w:rsidR="001903BF" w:rsidRPr="001903BF" w14:paraId="64631A99" w14:textId="77777777" w:rsidTr="001903BF">
        <w:trPr>
          <w:trHeight w:val="270"/>
        </w:trPr>
        <w:tc>
          <w:tcPr>
            <w:tcW w:w="500" w:type="dxa"/>
            <w:vAlign w:val="center"/>
            <w:hideMark/>
          </w:tcPr>
          <w:p w14:paraId="2699CCB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50</w:t>
            </w:r>
          </w:p>
        </w:tc>
        <w:tc>
          <w:tcPr>
            <w:tcW w:w="5320" w:type="dxa"/>
            <w:vAlign w:val="center"/>
            <w:hideMark/>
          </w:tcPr>
          <w:p w14:paraId="75502461"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խամութային անցում (PE)Dn400/160</w:t>
            </w:r>
          </w:p>
        </w:tc>
        <w:tc>
          <w:tcPr>
            <w:tcW w:w="600" w:type="dxa"/>
            <w:vAlign w:val="center"/>
            <w:hideMark/>
          </w:tcPr>
          <w:p w14:paraId="1E90A68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2E509A1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w:t>
            </w:r>
          </w:p>
        </w:tc>
        <w:tc>
          <w:tcPr>
            <w:tcW w:w="1120" w:type="dxa"/>
            <w:vAlign w:val="center"/>
            <w:hideMark/>
          </w:tcPr>
          <w:p w14:paraId="6533A45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42.26</w:t>
            </w:r>
          </w:p>
        </w:tc>
        <w:tc>
          <w:tcPr>
            <w:tcW w:w="1120" w:type="dxa"/>
            <w:vAlign w:val="center"/>
            <w:hideMark/>
          </w:tcPr>
          <w:p w14:paraId="09357F5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42.26</w:t>
            </w:r>
          </w:p>
        </w:tc>
      </w:tr>
      <w:tr w:rsidR="001903BF" w:rsidRPr="001903BF" w14:paraId="7F859738" w14:textId="77777777" w:rsidTr="001903BF">
        <w:trPr>
          <w:trHeight w:val="270"/>
        </w:trPr>
        <w:tc>
          <w:tcPr>
            <w:tcW w:w="500" w:type="dxa"/>
            <w:vAlign w:val="center"/>
            <w:hideMark/>
          </w:tcPr>
          <w:p w14:paraId="4900524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51</w:t>
            </w:r>
          </w:p>
        </w:tc>
        <w:tc>
          <w:tcPr>
            <w:tcW w:w="5320" w:type="dxa"/>
            <w:vAlign w:val="center"/>
            <w:hideMark/>
          </w:tcPr>
          <w:p w14:paraId="2C620AF9"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Պողպատե խողովակների ձևավոր մասեր</w:t>
            </w:r>
          </w:p>
        </w:tc>
        <w:tc>
          <w:tcPr>
            <w:tcW w:w="600" w:type="dxa"/>
            <w:vAlign w:val="center"/>
            <w:hideMark/>
          </w:tcPr>
          <w:p w14:paraId="484BB25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տ</w:t>
            </w:r>
          </w:p>
        </w:tc>
        <w:tc>
          <w:tcPr>
            <w:tcW w:w="920" w:type="dxa"/>
            <w:vAlign w:val="center"/>
            <w:hideMark/>
          </w:tcPr>
          <w:p w14:paraId="1B06BE0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0.122</w:t>
            </w:r>
          </w:p>
        </w:tc>
        <w:tc>
          <w:tcPr>
            <w:tcW w:w="1120" w:type="dxa"/>
            <w:vAlign w:val="center"/>
            <w:hideMark/>
          </w:tcPr>
          <w:p w14:paraId="6CB4F26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787.55</w:t>
            </w:r>
          </w:p>
        </w:tc>
        <w:tc>
          <w:tcPr>
            <w:tcW w:w="1120" w:type="dxa"/>
            <w:vAlign w:val="center"/>
            <w:hideMark/>
          </w:tcPr>
          <w:p w14:paraId="74C332E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96.08</w:t>
            </w:r>
          </w:p>
        </w:tc>
      </w:tr>
      <w:tr w:rsidR="001903BF" w:rsidRPr="001903BF" w14:paraId="6F169D5B" w14:textId="77777777" w:rsidTr="001903BF">
        <w:trPr>
          <w:trHeight w:val="540"/>
        </w:trPr>
        <w:tc>
          <w:tcPr>
            <w:tcW w:w="500" w:type="dxa"/>
            <w:vAlign w:val="center"/>
            <w:hideMark/>
          </w:tcPr>
          <w:p w14:paraId="4307398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52</w:t>
            </w:r>
          </w:p>
        </w:tc>
        <w:tc>
          <w:tcPr>
            <w:tcW w:w="5320" w:type="dxa"/>
            <w:vAlign w:val="center"/>
            <w:hideMark/>
          </w:tcPr>
          <w:p w14:paraId="0737B9F5"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 xml:space="preserve">Պողպատե խողովակ Dn25 (որպես օդահեռ,յուրքանչյուրը 20սմ) </w:t>
            </w:r>
          </w:p>
        </w:tc>
        <w:tc>
          <w:tcPr>
            <w:tcW w:w="600" w:type="dxa"/>
            <w:vAlign w:val="center"/>
            <w:hideMark/>
          </w:tcPr>
          <w:p w14:paraId="7FE5966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25C8330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w:t>
            </w:r>
          </w:p>
        </w:tc>
        <w:tc>
          <w:tcPr>
            <w:tcW w:w="1120" w:type="dxa"/>
            <w:vAlign w:val="center"/>
            <w:hideMark/>
          </w:tcPr>
          <w:p w14:paraId="0C5986C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1.58</w:t>
            </w:r>
          </w:p>
        </w:tc>
        <w:tc>
          <w:tcPr>
            <w:tcW w:w="1120" w:type="dxa"/>
            <w:vAlign w:val="center"/>
            <w:hideMark/>
          </w:tcPr>
          <w:p w14:paraId="6193685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5.68</w:t>
            </w:r>
          </w:p>
        </w:tc>
      </w:tr>
      <w:tr w:rsidR="001903BF" w:rsidRPr="001903BF" w14:paraId="56DCFE52" w14:textId="77777777" w:rsidTr="001903BF">
        <w:trPr>
          <w:trHeight w:val="540"/>
        </w:trPr>
        <w:tc>
          <w:tcPr>
            <w:tcW w:w="500" w:type="dxa"/>
            <w:vAlign w:val="center"/>
            <w:hideMark/>
          </w:tcPr>
          <w:p w14:paraId="519F9E6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53</w:t>
            </w:r>
          </w:p>
        </w:tc>
        <w:tc>
          <w:tcPr>
            <w:tcW w:w="5320" w:type="dxa"/>
            <w:vAlign w:val="center"/>
            <w:hideMark/>
          </w:tcPr>
          <w:p w14:paraId="738C9016"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Dn25մմ տրամագծի խողովակների վրա պարուրակի ստեղծում</w:t>
            </w:r>
          </w:p>
        </w:tc>
        <w:tc>
          <w:tcPr>
            <w:tcW w:w="600" w:type="dxa"/>
            <w:vAlign w:val="center"/>
            <w:hideMark/>
          </w:tcPr>
          <w:p w14:paraId="72807E7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տեղ</w:t>
            </w:r>
          </w:p>
        </w:tc>
        <w:tc>
          <w:tcPr>
            <w:tcW w:w="920" w:type="dxa"/>
            <w:vAlign w:val="center"/>
            <w:hideMark/>
          </w:tcPr>
          <w:p w14:paraId="467FCF5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w:t>
            </w:r>
          </w:p>
        </w:tc>
        <w:tc>
          <w:tcPr>
            <w:tcW w:w="1120" w:type="dxa"/>
            <w:vAlign w:val="center"/>
            <w:hideMark/>
          </w:tcPr>
          <w:p w14:paraId="3041A35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1.01</w:t>
            </w:r>
          </w:p>
        </w:tc>
        <w:tc>
          <w:tcPr>
            <w:tcW w:w="1120" w:type="dxa"/>
            <w:vAlign w:val="center"/>
            <w:hideMark/>
          </w:tcPr>
          <w:p w14:paraId="6124ABB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18.14</w:t>
            </w:r>
          </w:p>
        </w:tc>
      </w:tr>
      <w:tr w:rsidR="001903BF" w:rsidRPr="001903BF" w14:paraId="09F2F77B" w14:textId="77777777" w:rsidTr="001903BF">
        <w:trPr>
          <w:trHeight w:val="540"/>
        </w:trPr>
        <w:tc>
          <w:tcPr>
            <w:tcW w:w="500" w:type="dxa"/>
            <w:vAlign w:val="center"/>
            <w:hideMark/>
          </w:tcPr>
          <w:p w14:paraId="7715846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54</w:t>
            </w:r>
          </w:p>
        </w:tc>
        <w:tc>
          <w:tcPr>
            <w:tcW w:w="5320" w:type="dxa"/>
            <w:vAlign w:val="center"/>
            <w:hideMark/>
          </w:tcPr>
          <w:p w14:paraId="0F8448FE"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Մետաղե կցորդիչ միակողմանի արտաքին պարուրակով Dn25</w:t>
            </w:r>
          </w:p>
        </w:tc>
        <w:tc>
          <w:tcPr>
            <w:tcW w:w="600" w:type="dxa"/>
            <w:vAlign w:val="center"/>
            <w:hideMark/>
          </w:tcPr>
          <w:p w14:paraId="60F1045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193FCC0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w:t>
            </w:r>
          </w:p>
        </w:tc>
        <w:tc>
          <w:tcPr>
            <w:tcW w:w="1120" w:type="dxa"/>
            <w:vAlign w:val="center"/>
            <w:hideMark/>
          </w:tcPr>
          <w:p w14:paraId="3F8212C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2.08</w:t>
            </w:r>
          </w:p>
        </w:tc>
        <w:tc>
          <w:tcPr>
            <w:tcW w:w="1120" w:type="dxa"/>
            <w:vAlign w:val="center"/>
            <w:hideMark/>
          </w:tcPr>
          <w:p w14:paraId="7C1698D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37.40</w:t>
            </w:r>
          </w:p>
        </w:tc>
      </w:tr>
      <w:tr w:rsidR="001903BF" w:rsidRPr="001903BF" w14:paraId="37871652" w14:textId="77777777" w:rsidTr="001903BF">
        <w:trPr>
          <w:trHeight w:val="540"/>
        </w:trPr>
        <w:tc>
          <w:tcPr>
            <w:tcW w:w="500" w:type="dxa"/>
            <w:vAlign w:val="center"/>
            <w:hideMark/>
          </w:tcPr>
          <w:p w14:paraId="490CEF2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55</w:t>
            </w:r>
          </w:p>
        </w:tc>
        <w:tc>
          <w:tcPr>
            <w:tcW w:w="5320" w:type="dxa"/>
            <w:vAlign w:val="center"/>
            <w:hideMark/>
          </w:tcPr>
          <w:p w14:paraId="103F2088"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Երկկողմանի ներքին պարուրակով մետաղական գնդային DN25 փականների մոնտաժում</w:t>
            </w:r>
          </w:p>
        </w:tc>
        <w:tc>
          <w:tcPr>
            <w:tcW w:w="600" w:type="dxa"/>
            <w:vAlign w:val="center"/>
            <w:hideMark/>
          </w:tcPr>
          <w:p w14:paraId="60CFBCD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հատ</w:t>
            </w:r>
          </w:p>
        </w:tc>
        <w:tc>
          <w:tcPr>
            <w:tcW w:w="920" w:type="dxa"/>
            <w:vAlign w:val="center"/>
            <w:hideMark/>
          </w:tcPr>
          <w:p w14:paraId="1C8BC61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18</w:t>
            </w:r>
          </w:p>
        </w:tc>
        <w:tc>
          <w:tcPr>
            <w:tcW w:w="1120" w:type="dxa"/>
            <w:vAlign w:val="center"/>
            <w:hideMark/>
          </w:tcPr>
          <w:p w14:paraId="393A44B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8.87</w:t>
            </w:r>
          </w:p>
        </w:tc>
        <w:tc>
          <w:tcPr>
            <w:tcW w:w="1120" w:type="dxa"/>
            <w:vAlign w:val="center"/>
            <w:hideMark/>
          </w:tcPr>
          <w:p w14:paraId="0B6B898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159.57</w:t>
            </w:r>
          </w:p>
        </w:tc>
      </w:tr>
      <w:tr w:rsidR="001903BF" w:rsidRPr="001903BF" w14:paraId="38196A0D" w14:textId="77777777" w:rsidTr="001903BF">
        <w:trPr>
          <w:trHeight w:val="540"/>
        </w:trPr>
        <w:tc>
          <w:tcPr>
            <w:tcW w:w="500" w:type="dxa"/>
            <w:vAlign w:val="center"/>
            <w:hideMark/>
          </w:tcPr>
          <w:p w14:paraId="5470165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56</w:t>
            </w:r>
          </w:p>
        </w:tc>
        <w:tc>
          <w:tcPr>
            <w:tcW w:w="5320" w:type="dxa"/>
            <w:vAlign w:val="center"/>
            <w:hideMark/>
          </w:tcPr>
          <w:p w14:paraId="6B14E2B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Պողպատե էլ. եռակցվող խողովակների մոնտաժում DN530x6.0,փորձարկումով</w:t>
            </w:r>
          </w:p>
        </w:tc>
        <w:tc>
          <w:tcPr>
            <w:tcW w:w="600" w:type="dxa"/>
            <w:vAlign w:val="center"/>
            <w:hideMark/>
          </w:tcPr>
          <w:p w14:paraId="1B495BC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68535D4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50</w:t>
            </w:r>
          </w:p>
        </w:tc>
        <w:tc>
          <w:tcPr>
            <w:tcW w:w="1120" w:type="dxa"/>
            <w:vAlign w:val="center"/>
            <w:hideMark/>
          </w:tcPr>
          <w:p w14:paraId="612E412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76.87</w:t>
            </w:r>
          </w:p>
        </w:tc>
        <w:tc>
          <w:tcPr>
            <w:tcW w:w="1120" w:type="dxa"/>
            <w:vAlign w:val="center"/>
            <w:hideMark/>
          </w:tcPr>
          <w:p w14:paraId="4686AFF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3843.55</w:t>
            </w:r>
          </w:p>
        </w:tc>
      </w:tr>
      <w:tr w:rsidR="001903BF" w:rsidRPr="001903BF" w14:paraId="76729304" w14:textId="77777777" w:rsidTr="001903BF">
        <w:trPr>
          <w:trHeight w:val="540"/>
        </w:trPr>
        <w:tc>
          <w:tcPr>
            <w:tcW w:w="500" w:type="dxa"/>
            <w:vAlign w:val="center"/>
            <w:hideMark/>
          </w:tcPr>
          <w:p w14:paraId="42064DF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57</w:t>
            </w:r>
          </w:p>
        </w:tc>
        <w:tc>
          <w:tcPr>
            <w:tcW w:w="5320" w:type="dxa"/>
            <w:vAlign w:val="center"/>
            <w:hideMark/>
          </w:tcPr>
          <w:p w14:paraId="06E9BD06"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Պողպատե էլ. եռակցվող խողովակների մոնտաժում DN426x5.0,փորձարկումով</w:t>
            </w:r>
          </w:p>
        </w:tc>
        <w:tc>
          <w:tcPr>
            <w:tcW w:w="600" w:type="dxa"/>
            <w:vAlign w:val="center"/>
            <w:hideMark/>
          </w:tcPr>
          <w:p w14:paraId="50053CC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73FAC2C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w:t>
            </w:r>
          </w:p>
        </w:tc>
        <w:tc>
          <w:tcPr>
            <w:tcW w:w="1120" w:type="dxa"/>
            <w:vAlign w:val="center"/>
            <w:hideMark/>
          </w:tcPr>
          <w:p w14:paraId="760FA74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36.96</w:t>
            </w:r>
          </w:p>
        </w:tc>
        <w:tc>
          <w:tcPr>
            <w:tcW w:w="1120" w:type="dxa"/>
            <w:vAlign w:val="center"/>
            <w:hideMark/>
          </w:tcPr>
          <w:p w14:paraId="5192592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314.19</w:t>
            </w:r>
          </w:p>
        </w:tc>
      </w:tr>
      <w:tr w:rsidR="001903BF" w:rsidRPr="001903BF" w14:paraId="7FD5892E" w14:textId="77777777" w:rsidTr="001903BF">
        <w:trPr>
          <w:trHeight w:val="540"/>
        </w:trPr>
        <w:tc>
          <w:tcPr>
            <w:tcW w:w="500" w:type="dxa"/>
            <w:vAlign w:val="center"/>
            <w:hideMark/>
          </w:tcPr>
          <w:p w14:paraId="247EF19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58</w:t>
            </w:r>
          </w:p>
        </w:tc>
        <w:tc>
          <w:tcPr>
            <w:tcW w:w="5320" w:type="dxa"/>
            <w:vAlign w:val="center"/>
            <w:hideMark/>
          </w:tcPr>
          <w:p w14:paraId="350738D9"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Պողպատե էլ. եռակցվող խողովակների մոնտաժում DN273x4.5,փորձարկումով</w:t>
            </w:r>
          </w:p>
        </w:tc>
        <w:tc>
          <w:tcPr>
            <w:tcW w:w="600" w:type="dxa"/>
            <w:vAlign w:val="center"/>
            <w:hideMark/>
          </w:tcPr>
          <w:p w14:paraId="711CB47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754559E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w:t>
            </w:r>
          </w:p>
        </w:tc>
        <w:tc>
          <w:tcPr>
            <w:tcW w:w="1120" w:type="dxa"/>
            <w:vAlign w:val="center"/>
            <w:hideMark/>
          </w:tcPr>
          <w:p w14:paraId="0096F72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31.18</w:t>
            </w:r>
          </w:p>
        </w:tc>
        <w:tc>
          <w:tcPr>
            <w:tcW w:w="1120" w:type="dxa"/>
            <w:vAlign w:val="center"/>
            <w:hideMark/>
          </w:tcPr>
          <w:p w14:paraId="3A94F70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93.54</w:t>
            </w:r>
          </w:p>
        </w:tc>
      </w:tr>
      <w:tr w:rsidR="001903BF" w:rsidRPr="001903BF" w14:paraId="00E351EB" w14:textId="77777777" w:rsidTr="001903BF">
        <w:trPr>
          <w:trHeight w:val="540"/>
        </w:trPr>
        <w:tc>
          <w:tcPr>
            <w:tcW w:w="500" w:type="dxa"/>
            <w:vAlign w:val="center"/>
            <w:hideMark/>
          </w:tcPr>
          <w:p w14:paraId="3DFC938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59</w:t>
            </w:r>
          </w:p>
        </w:tc>
        <w:tc>
          <w:tcPr>
            <w:tcW w:w="5320" w:type="dxa"/>
            <w:vAlign w:val="center"/>
            <w:hideMark/>
          </w:tcPr>
          <w:p w14:paraId="1DB3CE5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Պողպատե էլ. եռակցվող խողովակների մոնտաժում DN159x3.5,փորձարկումով</w:t>
            </w:r>
          </w:p>
        </w:tc>
        <w:tc>
          <w:tcPr>
            <w:tcW w:w="600" w:type="dxa"/>
            <w:vAlign w:val="center"/>
            <w:hideMark/>
          </w:tcPr>
          <w:p w14:paraId="16000A4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1A97B08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877</w:t>
            </w:r>
          </w:p>
        </w:tc>
        <w:tc>
          <w:tcPr>
            <w:tcW w:w="1120" w:type="dxa"/>
            <w:vAlign w:val="center"/>
            <w:hideMark/>
          </w:tcPr>
          <w:p w14:paraId="485CA16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9.55</w:t>
            </w:r>
          </w:p>
        </w:tc>
        <w:tc>
          <w:tcPr>
            <w:tcW w:w="1120" w:type="dxa"/>
            <w:vAlign w:val="center"/>
            <w:hideMark/>
          </w:tcPr>
          <w:p w14:paraId="24A8F59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8371.84</w:t>
            </w:r>
          </w:p>
        </w:tc>
      </w:tr>
      <w:tr w:rsidR="001903BF" w:rsidRPr="001903BF" w14:paraId="2454DAA2" w14:textId="77777777" w:rsidTr="001903BF">
        <w:trPr>
          <w:trHeight w:val="270"/>
        </w:trPr>
        <w:tc>
          <w:tcPr>
            <w:tcW w:w="500" w:type="dxa"/>
            <w:vAlign w:val="center"/>
            <w:hideMark/>
          </w:tcPr>
          <w:p w14:paraId="2BCA5B9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60</w:t>
            </w:r>
          </w:p>
        </w:tc>
        <w:tc>
          <w:tcPr>
            <w:tcW w:w="5320" w:type="dxa"/>
            <w:hideMark/>
          </w:tcPr>
          <w:p w14:paraId="0D28AB0B"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Ազդանշանային ժապավեն</w:t>
            </w:r>
          </w:p>
        </w:tc>
        <w:tc>
          <w:tcPr>
            <w:tcW w:w="600" w:type="dxa"/>
            <w:vAlign w:val="center"/>
            <w:hideMark/>
          </w:tcPr>
          <w:p w14:paraId="6C36754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003E612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671.0</w:t>
            </w:r>
          </w:p>
        </w:tc>
        <w:tc>
          <w:tcPr>
            <w:tcW w:w="1120" w:type="dxa"/>
            <w:vAlign w:val="center"/>
            <w:hideMark/>
          </w:tcPr>
          <w:p w14:paraId="7420E48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0.15</w:t>
            </w:r>
          </w:p>
        </w:tc>
        <w:tc>
          <w:tcPr>
            <w:tcW w:w="1120" w:type="dxa"/>
            <w:vAlign w:val="center"/>
            <w:hideMark/>
          </w:tcPr>
          <w:p w14:paraId="2CED3D4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98.18</w:t>
            </w:r>
          </w:p>
        </w:tc>
      </w:tr>
      <w:tr w:rsidR="001903BF" w:rsidRPr="001903BF" w14:paraId="33CC9F54" w14:textId="77777777" w:rsidTr="001903BF">
        <w:trPr>
          <w:trHeight w:val="810"/>
        </w:trPr>
        <w:tc>
          <w:tcPr>
            <w:tcW w:w="500" w:type="dxa"/>
            <w:vAlign w:val="center"/>
            <w:hideMark/>
          </w:tcPr>
          <w:p w14:paraId="66544CC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61</w:t>
            </w:r>
          </w:p>
        </w:tc>
        <w:tc>
          <w:tcPr>
            <w:tcW w:w="5320" w:type="dxa"/>
            <w:vAlign w:val="center"/>
            <w:hideMark/>
          </w:tcPr>
          <w:p w14:paraId="4B120C3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Պոլիէթիլենե de250,SN8 տիպի  ծալքավոր խողովակների մոնտաժում խրամուղիներում (որպես պատյան)</w:t>
            </w:r>
          </w:p>
        </w:tc>
        <w:tc>
          <w:tcPr>
            <w:tcW w:w="600" w:type="dxa"/>
            <w:vAlign w:val="center"/>
            <w:hideMark/>
          </w:tcPr>
          <w:p w14:paraId="0E6A797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p>
        </w:tc>
        <w:tc>
          <w:tcPr>
            <w:tcW w:w="920" w:type="dxa"/>
            <w:vAlign w:val="center"/>
            <w:hideMark/>
          </w:tcPr>
          <w:p w14:paraId="25C3610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525.0</w:t>
            </w:r>
          </w:p>
        </w:tc>
        <w:tc>
          <w:tcPr>
            <w:tcW w:w="1120" w:type="dxa"/>
            <w:vAlign w:val="center"/>
            <w:hideMark/>
          </w:tcPr>
          <w:p w14:paraId="536E920D"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12.03</w:t>
            </w:r>
          </w:p>
        </w:tc>
        <w:tc>
          <w:tcPr>
            <w:tcW w:w="1120" w:type="dxa"/>
            <w:vAlign w:val="center"/>
            <w:hideMark/>
          </w:tcPr>
          <w:p w14:paraId="53E5D94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6314.18</w:t>
            </w:r>
          </w:p>
        </w:tc>
      </w:tr>
      <w:tr w:rsidR="001903BF" w:rsidRPr="001903BF" w14:paraId="13C085B6" w14:textId="77777777" w:rsidTr="001903BF">
        <w:trPr>
          <w:trHeight w:val="540"/>
        </w:trPr>
        <w:tc>
          <w:tcPr>
            <w:tcW w:w="500" w:type="dxa"/>
            <w:vAlign w:val="center"/>
            <w:hideMark/>
          </w:tcPr>
          <w:p w14:paraId="4C09380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62</w:t>
            </w:r>
          </w:p>
        </w:tc>
        <w:tc>
          <w:tcPr>
            <w:tcW w:w="5320" w:type="dxa"/>
            <w:vAlign w:val="center"/>
            <w:hideMark/>
          </w:tcPr>
          <w:p w14:paraId="18B633B7"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Պողպատե խողովակների և ձևավոր մասերի ուժեղացված հակակոռոզիոն մեկուսացում</w:t>
            </w:r>
          </w:p>
        </w:tc>
        <w:tc>
          <w:tcPr>
            <w:tcW w:w="600" w:type="dxa"/>
            <w:vAlign w:val="center"/>
            <w:hideMark/>
          </w:tcPr>
          <w:p w14:paraId="20EAB38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66F6C0F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430.0</w:t>
            </w:r>
          </w:p>
        </w:tc>
        <w:tc>
          <w:tcPr>
            <w:tcW w:w="1120" w:type="dxa"/>
            <w:vAlign w:val="center"/>
            <w:hideMark/>
          </w:tcPr>
          <w:p w14:paraId="235501DF"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4.08</w:t>
            </w:r>
          </w:p>
        </w:tc>
        <w:tc>
          <w:tcPr>
            <w:tcW w:w="1120" w:type="dxa"/>
            <w:vAlign w:val="center"/>
            <w:hideMark/>
          </w:tcPr>
          <w:p w14:paraId="0F35887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1753.97</w:t>
            </w:r>
          </w:p>
        </w:tc>
      </w:tr>
      <w:tr w:rsidR="001903BF" w:rsidRPr="001903BF" w14:paraId="15619AF5" w14:textId="77777777" w:rsidTr="001903BF">
        <w:trPr>
          <w:trHeight w:val="300"/>
        </w:trPr>
        <w:tc>
          <w:tcPr>
            <w:tcW w:w="500" w:type="dxa"/>
            <w:hideMark/>
          </w:tcPr>
          <w:p w14:paraId="5BD65A1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63</w:t>
            </w:r>
          </w:p>
        </w:tc>
        <w:tc>
          <w:tcPr>
            <w:tcW w:w="5320" w:type="dxa"/>
            <w:vAlign w:val="center"/>
            <w:hideMark/>
          </w:tcPr>
          <w:p w14:paraId="494B801F"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Պողպատե խողովակների երկշերտ յուղաներկում</w:t>
            </w:r>
          </w:p>
        </w:tc>
        <w:tc>
          <w:tcPr>
            <w:tcW w:w="600" w:type="dxa"/>
            <w:vAlign w:val="center"/>
            <w:hideMark/>
          </w:tcPr>
          <w:p w14:paraId="707EF59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51A04A8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105.0</w:t>
            </w:r>
          </w:p>
        </w:tc>
        <w:tc>
          <w:tcPr>
            <w:tcW w:w="1120" w:type="dxa"/>
            <w:vAlign w:val="center"/>
            <w:hideMark/>
          </w:tcPr>
          <w:p w14:paraId="0D58824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1.23</w:t>
            </w:r>
          </w:p>
        </w:tc>
        <w:tc>
          <w:tcPr>
            <w:tcW w:w="1120" w:type="dxa"/>
            <w:vAlign w:val="center"/>
            <w:hideMark/>
          </w:tcPr>
          <w:p w14:paraId="17899D3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128.63</w:t>
            </w:r>
          </w:p>
        </w:tc>
      </w:tr>
      <w:tr w:rsidR="001903BF" w:rsidRPr="001903BF" w14:paraId="0CD7B54B" w14:textId="77777777" w:rsidTr="001903BF">
        <w:trPr>
          <w:trHeight w:val="270"/>
        </w:trPr>
        <w:tc>
          <w:tcPr>
            <w:tcW w:w="500" w:type="dxa"/>
            <w:vAlign w:val="center"/>
            <w:hideMark/>
          </w:tcPr>
          <w:p w14:paraId="5C82572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64</w:t>
            </w:r>
          </w:p>
        </w:tc>
        <w:tc>
          <w:tcPr>
            <w:tcW w:w="5320" w:type="dxa"/>
            <w:vAlign w:val="center"/>
            <w:hideMark/>
          </w:tcPr>
          <w:p w14:paraId="0F56958A"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Բազալտե եզրաքարերի քանդում</w:t>
            </w:r>
          </w:p>
        </w:tc>
        <w:tc>
          <w:tcPr>
            <w:tcW w:w="600" w:type="dxa"/>
            <w:vAlign w:val="center"/>
            <w:hideMark/>
          </w:tcPr>
          <w:p w14:paraId="07B39A3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102FE39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70.00</w:t>
            </w:r>
          </w:p>
        </w:tc>
        <w:tc>
          <w:tcPr>
            <w:tcW w:w="1120" w:type="dxa"/>
            <w:vAlign w:val="center"/>
            <w:hideMark/>
          </w:tcPr>
          <w:p w14:paraId="183B90E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1.09</w:t>
            </w:r>
          </w:p>
        </w:tc>
        <w:tc>
          <w:tcPr>
            <w:tcW w:w="1120" w:type="dxa"/>
            <w:vAlign w:val="center"/>
            <w:hideMark/>
          </w:tcPr>
          <w:p w14:paraId="40335885"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76.51</w:t>
            </w:r>
          </w:p>
        </w:tc>
      </w:tr>
      <w:tr w:rsidR="001903BF" w:rsidRPr="001903BF" w14:paraId="740E6DEA" w14:textId="77777777" w:rsidTr="001903BF">
        <w:trPr>
          <w:trHeight w:val="540"/>
        </w:trPr>
        <w:tc>
          <w:tcPr>
            <w:tcW w:w="500" w:type="dxa"/>
            <w:vAlign w:val="center"/>
            <w:hideMark/>
          </w:tcPr>
          <w:p w14:paraId="4A52C2F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65</w:t>
            </w:r>
          </w:p>
        </w:tc>
        <w:tc>
          <w:tcPr>
            <w:tcW w:w="5320" w:type="dxa"/>
            <w:vAlign w:val="center"/>
            <w:hideMark/>
          </w:tcPr>
          <w:p w14:paraId="640DFA22"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Գոյություն ունեցող բազալտե եզրաքարերի վերականգնում բետոնե հիմքով</w:t>
            </w:r>
          </w:p>
        </w:tc>
        <w:tc>
          <w:tcPr>
            <w:tcW w:w="600" w:type="dxa"/>
            <w:vAlign w:val="center"/>
            <w:hideMark/>
          </w:tcPr>
          <w:p w14:paraId="0741CEF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02AE4AD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35.0</w:t>
            </w:r>
          </w:p>
        </w:tc>
        <w:tc>
          <w:tcPr>
            <w:tcW w:w="1120" w:type="dxa"/>
            <w:vAlign w:val="center"/>
            <w:hideMark/>
          </w:tcPr>
          <w:p w14:paraId="737A549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4.07</w:t>
            </w:r>
          </w:p>
        </w:tc>
        <w:tc>
          <w:tcPr>
            <w:tcW w:w="1120" w:type="dxa"/>
            <w:vAlign w:val="center"/>
            <w:hideMark/>
          </w:tcPr>
          <w:p w14:paraId="370C75C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142.35</w:t>
            </w:r>
          </w:p>
        </w:tc>
      </w:tr>
      <w:tr w:rsidR="001903BF" w:rsidRPr="001903BF" w14:paraId="5DA5113F" w14:textId="77777777" w:rsidTr="001903BF">
        <w:trPr>
          <w:trHeight w:val="540"/>
        </w:trPr>
        <w:tc>
          <w:tcPr>
            <w:tcW w:w="500" w:type="dxa"/>
            <w:vAlign w:val="center"/>
            <w:hideMark/>
          </w:tcPr>
          <w:p w14:paraId="689B8D1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66</w:t>
            </w:r>
          </w:p>
        </w:tc>
        <w:tc>
          <w:tcPr>
            <w:tcW w:w="5320" w:type="dxa"/>
            <w:vAlign w:val="center"/>
            <w:hideMark/>
          </w:tcPr>
          <w:p w14:paraId="327F7DBF"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Նոր բազալտե եզրաքարերի վերականգնում բետոնե հիմքով</w:t>
            </w:r>
          </w:p>
        </w:tc>
        <w:tc>
          <w:tcPr>
            <w:tcW w:w="600" w:type="dxa"/>
            <w:vAlign w:val="center"/>
            <w:hideMark/>
          </w:tcPr>
          <w:p w14:paraId="6007E78B"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գծմ</w:t>
            </w:r>
          </w:p>
        </w:tc>
        <w:tc>
          <w:tcPr>
            <w:tcW w:w="920" w:type="dxa"/>
            <w:vAlign w:val="center"/>
            <w:hideMark/>
          </w:tcPr>
          <w:p w14:paraId="2A4AB39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35.0</w:t>
            </w:r>
          </w:p>
        </w:tc>
        <w:tc>
          <w:tcPr>
            <w:tcW w:w="1120" w:type="dxa"/>
            <w:vAlign w:val="center"/>
            <w:hideMark/>
          </w:tcPr>
          <w:p w14:paraId="0ED75CA7"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11.02</w:t>
            </w:r>
          </w:p>
        </w:tc>
        <w:tc>
          <w:tcPr>
            <w:tcW w:w="1120" w:type="dxa"/>
            <w:vAlign w:val="center"/>
            <w:hideMark/>
          </w:tcPr>
          <w:p w14:paraId="770A3520"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385.60</w:t>
            </w:r>
          </w:p>
        </w:tc>
      </w:tr>
      <w:tr w:rsidR="001903BF" w:rsidRPr="001903BF" w14:paraId="1838E171" w14:textId="77777777" w:rsidTr="001903BF">
        <w:trPr>
          <w:trHeight w:val="1080"/>
        </w:trPr>
        <w:tc>
          <w:tcPr>
            <w:tcW w:w="500" w:type="dxa"/>
            <w:vAlign w:val="center"/>
            <w:hideMark/>
          </w:tcPr>
          <w:p w14:paraId="20938B3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67</w:t>
            </w:r>
          </w:p>
        </w:tc>
        <w:tc>
          <w:tcPr>
            <w:tcW w:w="5320" w:type="dxa"/>
            <w:vAlign w:val="center"/>
            <w:hideMark/>
          </w:tcPr>
          <w:p w14:paraId="57504A9E"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Բուսահողի կտրում ձեռքով խրամուղու վերին շերտից 20սմ հաստությամբ,բարձում , տեղափոխում մինչև 200մ հեռավորության վրա և տեղադրում ժամանակավոր պահպանման վայրում</w:t>
            </w:r>
          </w:p>
        </w:tc>
        <w:tc>
          <w:tcPr>
            <w:tcW w:w="600" w:type="dxa"/>
            <w:vAlign w:val="center"/>
            <w:hideMark/>
          </w:tcPr>
          <w:p w14:paraId="3E4B6B7C"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6E6756F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15.0</w:t>
            </w:r>
          </w:p>
        </w:tc>
        <w:tc>
          <w:tcPr>
            <w:tcW w:w="1120" w:type="dxa"/>
            <w:vAlign w:val="center"/>
            <w:hideMark/>
          </w:tcPr>
          <w:p w14:paraId="0D7F9F7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4.09</w:t>
            </w:r>
          </w:p>
        </w:tc>
        <w:tc>
          <w:tcPr>
            <w:tcW w:w="1120" w:type="dxa"/>
            <w:vAlign w:val="center"/>
            <w:hideMark/>
          </w:tcPr>
          <w:p w14:paraId="741657F2"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61.32</w:t>
            </w:r>
          </w:p>
        </w:tc>
      </w:tr>
      <w:tr w:rsidR="001903BF" w:rsidRPr="001903BF" w14:paraId="4D842DCB" w14:textId="77777777" w:rsidTr="001903BF">
        <w:trPr>
          <w:trHeight w:val="810"/>
        </w:trPr>
        <w:tc>
          <w:tcPr>
            <w:tcW w:w="500" w:type="dxa"/>
            <w:vAlign w:val="center"/>
            <w:hideMark/>
          </w:tcPr>
          <w:p w14:paraId="592D6FB6"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68</w:t>
            </w:r>
          </w:p>
        </w:tc>
        <w:tc>
          <w:tcPr>
            <w:tcW w:w="5320" w:type="dxa"/>
            <w:vAlign w:val="center"/>
            <w:hideMark/>
          </w:tcPr>
          <w:p w14:paraId="3F2373C8"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Բուսահողի բարձում և  տեղափոխում  200մ հեռավորությունից ,տեղադրում խրամուղու վերին շերտին  ձեռքի գործիքների կիրառմամբ</w:t>
            </w:r>
          </w:p>
        </w:tc>
        <w:tc>
          <w:tcPr>
            <w:tcW w:w="600" w:type="dxa"/>
            <w:vAlign w:val="center"/>
            <w:hideMark/>
          </w:tcPr>
          <w:p w14:paraId="4E1D914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3</w:t>
            </w:r>
          </w:p>
        </w:tc>
        <w:tc>
          <w:tcPr>
            <w:tcW w:w="920" w:type="dxa"/>
            <w:vAlign w:val="center"/>
            <w:hideMark/>
          </w:tcPr>
          <w:p w14:paraId="5F5A3D0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15.0</w:t>
            </w:r>
          </w:p>
        </w:tc>
        <w:tc>
          <w:tcPr>
            <w:tcW w:w="1120" w:type="dxa"/>
            <w:vAlign w:val="center"/>
            <w:hideMark/>
          </w:tcPr>
          <w:p w14:paraId="23E4549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3.09</w:t>
            </w:r>
          </w:p>
        </w:tc>
        <w:tc>
          <w:tcPr>
            <w:tcW w:w="1120" w:type="dxa"/>
            <w:vAlign w:val="center"/>
            <w:hideMark/>
          </w:tcPr>
          <w:p w14:paraId="098EFCC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46.31</w:t>
            </w:r>
          </w:p>
        </w:tc>
      </w:tr>
      <w:tr w:rsidR="001903BF" w:rsidRPr="001903BF" w14:paraId="0FA80EE3" w14:textId="77777777" w:rsidTr="001903BF">
        <w:trPr>
          <w:trHeight w:val="300"/>
        </w:trPr>
        <w:tc>
          <w:tcPr>
            <w:tcW w:w="500" w:type="dxa"/>
            <w:vAlign w:val="center"/>
            <w:hideMark/>
          </w:tcPr>
          <w:p w14:paraId="62DD93D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69</w:t>
            </w:r>
          </w:p>
        </w:tc>
        <w:tc>
          <w:tcPr>
            <w:tcW w:w="5320" w:type="dxa"/>
            <w:vAlign w:val="center"/>
            <w:hideMark/>
          </w:tcPr>
          <w:p w14:paraId="697EA4A8"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Բազալտե սալերի քանդում</w:t>
            </w:r>
          </w:p>
        </w:tc>
        <w:tc>
          <w:tcPr>
            <w:tcW w:w="600" w:type="dxa"/>
            <w:vAlign w:val="center"/>
            <w:hideMark/>
          </w:tcPr>
          <w:p w14:paraId="3A7FA848"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4E67B789"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70.0</w:t>
            </w:r>
          </w:p>
        </w:tc>
        <w:tc>
          <w:tcPr>
            <w:tcW w:w="1120" w:type="dxa"/>
            <w:vAlign w:val="center"/>
            <w:hideMark/>
          </w:tcPr>
          <w:p w14:paraId="7BF8D36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1.32</w:t>
            </w:r>
          </w:p>
        </w:tc>
        <w:tc>
          <w:tcPr>
            <w:tcW w:w="1120" w:type="dxa"/>
            <w:vAlign w:val="center"/>
            <w:hideMark/>
          </w:tcPr>
          <w:p w14:paraId="13D28E4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92.54</w:t>
            </w:r>
          </w:p>
        </w:tc>
      </w:tr>
      <w:tr w:rsidR="001903BF" w:rsidRPr="001903BF" w14:paraId="35C71B4C" w14:textId="77777777" w:rsidTr="001903BF">
        <w:trPr>
          <w:trHeight w:val="300"/>
        </w:trPr>
        <w:tc>
          <w:tcPr>
            <w:tcW w:w="500" w:type="dxa"/>
            <w:vAlign w:val="center"/>
            <w:hideMark/>
          </w:tcPr>
          <w:p w14:paraId="3D4FC194"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70</w:t>
            </w:r>
          </w:p>
        </w:tc>
        <w:tc>
          <w:tcPr>
            <w:tcW w:w="5320" w:type="dxa"/>
            <w:vAlign w:val="center"/>
            <w:hideMark/>
          </w:tcPr>
          <w:p w14:paraId="37C21D90" w14:textId="77777777" w:rsidR="001903BF" w:rsidRPr="001903BF" w:rsidRDefault="001903BF" w:rsidP="001903BF">
            <w:pPr>
              <w:rPr>
                <w:rFonts w:ascii="GHEA Grapalat" w:hAnsi="GHEA Grapalat" w:cs="Arial"/>
                <w:sz w:val="20"/>
                <w:szCs w:val="20"/>
              </w:rPr>
            </w:pPr>
            <w:r w:rsidRPr="001903BF">
              <w:rPr>
                <w:rFonts w:ascii="GHEA Grapalat" w:hAnsi="GHEA Grapalat" w:cs="Arial"/>
                <w:sz w:val="20"/>
                <w:szCs w:val="20"/>
              </w:rPr>
              <w:t>Բազալտե սալերի վերականգնում 30մմ հաստւթյամբ</w:t>
            </w:r>
          </w:p>
        </w:tc>
        <w:tc>
          <w:tcPr>
            <w:tcW w:w="600" w:type="dxa"/>
            <w:vAlign w:val="center"/>
            <w:hideMark/>
          </w:tcPr>
          <w:p w14:paraId="2CF4EC23"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մ</w:t>
            </w:r>
            <w:r w:rsidRPr="001903BF">
              <w:rPr>
                <w:rFonts w:ascii="GHEA Grapalat" w:hAnsi="GHEA Grapalat" w:cs="Arial"/>
                <w:sz w:val="20"/>
                <w:szCs w:val="20"/>
                <w:vertAlign w:val="superscript"/>
              </w:rPr>
              <w:t>2</w:t>
            </w:r>
          </w:p>
        </w:tc>
        <w:tc>
          <w:tcPr>
            <w:tcW w:w="920" w:type="dxa"/>
            <w:vAlign w:val="center"/>
            <w:hideMark/>
          </w:tcPr>
          <w:p w14:paraId="4B13D7DA"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70.0</w:t>
            </w:r>
          </w:p>
        </w:tc>
        <w:tc>
          <w:tcPr>
            <w:tcW w:w="1120" w:type="dxa"/>
            <w:vAlign w:val="center"/>
            <w:hideMark/>
          </w:tcPr>
          <w:p w14:paraId="534C9791"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23.05</w:t>
            </w:r>
          </w:p>
        </w:tc>
        <w:tc>
          <w:tcPr>
            <w:tcW w:w="1120" w:type="dxa"/>
            <w:vAlign w:val="center"/>
            <w:hideMark/>
          </w:tcPr>
          <w:p w14:paraId="3C5F798E" w14:textId="77777777" w:rsidR="001903BF" w:rsidRPr="001903BF" w:rsidRDefault="001903BF" w:rsidP="001903BF">
            <w:pPr>
              <w:jc w:val="center"/>
              <w:rPr>
                <w:rFonts w:ascii="GHEA Grapalat" w:hAnsi="GHEA Grapalat" w:cs="Arial"/>
                <w:sz w:val="20"/>
                <w:szCs w:val="20"/>
              </w:rPr>
            </w:pPr>
            <w:r w:rsidRPr="001903BF">
              <w:rPr>
                <w:rFonts w:ascii="GHEA Grapalat" w:hAnsi="GHEA Grapalat" w:cs="Arial"/>
                <w:sz w:val="20"/>
                <w:szCs w:val="20"/>
              </w:rPr>
              <w:t>1613.62</w:t>
            </w:r>
          </w:p>
        </w:tc>
      </w:tr>
      <w:tr w:rsidR="001903BF" w:rsidRPr="001903BF" w14:paraId="716292ED" w14:textId="77777777" w:rsidTr="001903BF">
        <w:trPr>
          <w:trHeight w:val="285"/>
        </w:trPr>
        <w:tc>
          <w:tcPr>
            <w:tcW w:w="500" w:type="dxa"/>
            <w:hideMark/>
          </w:tcPr>
          <w:p w14:paraId="326EFCDD" w14:textId="77777777" w:rsidR="001903BF" w:rsidRPr="001903BF" w:rsidRDefault="001903BF" w:rsidP="001903BF">
            <w:pPr>
              <w:jc w:val="center"/>
              <w:rPr>
                <w:rFonts w:ascii="GHEA Grapalat" w:hAnsi="GHEA Grapalat" w:cs="Arial"/>
                <w:sz w:val="20"/>
                <w:szCs w:val="20"/>
              </w:rPr>
            </w:pPr>
          </w:p>
        </w:tc>
        <w:tc>
          <w:tcPr>
            <w:tcW w:w="5920" w:type="dxa"/>
            <w:gridSpan w:val="2"/>
            <w:hideMark/>
          </w:tcPr>
          <w:p w14:paraId="66E78459" w14:textId="77777777" w:rsidR="001903BF" w:rsidRPr="001903BF" w:rsidRDefault="001903BF" w:rsidP="001903BF">
            <w:pPr>
              <w:rPr>
                <w:rFonts w:ascii="GHEA Grapalat" w:hAnsi="GHEA Grapalat" w:cs="Arial"/>
                <w:b/>
                <w:bCs/>
                <w:sz w:val="20"/>
                <w:szCs w:val="20"/>
              </w:rPr>
            </w:pPr>
            <w:r w:rsidRPr="001903BF">
              <w:rPr>
                <w:rFonts w:ascii="GHEA Grapalat" w:hAnsi="GHEA Grapalat" w:cs="Arial"/>
                <w:b/>
                <w:bCs/>
                <w:sz w:val="20"/>
                <w:szCs w:val="20"/>
              </w:rPr>
              <w:t>Ընդամենը 2</w:t>
            </w:r>
          </w:p>
        </w:tc>
        <w:tc>
          <w:tcPr>
            <w:tcW w:w="920" w:type="dxa"/>
            <w:hideMark/>
          </w:tcPr>
          <w:p w14:paraId="5ACD30E8" w14:textId="77777777" w:rsidR="001903BF" w:rsidRPr="001903BF" w:rsidRDefault="001903BF" w:rsidP="001903BF">
            <w:pPr>
              <w:rPr>
                <w:rFonts w:ascii="GHEA Grapalat" w:hAnsi="GHEA Grapalat" w:cs="Arial"/>
                <w:b/>
                <w:bCs/>
                <w:sz w:val="20"/>
                <w:szCs w:val="20"/>
              </w:rPr>
            </w:pPr>
          </w:p>
        </w:tc>
        <w:tc>
          <w:tcPr>
            <w:tcW w:w="1120" w:type="dxa"/>
            <w:hideMark/>
          </w:tcPr>
          <w:p w14:paraId="0CDA27AD" w14:textId="77777777" w:rsidR="001903BF" w:rsidRPr="001903BF" w:rsidRDefault="001903BF" w:rsidP="001903BF">
            <w:pPr>
              <w:rPr>
                <w:sz w:val="20"/>
                <w:szCs w:val="20"/>
              </w:rPr>
            </w:pPr>
          </w:p>
        </w:tc>
        <w:tc>
          <w:tcPr>
            <w:tcW w:w="1120" w:type="dxa"/>
            <w:hideMark/>
          </w:tcPr>
          <w:p w14:paraId="2830C0D6" w14:textId="77777777" w:rsidR="001903BF" w:rsidRPr="001903BF" w:rsidRDefault="001903BF" w:rsidP="001903BF">
            <w:pPr>
              <w:jc w:val="center"/>
              <w:rPr>
                <w:rFonts w:ascii="GHEA Grapalat" w:hAnsi="GHEA Grapalat" w:cs="Arial"/>
                <w:b/>
                <w:bCs/>
                <w:sz w:val="20"/>
                <w:szCs w:val="20"/>
              </w:rPr>
            </w:pPr>
            <w:r w:rsidRPr="001903BF">
              <w:rPr>
                <w:rFonts w:ascii="GHEA Grapalat" w:hAnsi="GHEA Grapalat" w:cs="Arial"/>
                <w:b/>
                <w:bCs/>
                <w:sz w:val="20"/>
                <w:szCs w:val="20"/>
              </w:rPr>
              <w:t>110961.94</w:t>
            </w:r>
          </w:p>
        </w:tc>
      </w:tr>
      <w:tr w:rsidR="001903BF" w:rsidRPr="001903BF" w14:paraId="195D1A35" w14:textId="77777777" w:rsidTr="001903BF">
        <w:trPr>
          <w:trHeight w:val="255"/>
        </w:trPr>
        <w:tc>
          <w:tcPr>
            <w:tcW w:w="500" w:type="dxa"/>
            <w:vAlign w:val="center"/>
            <w:hideMark/>
          </w:tcPr>
          <w:p w14:paraId="6DAB8F59" w14:textId="77777777" w:rsidR="001903BF" w:rsidRPr="001903BF" w:rsidRDefault="001903BF" w:rsidP="001903BF">
            <w:pPr>
              <w:jc w:val="center"/>
              <w:rPr>
                <w:rFonts w:ascii="GHEA Grapalat" w:hAnsi="GHEA Grapalat" w:cs="Arial"/>
                <w:b/>
                <w:bCs/>
                <w:sz w:val="20"/>
                <w:szCs w:val="20"/>
              </w:rPr>
            </w:pPr>
          </w:p>
        </w:tc>
        <w:tc>
          <w:tcPr>
            <w:tcW w:w="5320" w:type="dxa"/>
            <w:vAlign w:val="center"/>
            <w:hideMark/>
          </w:tcPr>
          <w:p w14:paraId="69A72FE8" w14:textId="77777777" w:rsidR="001903BF" w:rsidRPr="001903BF" w:rsidRDefault="001903BF" w:rsidP="001903BF">
            <w:pPr>
              <w:jc w:val="center"/>
              <w:rPr>
                <w:sz w:val="20"/>
                <w:szCs w:val="20"/>
              </w:rPr>
            </w:pPr>
          </w:p>
        </w:tc>
        <w:tc>
          <w:tcPr>
            <w:tcW w:w="600" w:type="dxa"/>
            <w:vAlign w:val="center"/>
            <w:hideMark/>
          </w:tcPr>
          <w:p w14:paraId="4DE5CABF" w14:textId="77777777" w:rsidR="001903BF" w:rsidRPr="001903BF" w:rsidRDefault="001903BF" w:rsidP="001903BF">
            <w:pPr>
              <w:rPr>
                <w:sz w:val="20"/>
                <w:szCs w:val="20"/>
              </w:rPr>
            </w:pPr>
          </w:p>
        </w:tc>
        <w:tc>
          <w:tcPr>
            <w:tcW w:w="920" w:type="dxa"/>
            <w:vAlign w:val="center"/>
            <w:hideMark/>
          </w:tcPr>
          <w:p w14:paraId="039FD7B5" w14:textId="77777777" w:rsidR="001903BF" w:rsidRPr="001903BF" w:rsidRDefault="001903BF" w:rsidP="001903BF">
            <w:pPr>
              <w:jc w:val="center"/>
              <w:rPr>
                <w:sz w:val="20"/>
                <w:szCs w:val="20"/>
              </w:rPr>
            </w:pPr>
          </w:p>
        </w:tc>
        <w:tc>
          <w:tcPr>
            <w:tcW w:w="1120" w:type="dxa"/>
            <w:vAlign w:val="center"/>
            <w:hideMark/>
          </w:tcPr>
          <w:p w14:paraId="2622F7D3" w14:textId="77777777" w:rsidR="001903BF" w:rsidRPr="001903BF" w:rsidRDefault="001903BF" w:rsidP="001903BF">
            <w:pPr>
              <w:jc w:val="center"/>
              <w:rPr>
                <w:sz w:val="20"/>
                <w:szCs w:val="20"/>
              </w:rPr>
            </w:pPr>
          </w:p>
        </w:tc>
        <w:tc>
          <w:tcPr>
            <w:tcW w:w="1120" w:type="dxa"/>
            <w:vAlign w:val="center"/>
            <w:hideMark/>
          </w:tcPr>
          <w:p w14:paraId="268A0E8E" w14:textId="77777777" w:rsidR="001903BF" w:rsidRPr="001903BF" w:rsidRDefault="001903BF" w:rsidP="001903BF">
            <w:pPr>
              <w:jc w:val="center"/>
              <w:rPr>
                <w:sz w:val="20"/>
                <w:szCs w:val="20"/>
              </w:rPr>
            </w:pPr>
          </w:p>
        </w:tc>
      </w:tr>
      <w:tr w:rsidR="001903BF" w:rsidRPr="001903BF" w14:paraId="7295563A" w14:textId="77777777" w:rsidTr="001903BF">
        <w:trPr>
          <w:trHeight w:val="285"/>
        </w:trPr>
        <w:tc>
          <w:tcPr>
            <w:tcW w:w="500" w:type="dxa"/>
            <w:noWrap/>
            <w:vAlign w:val="bottom"/>
            <w:hideMark/>
          </w:tcPr>
          <w:p w14:paraId="23C314B5" w14:textId="77777777" w:rsidR="001903BF" w:rsidRPr="001903BF" w:rsidRDefault="001903BF" w:rsidP="001903BF">
            <w:pPr>
              <w:jc w:val="center"/>
              <w:rPr>
                <w:sz w:val="20"/>
                <w:szCs w:val="20"/>
              </w:rPr>
            </w:pPr>
          </w:p>
        </w:tc>
        <w:tc>
          <w:tcPr>
            <w:tcW w:w="5320" w:type="dxa"/>
            <w:noWrap/>
            <w:hideMark/>
          </w:tcPr>
          <w:p w14:paraId="0DFE391A" w14:textId="77777777" w:rsidR="001903BF" w:rsidRPr="001903BF" w:rsidRDefault="001903BF" w:rsidP="001903BF">
            <w:pPr>
              <w:rPr>
                <w:rFonts w:ascii="GHEA Grapalat" w:hAnsi="GHEA Grapalat" w:cs="Arial"/>
                <w:b/>
                <w:bCs/>
                <w:sz w:val="20"/>
                <w:szCs w:val="20"/>
              </w:rPr>
            </w:pPr>
            <w:r w:rsidRPr="001903BF">
              <w:rPr>
                <w:rFonts w:ascii="GHEA Grapalat" w:hAnsi="GHEA Grapalat" w:cs="Arial"/>
                <w:b/>
                <w:bCs/>
                <w:sz w:val="20"/>
                <w:szCs w:val="20"/>
              </w:rPr>
              <w:t>Ընդամենը`</w:t>
            </w:r>
          </w:p>
        </w:tc>
        <w:tc>
          <w:tcPr>
            <w:tcW w:w="600" w:type="dxa"/>
            <w:noWrap/>
            <w:hideMark/>
          </w:tcPr>
          <w:p w14:paraId="6CE149A6" w14:textId="77777777" w:rsidR="001903BF" w:rsidRPr="001903BF" w:rsidRDefault="001903BF" w:rsidP="001903BF">
            <w:pPr>
              <w:rPr>
                <w:rFonts w:ascii="GHEA Grapalat" w:hAnsi="GHEA Grapalat" w:cs="Arial"/>
                <w:b/>
                <w:bCs/>
                <w:sz w:val="20"/>
                <w:szCs w:val="20"/>
              </w:rPr>
            </w:pPr>
          </w:p>
        </w:tc>
        <w:tc>
          <w:tcPr>
            <w:tcW w:w="920" w:type="dxa"/>
            <w:noWrap/>
            <w:hideMark/>
          </w:tcPr>
          <w:p w14:paraId="19D34FC8" w14:textId="77777777" w:rsidR="001903BF" w:rsidRPr="001903BF" w:rsidRDefault="001903BF" w:rsidP="001903BF">
            <w:pPr>
              <w:rPr>
                <w:sz w:val="20"/>
                <w:szCs w:val="20"/>
              </w:rPr>
            </w:pPr>
          </w:p>
        </w:tc>
        <w:tc>
          <w:tcPr>
            <w:tcW w:w="1120" w:type="dxa"/>
            <w:noWrap/>
            <w:hideMark/>
          </w:tcPr>
          <w:p w14:paraId="5AA8637A" w14:textId="77777777" w:rsidR="001903BF" w:rsidRPr="001903BF" w:rsidRDefault="001903BF" w:rsidP="001903BF">
            <w:pPr>
              <w:rPr>
                <w:sz w:val="20"/>
                <w:szCs w:val="20"/>
              </w:rPr>
            </w:pPr>
          </w:p>
        </w:tc>
        <w:tc>
          <w:tcPr>
            <w:tcW w:w="1120" w:type="dxa"/>
            <w:noWrap/>
            <w:vAlign w:val="center"/>
            <w:hideMark/>
          </w:tcPr>
          <w:p w14:paraId="08FD2587" w14:textId="77777777" w:rsidR="001903BF" w:rsidRPr="001903BF" w:rsidRDefault="001903BF" w:rsidP="001903BF">
            <w:pPr>
              <w:jc w:val="center"/>
              <w:rPr>
                <w:rFonts w:ascii="GHEA Grapalat" w:hAnsi="GHEA Grapalat" w:cs="Arial"/>
                <w:b/>
                <w:bCs/>
                <w:sz w:val="20"/>
                <w:szCs w:val="20"/>
              </w:rPr>
            </w:pPr>
            <w:r w:rsidRPr="001903BF">
              <w:rPr>
                <w:rFonts w:ascii="GHEA Grapalat" w:hAnsi="GHEA Grapalat" w:cs="Arial"/>
                <w:b/>
                <w:bCs/>
                <w:sz w:val="20"/>
                <w:szCs w:val="20"/>
              </w:rPr>
              <w:t>345706.55</w:t>
            </w:r>
          </w:p>
        </w:tc>
      </w:tr>
      <w:tr w:rsidR="001903BF" w:rsidRPr="001903BF" w14:paraId="1D5FD1AB" w14:textId="77777777" w:rsidTr="001903BF">
        <w:trPr>
          <w:trHeight w:val="285"/>
        </w:trPr>
        <w:tc>
          <w:tcPr>
            <w:tcW w:w="500" w:type="dxa"/>
            <w:noWrap/>
            <w:vAlign w:val="bottom"/>
            <w:hideMark/>
          </w:tcPr>
          <w:p w14:paraId="6619D306" w14:textId="77777777" w:rsidR="001903BF" w:rsidRPr="001903BF" w:rsidRDefault="001903BF" w:rsidP="001903BF">
            <w:pPr>
              <w:jc w:val="center"/>
              <w:rPr>
                <w:rFonts w:ascii="GHEA Grapalat" w:hAnsi="GHEA Grapalat" w:cs="Arial"/>
                <w:b/>
                <w:bCs/>
                <w:sz w:val="20"/>
                <w:szCs w:val="20"/>
              </w:rPr>
            </w:pPr>
          </w:p>
        </w:tc>
        <w:tc>
          <w:tcPr>
            <w:tcW w:w="5320" w:type="dxa"/>
            <w:noWrap/>
            <w:hideMark/>
          </w:tcPr>
          <w:p w14:paraId="07C17303" w14:textId="77777777" w:rsidR="001903BF" w:rsidRPr="001903BF" w:rsidRDefault="001903BF" w:rsidP="001903BF">
            <w:pPr>
              <w:rPr>
                <w:sz w:val="20"/>
                <w:szCs w:val="20"/>
              </w:rPr>
            </w:pPr>
          </w:p>
        </w:tc>
        <w:tc>
          <w:tcPr>
            <w:tcW w:w="600" w:type="dxa"/>
            <w:noWrap/>
            <w:hideMark/>
          </w:tcPr>
          <w:p w14:paraId="2365E7CC" w14:textId="77777777" w:rsidR="001903BF" w:rsidRPr="001903BF" w:rsidRDefault="001903BF" w:rsidP="001903BF">
            <w:pPr>
              <w:rPr>
                <w:sz w:val="20"/>
                <w:szCs w:val="20"/>
              </w:rPr>
            </w:pPr>
          </w:p>
        </w:tc>
        <w:tc>
          <w:tcPr>
            <w:tcW w:w="920" w:type="dxa"/>
            <w:noWrap/>
            <w:hideMark/>
          </w:tcPr>
          <w:p w14:paraId="177A4F4F" w14:textId="77777777" w:rsidR="001903BF" w:rsidRPr="001903BF" w:rsidRDefault="001903BF" w:rsidP="001903BF">
            <w:pPr>
              <w:rPr>
                <w:sz w:val="20"/>
                <w:szCs w:val="20"/>
              </w:rPr>
            </w:pPr>
          </w:p>
        </w:tc>
        <w:tc>
          <w:tcPr>
            <w:tcW w:w="1120" w:type="dxa"/>
            <w:noWrap/>
            <w:hideMark/>
          </w:tcPr>
          <w:p w14:paraId="4A414724" w14:textId="77777777" w:rsidR="001903BF" w:rsidRPr="001903BF" w:rsidRDefault="001903BF" w:rsidP="001903BF">
            <w:pPr>
              <w:rPr>
                <w:sz w:val="20"/>
                <w:szCs w:val="20"/>
              </w:rPr>
            </w:pPr>
          </w:p>
        </w:tc>
        <w:tc>
          <w:tcPr>
            <w:tcW w:w="1120" w:type="dxa"/>
            <w:noWrap/>
            <w:vAlign w:val="center"/>
            <w:hideMark/>
          </w:tcPr>
          <w:p w14:paraId="455307D2" w14:textId="77777777" w:rsidR="001903BF" w:rsidRPr="001903BF" w:rsidRDefault="001903BF" w:rsidP="001903BF">
            <w:pPr>
              <w:rPr>
                <w:sz w:val="20"/>
                <w:szCs w:val="20"/>
              </w:rPr>
            </w:pPr>
          </w:p>
        </w:tc>
      </w:tr>
      <w:tr w:rsidR="001903BF" w:rsidRPr="001903BF" w14:paraId="552C26E1" w14:textId="77777777" w:rsidTr="001903BF">
        <w:trPr>
          <w:trHeight w:val="285"/>
        </w:trPr>
        <w:tc>
          <w:tcPr>
            <w:tcW w:w="500" w:type="dxa"/>
            <w:noWrap/>
            <w:vAlign w:val="bottom"/>
            <w:hideMark/>
          </w:tcPr>
          <w:p w14:paraId="7FFB4072" w14:textId="77777777" w:rsidR="001903BF" w:rsidRPr="001903BF" w:rsidRDefault="001903BF" w:rsidP="001903BF">
            <w:pPr>
              <w:jc w:val="center"/>
              <w:rPr>
                <w:sz w:val="20"/>
                <w:szCs w:val="20"/>
              </w:rPr>
            </w:pPr>
          </w:p>
        </w:tc>
        <w:tc>
          <w:tcPr>
            <w:tcW w:w="5320" w:type="dxa"/>
            <w:noWrap/>
            <w:hideMark/>
          </w:tcPr>
          <w:p w14:paraId="64E43F83" w14:textId="77777777" w:rsidR="001903BF" w:rsidRPr="001903BF" w:rsidRDefault="001903BF" w:rsidP="001903BF">
            <w:pPr>
              <w:rPr>
                <w:rFonts w:ascii="GHEA Grapalat" w:hAnsi="GHEA Grapalat" w:cs="Arial"/>
                <w:b/>
                <w:bCs/>
                <w:sz w:val="20"/>
                <w:szCs w:val="20"/>
              </w:rPr>
            </w:pPr>
            <w:r w:rsidRPr="001903BF">
              <w:rPr>
                <w:rFonts w:ascii="GHEA Grapalat" w:hAnsi="GHEA Grapalat" w:cs="Arial"/>
                <w:b/>
                <w:bCs/>
                <w:sz w:val="20"/>
                <w:szCs w:val="20"/>
              </w:rPr>
              <w:t>ԱԱՀ 20%</w:t>
            </w:r>
          </w:p>
        </w:tc>
        <w:tc>
          <w:tcPr>
            <w:tcW w:w="600" w:type="dxa"/>
            <w:noWrap/>
            <w:hideMark/>
          </w:tcPr>
          <w:p w14:paraId="23656639" w14:textId="77777777" w:rsidR="001903BF" w:rsidRPr="001903BF" w:rsidRDefault="001903BF" w:rsidP="001903BF">
            <w:pPr>
              <w:rPr>
                <w:rFonts w:ascii="GHEA Grapalat" w:hAnsi="GHEA Grapalat" w:cs="Arial"/>
                <w:b/>
                <w:bCs/>
                <w:sz w:val="20"/>
                <w:szCs w:val="20"/>
              </w:rPr>
            </w:pPr>
          </w:p>
        </w:tc>
        <w:tc>
          <w:tcPr>
            <w:tcW w:w="920" w:type="dxa"/>
            <w:noWrap/>
            <w:hideMark/>
          </w:tcPr>
          <w:p w14:paraId="040F6630" w14:textId="77777777" w:rsidR="001903BF" w:rsidRPr="001903BF" w:rsidRDefault="001903BF" w:rsidP="001903BF">
            <w:pPr>
              <w:rPr>
                <w:sz w:val="20"/>
                <w:szCs w:val="20"/>
              </w:rPr>
            </w:pPr>
          </w:p>
        </w:tc>
        <w:tc>
          <w:tcPr>
            <w:tcW w:w="1120" w:type="dxa"/>
            <w:noWrap/>
            <w:hideMark/>
          </w:tcPr>
          <w:p w14:paraId="5DCFEBDE" w14:textId="77777777" w:rsidR="001903BF" w:rsidRPr="001903BF" w:rsidRDefault="001903BF" w:rsidP="001903BF">
            <w:pPr>
              <w:rPr>
                <w:sz w:val="20"/>
                <w:szCs w:val="20"/>
              </w:rPr>
            </w:pPr>
          </w:p>
        </w:tc>
        <w:tc>
          <w:tcPr>
            <w:tcW w:w="1120" w:type="dxa"/>
            <w:noWrap/>
            <w:vAlign w:val="center"/>
            <w:hideMark/>
          </w:tcPr>
          <w:p w14:paraId="0C9898D7" w14:textId="77777777" w:rsidR="001903BF" w:rsidRPr="001903BF" w:rsidRDefault="001903BF" w:rsidP="001903BF">
            <w:pPr>
              <w:jc w:val="center"/>
              <w:rPr>
                <w:rFonts w:ascii="GHEA Grapalat" w:hAnsi="GHEA Grapalat" w:cs="Arial"/>
                <w:b/>
                <w:bCs/>
                <w:sz w:val="20"/>
                <w:szCs w:val="20"/>
              </w:rPr>
            </w:pPr>
            <w:r w:rsidRPr="001903BF">
              <w:rPr>
                <w:rFonts w:ascii="GHEA Grapalat" w:hAnsi="GHEA Grapalat" w:cs="Arial"/>
                <w:b/>
                <w:bCs/>
                <w:sz w:val="20"/>
                <w:szCs w:val="20"/>
              </w:rPr>
              <w:t>69141.31</w:t>
            </w:r>
          </w:p>
        </w:tc>
      </w:tr>
      <w:tr w:rsidR="001903BF" w:rsidRPr="001903BF" w14:paraId="03BBCC40" w14:textId="77777777" w:rsidTr="001903BF">
        <w:trPr>
          <w:trHeight w:val="285"/>
        </w:trPr>
        <w:tc>
          <w:tcPr>
            <w:tcW w:w="500" w:type="dxa"/>
            <w:noWrap/>
            <w:vAlign w:val="center"/>
            <w:hideMark/>
          </w:tcPr>
          <w:p w14:paraId="19DC571D" w14:textId="77777777" w:rsidR="001903BF" w:rsidRPr="001903BF" w:rsidRDefault="001903BF" w:rsidP="001903BF">
            <w:pPr>
              <w:jc w:val="center"/>
              <w:rPr>
                <w:rFonts w:ascii="GHEA Grapalat" w:hAnsi="GHEA Grapalat" w:cs="Arial"/>
                <w:b/>
                <w:bCs/>
                <w:sz w:val="20"/>
                <w:szCs w:val="20"/>
              </w:rPr>
            </w:pPr>
          </w:p>
        </w:tc>
        <w:tc>
          <w:tcPr>
            <w:tcW w:w="5320" w:type="dxa"/>
            <w:noWrap/>
            <w:vAlign w:val="center"/>
            <w:hideMark/>
          </w:tcPr>
          <w:p w14:paraId="3506B10D" w14:textId="77777777" w:rsidR="001903BF" w:rsidRPr="001903BF" w:rsidRDefault="001903BF" w:rsidP="001903BF">
            <w:pPr>
              <w:jc w:val="center"/>
              <w:rPr>
                <w:sz w:val="20"/>
                <w:szCs w:val="20"/>
              </w:rPr>
            </w:pPr>
          </w:p>
        </w:tc>
        <w:tc>
          <w:tcPr>
            <w:tcW w:w="600" w:type="dxa"/>
            <w:noWrap/>
            <w:vAlign w:val="center"/>
            <w:hideMark/>
          </w:tcPr>
          <w:p w14:paraId="5CC31E6E" w14:textId="77777777" w:rsidR="001903BF" w:rsidRPr="001903BF" w:rsidRDefault="001903BF" w:rsidP="001903BF">
            <w:pPr>
              <w:rPr>
                <w:sz w:val="20"/>
                <w:szCs w:val="20"/>
              </w:rPr>
            </w:pPr>
          </w:p>
        </w:tc>
        <w:tc>
          <w:tcPr>
            <w:tcW w:w="920" w:type="dxa"/>
            <w:noWrap/>
            <w:vAlign w:val="center"/>
            <w:hideMark/>
          </w:tcPr>
          <w:p w14:paraId="44735294" w14:textId="77777777" w:rsidR="001903BF" w:rsidRPr="001903BF" w:rsidRDefault="001903BF" w:rsidP="001903BF">
            <w:pPr>
              <w:jc w:val="center"/>
              <w:rPr>
                <w:sz w:val="20"/>
                <w:szCs w:val="20"/>
              </w:rPr>
            </w:pPr>
          </w:p>
        </w:tc>
        <w:tc>
          <w:tcPr>
            <w:tcW w:w="1120" w:type="dxa"/>
            <w:noWrap/>
            <w:vAlign w:val="center"/>
            <w:hideMark/>
          </w:tcPr>
          <w:p w14:paraId="1733D1D5" w14:textId="77777777" w:rsidR="001903BF" w:rsidRPr="001903BF" w:rsidRDefault="001903BF" w:rsidP="001903BF">
            <w:pPr>
              <w:jc w:val="center"/>
              <w:rPr>
                <w:sz w:val="20"/>
                <w:szCs w:val="20"/>
              </w:rPr>
            </w:pPr>
          </w:p>
        </w:tc>
        <w:tc>
          <w:tcPr>
            <w:tcW w:w="1120" w:type="dxa"/>
            <w:noWrap/>
            <w:vAlign w:val="center"/>
            <w:hideMark/>
          </w:tcPr>
          <w:p w14:paraId="3A059898" w14:textId="77777777" w:rsidR="001903BF" w:rsidRPr="001903BF" w:rsidRDefault="001903BF" w:rsidP="001903BF">
            <w:pPr>
              <w:jc w:val="center"/>
              <w:rPr>
                <w:sz w:val="20"/>
                <w:szCs w:val="20"/>
              </w:rPr>
            </w:pPr>
          </w:p>
        </w:tc>
      </w:tr>
      <w:tr w:rsidR="001903BF" w:rsidRPr="001903BF" w14:paraId="6B5C1AC9" w14:textId="77777777" w:rsidTr="001903BF">
        <w:trPr>
          <w:trHeight w:val="285"/>
        </w:trPr>
        <w:tc>
          <w:tcPr>
            <w:tcW w:w="500" w:type="dxa"/>
            <w:noWrap/>
            <w:vAlign w:val="center"/>
            <w:hideMark/>
          </w:tcPr>
          <w:p w14:paraId="56975C3C" w14:textId="77777777" w:rsidR="001903BF" w:rsidRPr="001903BF" w:rsidRDefault="001903BF" w:rsidP="001903BF">
            <w:pPr>
              <w:jc w:val="center"/>
              <w:rPr>
                <w:sz w:val="20"/>
                <w:szCs w:val="20"/>
              </w:rPr>
            </w:pPr>
          </w:p>
        </w:tc>
        <w:tc>
          <w:tcPr>
            <w:tcW w:w="5320" w:type="dxa"/>
            <w:noWrap/>
            <w:vAlign w:val="center"/>
            <w:hideMark/>
          </w:tcPr>
          <w:p w14:paraId="07BA515A" w14:textId="77777777" w:rsidR="001903BF" w:rsidRPr="001903BF" w:rsidRDefault="001903BF" w:rsidP="001903BF">
            <w:pPr>
              <w:rPr>
                <w:rFonts w:ascii="GHEA Grapalat" w:hAnsi="GHEA Grapalat" w:cs="Arial"/>
                <w:b/>
                <w:bCs/>
                <w:sz w:val="20"/>
                <w:szCs w:val="20"/>
              </w:rPr>
            </w:pPr>
            <w:r w:rsidRPr="001903BF">
              <w:rPr>
                <w:rFonts w:ascii="GHEA Grapalat" w:hAnsi="GHEA Grapalat" w:cs="Arial"/>
                <w:b/>
                <w:bCs/>
                <w:sz w:val="20"/>
                <w:szCs w:val="20"/>
              </w:rPr>
              <w:t>Ընդամենը /հազ. դր./</w:t>
            </w:r>
          </w:p>
        </w:tc>
        <w:tc>
          <w:tcPr>
            <w:tcW w:w="600" w:type="dxa"/>
            <w:noWrap/>
            <w:vAlign w:val="center"/>
            <w:hideMark/>
          </w:tcPr>
          <w:p w14:paraId="11CF9E39" w14:textId="77777777" w:rsidR="001903BF" w:rsidRPr="001903BF" w:rsidRDefault="001903BF" w:rsidP="001903BF">
            <w:pPr>
              <w:rPr>
                <w:rFonts w:ascii="GHEA Grapalat" w:hAnsi="GHEA Grapalat" w:cs="Arial"/>
                <w:b/>
                <w:bCs/>
                <w:sz w:val="20"/>
                <w:szCs w:val="20"/>
              </w:rPr>
            </w:pPr>
          </w:p>
        </w:tc>
        <w:tc>
          <w:tcPr>
            <w:tcW w:w="920" w:type="dxa"/>
            <w:noWrap/>
            <w:vAlign w:val="center"/>
            <w:hideMark/>
          </w:tcPr>
          <w:p w14:paraId="64F5B0D8" w14:textId="77777777" w:rsidR="001903BF" w:rsidRPr="001903BF" w:rsidRDefault="001903BF" w:rsidP="001903BF">
            <w:pPr>
              <w:jc w:val="center"/>
              <w:rPr>
                <w:sz w:val="20"/>
                <w:szCs w:val="20"/>
              </w:rPr>
            </w:pPr>
          </w:p>
        </w:tc>
        <w:tc>
          <w:tcPr>
            <w:tcW w:w="1120" w:type="dxa"/>
            <w:noWrap/>
            <w:vAlign w:val="center"/>
            <w:hideMark/>
          </w:tcPr>
          <w:p w14:paraId="408E3AE4" w14:textId="77777777" w:rsidR="001903BF" w:rsidRPr="001903BF" w:rsidRDefault="001903BF" w:rsidP="001903BF">
            <w:pPr>
              <w:jc w:val="center"/>
              <w:rPr>
                <w:sz w:val="20"/>
                <w:szCs w:val="20"/>
              </w:rPr>
            </w:pPr>
          </w:p>
        </w:tc>
        <w:tc>
          <w:tcPr>
            <w:tcW w:w="1120" w:type="dxa"/>
            <w:noWrap/>
            <w:vAlign w:val="center"/>
            <w:hideMark/>
          </w:tcPr>
          <w:p w14:paraId="2B76104D" w14:textId="77777777" w:rsidR="001903BF" w:rsidRPr="001903BF" w:rsidRDefault="001903BF" w:rsidP="001903BF">
            <w:pPr>
              <w:jc w:val="center"/>
              <w:rPr>
                <w:rFonts w:ascii="GHEA Grapalat" w:hAnsi="GHEA Grapalat" w:cs="Arial"/>
                <w:b/>
                <w:bCs/>
                <w:sz w:val="20"/>
                <w:szCs w:val="20"/>
              </w:rPr>
            </w:pPr>
            <w:r w:rsidRPr="001903BF">
              <w:rPr>
                <w:rFonts w:ascii="GHEA Grapalat" w:hAnsi="GHEA Grapalat" w:cs="Arial"/>
                <w:b/>
                <w:bCs/>
                <w:sz w:val="20"/>
                <w:szCs w:val="20"/>
              </w:rPr>
              <w:t>414847.86</w:t>
            </w:r>
          </w:p>
        </w:tc>
      </w:tr>
    </w:tbl>
    <w:p w14:paraId="304278C1" w14:textId="5F3895A2" w:rsidR="00F57B7D" w:rsidRPr="00784666" w:rsidRDefault="00F57B7D" w:rsidP="00F57B7D">
      <w:pPr>
        <w:ind w:firstLine="567"/>
        <w:jc w:val="right"/>
        <w:rPr>
          <w:rFonts w:ascii="GHEA Grapalat" w:hAnsi="GHEA Grapalat"/>
          <w:i/>
          <w:lang w:val="hy-AM"/>
        </w:rPr>
      </w:pPr>
    </w:p>
    <w:p w14:paraId="309C3CE0" w14:textId="74D82F7E" w:rsidR="00784666" w:rsidRDefault="00784666" w:rsidP="00F57B7D">
      <w:pPr>
        <w:ind w:firstLine="567"/>
        <w:jc w:val="right"/>
        <w:rPr>
          <w:rFonts w:ascii="GHEA Grapalat" w:hAnsi="GHEA Grapalat"/>
          <w:i/>
          <w:lang w:val="pt-BR"/>
        </w:rPr>
      </w:pPr>
    </w:p>
    <w:p w14:paraId="24A2F7FA" w14:textId="77777777" w:rsidR="00784666" w:rsidRPr="00FB1EC7" w:rsidRDefault="00784666" w:rsidP="00F57B7D">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57B7D" w:rsidRPr="00FB1EC7" w14:paraId="5797A009" w14:textId="77777777" w:rsidTr="00786C00">
        <w:trPr>
          <w:jc w:val="center"/>
        </w:trPr>
        <w:tc>
          <w:tcPr>
            <w:tcW w:w="4536" w:type="dxa"/>
          </w:tcPr>
          <w:p w14:paraId="011F53B1" w14:textId="77777777" w:rsidR="00F57B7D" w:rsidRPr="00FB1EC7" w:rsidRDefault="00F57B7D" w:rsidP="00786C00">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DA5D08" w14:textId="77777777" w:rsidR="00F57B7D" w:rsidRPr="00FB1EC7" w:rsidRDefault="00F57B7D" w:rsidP="00786C00">
            <w:pPr>
              <w:rPr>
                <w:rFonts w:ascii="GHEA Grapalat" w:hAnsi="GHEA Grapalat"/>
                <w:sz w:val="22"/>
                <w:szCs w:val="22"/>
                <w:lang w:val="ru-RU"/>
              </w:rPr>
            </w:pPr>
          </w:p>
          <w:p w14:paraId="392FCA6F"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975D116"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37E32989" w14:textId="77777777" w:rsidR="00F57B7D" w:rsidRPr="00FB1EC7" w:rsidRDefault="00F57B7D" w:rsidP="00786C00">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20BD4004" w14:textId="77777777" w:rsidR="00F57B7D" w:rsidRPr="00FB1EC7" w:rsidRDefault="00F57B7D" w:rsidP="00786C00">
            <w:pPr>
              <w:spacing w:line="360" w:lineRule="auto"/>
              <w:jc w:val="center"/>
              <w:rPr>
                <w:rFonts w:ascii="GHEA Grapalat" w:hAnsi="GHEA Grapalat"/>
                <w:lang w:val="ru-RU"/>
              </w:rPr>
            </w:pPr>
          </w:p>
        </w:tc>
        <w:tc>
          <w:tcPr>
            <w:tcW w:w="4343" w:type="dxa"/>
          </w:tcPr>
          <w:p w14:paraId="174DABBA" w14:textId="77777777" w:rsidR="00F57B7D" w:rsidRPr="00FB1EC7" w:rsidRDefault="00F57B7D" w:rsidP="00786C00">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19C1C2FC" w14:textId="77777777" w:rsidR="00F57B7D" w:rsidRPr="00FB1EC7" w:rsidRDefault="00F57B7D" w:rsidP="00786C00">
            <w:pPr>
              <w:jc w:val="center"/>
              <w:rPr>
                <w:rFonts w:ascii="GHEA Grapalat" w:hAnsi="GHEA Grapalat"/>
                <w:lang w:val="ru-RU"/>
              </w:rPr>
            </w:pPr>
          </w:p>
          <w:p w14:paraId="3961EACE" w14:textId="77777777" w:rsidR="00F57B7D" w:rsidRPr="00FB1EC7" w:rsidRDefault="00F57B7D" w:rsidP="00786C00">
            <w:pPr>
              <w:jc w:val="center"/>
              <w:rPr>
                <w:rFonts w:ascii="GHEA Grapalat" w:hAnsi="GHEA Grapalat"/>
                <w:lang w:val="ru-RU"/>
              </w:rPr>
            </w:pPr>
            <w:r w:rsidRPr="00FB1EC7">
              <w:rPr>
                <w:rFonts w:ascii="GHEA Grapalat" w:hAnsi="GHEA Grapalat"/>
                <w:lang w:val="ru-RU"/>
              </w:rPr>
              <w:t>---------------------------------</w:t>
            </w:r>
          </w:p>
          <w:p w14:paraId="7C79AF95" w14:textId="77777777" w:rsidR="00F57B7D" w:rsidRPr="00FB1EC7" w:rsidRDefault="00F57B7D" w:rsidP="00786C00">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061A3F0" w14:textId="77777777" w:rsidR="00F57B7D" w:rsidRDefault="00F57B7D" w:rsidP="00786C00">
            <w:pPr>
              <w:jc w:val="center"/>
              <w:rPr>
                <w:rFonts w:ascii="GHEA Grapalat" w:hAnsi="GHEA Grapalat" w:cs="Sylfaen"/>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09684AE0" w14:textId="77777777" w:rsidR="00F57B7D" w:rsidRDefault="00F57B7D" w:rsidP="00786C00">
            <w:pPr>
              <w:jc w:val="center"/>
              <w:rPr>
                <w:rFonts w:ascii="GHEA Grapalat" w:hAnsi="GHEA Grapalat" w:cs="Sylfaen"/>
                <w:sz w:val="18"/>
                <w:szCs w:val="18"/>
                <w:lang w:val="ru-RU"/>
              </w:rPr>
            </w:pPr>
          </w:p>
          <w:p w14:paraId="1B057E3E" w14:textId="77777777" w:rsidR="00F57B7D" w:rsidRDefault="00F57B7D" w:rsidP="00786C00">
            <w:pPr>
              <w:jc w:val="center"/>
              <w:rPr>
                <w:rFonts w:ascii="GHEA Grapalat" w:hAnsi="GHEA Grapalat" w:cs="Sylfaen"/>
                <w:sz w:val="18"/>
                <w:szCs w:val="18"/>
                <w:lang w:val="ru-RU"/>
              </w:rPr>
            </w:pPr>
          </w:p>
          <w:p w14:paraId="6351E3A8" w14:textId="24C45534" w:rsidR="00F57B7D" w:rsidRPr="00FB1EC7" w:rsidRDefault="00F57B7D" w:rsidP="00786C00">
            <w:pPr>
              <w:jc w:val="center"/>
              <w:rPr>
                <w:rFonts w:ascii="GHEA Grapalat" w:hAnsi="GHEA Grapalat"/>
                <w:sz w:val="22"/>
                <w:szCs w:val="22"/>
                <w:lang w:val="ru-RU"/>
              </w:rPr>
            </w:pPr>
          </w:p>
        </w:tc>
      </w:tr>
    </w:tbl>
    <w:p w14:paraId="2EF48B60" w14:textId="2C32A0A8" w:rsidR="00E53BE1" w:rsidRDefault="00E53BE1" w:rsidP="001E0CEE">
      <w:pPr>
        <w:ind w:firstLine="567"/>
        <w:jc w:val="right"/>
        <w:rPr>
          <w:rFonts w:ascii="GHEA Grapalat" w:hAnsi="GHEA Grapalat" w:cs="Sylfaen"/>
          <w:i/>
          <w:sz w:val="20"/>
          <w:szCs w:val="20"/>
          <w:lang w:val="pt-BR"/>
        </w:rPr>
      </w:pPr>
    </w:p>
    <w:p w14:paraId="2D4A1916" w14:textId="0EB1227C" w:rsidR="00F572DC" w:rsidRDefault="00F572DC" w:rsidP="001E0CEE">
      <w:pPr>
        <w:ind w:firstLine="567"/>
        <w:jc w:val="right"/>
        <w:rPr>
          <w:rFonts w:ascii="GHEA Grapalat" w:hAnsi="GHEA Grapalat" w:cs="Sylfaen"/>
          <w:i/>
          <w:sz w:val="20"/>
          <w:szCs w:val="20"/>
          <w:lang w:val="pt-BR"/>
        </w:rPr>
      </w:pPr>
    </w:p>
    <w:p w14:paraId="3C849915" w14:textId="77777777" w:rsidR="00F572DC" w:rsidRDefault="00F572DC" w:rsidP="001E0CEE">
      <w:pPr>
        <w:ind w:firstLine="567"/>
        <w:jc w:val="right"/>
        <w:rPr>
          <w:rFonts w:ascii="GHEA Grapalat" w:hAnsi="GHEA Grapalat" w:cs="Sylfaen"/>
          <w:i/>
          <w:sz w:val="20"/>
          <w:szCs w:val="20"/>
          <w:lang w:val="pt-BR"/>
        </w:rPr>
      </w:pPr>
    </w:p>
    <w:p w14:paraId="4DC704EA" w14:textId="693DD990" w:rsidR="00784666" w:rsidRDefault="00784666" w:rsidP="001E0CEE">
      <w:pPr>
        <w:ind w:firstLine="567"/>
        <w:jc w:val="right"/>
        <w:rPr>
          <w:rFonts w:ascii="GHEA Grapalat" w:hAnsi="GHEA Grapalat" w:cs="Sylfaen"/>
          <w:i/>
          <w:sz w:val="20"/>
          <w:szCs w:val="20"/>
          <w:lang w:val="hy-AM"/>
        </w:rPr>
      </w:pPr>
    </w:p>
    <w:p w14:paraId="04D04B19" w14:textId="45DDB322" w:rsidR="00D66678" w:rsidRDefault="00D66678" w:rsidP="001E0CEE">
      <w:pPr>
        <w:ind w:firstLine="567"/>
        <w:jc w:val="right"/>
        <w:rPr>
          <w:rFonts w:ascii="GHEA Grapalat" w:hAnsi="GHEA Grapalat" w:cs="Sylfaen"/>
          <w:i/>
          <w:sz w:val="20"/>
          <w:szCs w:val="20"/>
          <w:lang w:val="hy-AM"/>
        </w:rPr>
      </w:pPr>
    </w:p>
    <w:p w14:paraId="652DE9E7" w14:textId="2D7338DB" w:rsidR="00D66678" w:rsidRDefault="00D66678" w:rsidP="001E0CEE">
      <w:pPr>
        <w:ind w:firstLine="567"/>
        <w:jc w:val="right"/>
        <w:rPr>
          <w:rFonts w:ascii="GHEA Grapalat" w:hAnsi="GHEA Grapalat" w:cs="Sylfaen"/>
          <w:i/>
          <w:sz w:val="20"/>
          <w:szCs w:val="20"/>
          <w:lang w:val="hy-AM"/>
        </w:rPr>
      </w:pPr>
    </w:p>
    <w:p w14:paraId="3858FFA7" w14:textId="49547831" w:rsidR="00D66678" w:rsidRDefault="00D66678" w:rsidP="001E0CEE">
      <w:pPr>
        <w:ind w:firstLine="567"/>
        <w:jc w:val="right"/>
        <w:rPr>
          <w:rFonts w:ascii="GHEA Grapalat" w:hAnsi="GHEA Grapalat" w:cs="Sylfaen"/>
          <w:i/>
          <w:sz w:val="20"/>
          <w:szCs w:val="20"/>
          <w:lang w:val="hy-AM"/>
        </w:rPr>
      </w:pPr>
    </w:p>
    <w:p w14:paraId="4893D76D" w14:textId="6ABC5274" w:rsidR="00D66678" w:rsidRDefault="00D66678" w:rsidP="001E0CEE">
      <w:pPr>
        <w:ind w:firstLine="567"/>
        <w:jc w:val="right"/>
        <w:rPr>
          <w:rFonts w:ascii="GHEA Grapalat" w:hAnsi="GHEA Grapalat" w:cs="Sylfaen"/>
          <w:i/>
          <w:sz w:val="20"/>
          <w:szCs w:val="20"/>
          <w:lang w:val="hy-AM"/>
        </w:rPr>
      </w:pPr>
    </w:p>
    <w:p w14:paraId="55B40E85" w14:textId="779DF11C" w:rsidR="00D66678" w:rsidRDefault="00D66678" w:rsidP="001E0CEE">
      <w:pPr>
        <w:ind w:firstLine="567"/>
        <w:jc w:val="right"/>
        <w:rPr>
          <w:rFonts w:ascii="GHEA Grapalat" w:hAnsi="GHEA Grapalat" w:cs="Sylfaen"/>
          <w:i/>
          <w:sz w:val="20"/>
          <w:szCs w:val="20"/>
          <w:lang w:val="hy-AM"/>
        </w:rPr>
      </w:pPr>
    </w:p>
    <w:p w14:paraId="0137B57D" w14:textId="513A28B1" w:rsidR="00D66678" w:rsidRDefault="00D66678" w:rsidP="001E0CEE">
      <w:pPr>
        <w:ind w:firstLine="567"/>
        <w:jc w:val="right"/>
        <w:rPr>
          <w:rFonts w:ascii="GHEA Grapalat" w:hAnsi="GHEA Grapalat" w:cs="Sylfaen"/>
          <w:i/>
          <w:sz w:val="20"/>
          <w:szCs w:val="20"/>
          <w:lang w:val="hy-AM"/>
        </w:rPr>
      </w:pPr>
    </w:p>
    <w:p w14:paraId="65F3C156" w14:textId="77777777" w:rsidR="003C5EC7" w:rsidRDefault="003C5EC7" w:rsidP="001E0CEE">
      <w:pPr>
        <w:ind w:firstLine="567"/>
        <w:jc w:val="right"/>
        <w:rPr>
          <w:rFonts w:ascii="GHEA Grapalat" w:hAnsi="GHEA Grapalat" w:cs="Sylfaen"/>
          <w:i/>
          <w:sz w:val="20"/>
          <w:szCs w:val="20"/>
          <w:lang w:val="pt-BR"/>
        </w:rPr>
      </w:pPr>
    </w:p>
    <w:p w14:paraId="4856D248" w14:textId="77777777" w:rsidR="003C5EC7" w:rsidRDefault="003C5EC7" w:rsidP="001E0CEE">
      <w:pPr>
        <w:ind w:firstLine="567"/>
        <w:jc w:val="right"/>
        <w:rPr>
          <w:rFonts w:ascii="GHEA Grapalat" w:hAnsi="GHEA Grapalat" w:cs="Sylfaen"/>
          <w:i/>
          <w:sz w:val="20"/>
          <w:szCs w:val="20"/>
          <w:lang w:val="pt-BR"/>
        </w:rPr>
      </w:pPr>
    </w:p>
    <w:p w14:paraId="076CAA1B" w14:textId="77777777" w:rsidR="003C5EC7" w:rsidRDefault="003C5EC7" w:rsidP="001E0CEE">
      <w:pPr>
        <w:ind w:firstLine="567"/>
        <w:jc w:val="right"/>
        <w:rPr>
          <w:rFonts w:ascii="GHEA Grapalat" w:hAnsi="GHEA Grapalat" w:cs="Sylfaen"/>
          <w:i/>
          <w:sz w:val="20"/>
          <w:szCs w:val="20"/>
          <w:lang w:val="pt-BR"/>
        </w:rPr>
      </w:pPr>
    </w:p>
    <w:p w14:paraId="5209CBCB" w14:textId="77777777" w:rsidR="003C5EC7" w:rsidRDefault="003C5EC7" w:rsidP="001E0CEE">
      <w:pPr>
        <w:ind w:firstLine="567"/>
        <w:jc w:val="right"/>
        <w:rPr>
          <w:rFonts w:ascii="GHEA Grapalat" w:hAnsi="GHEA Grapalat" w:cs="Sylfaen"/>
          <w:i/>
          <w:sz w:val="20"/>
          <w:szCs w:val="20"/>
          <w:lang w:val="pt-BR"/>
        </w:rPr>
      </w:pPr>
    </w:p>
    <w:p w14:paraId="7EF0C870" w14:textId="77777777" w:rsidR="003C5EC7" w:rsidRDefault="003C5EC7" w:rsidP="001E0CEE">
      <w:pPr>
        <w:ind w:firstLine="567"/>
        <w:jc w:val="right"/>
        <w:rPr>
          <w:rFonts w:ascii="GHEA Grapalat" w:hAnsi="GHEA Grapalat" w:cs="Sylfaen"/>
          <w:i/>
          <w:sz w:val="20"/>
          <w:szCs w:val="20"/>
          <w:lang w:val="pt-BR"/>
        </w:rPr>
      </w:pPr>
    </w:p>
    <w:p w14:paraId="069C75A2" w14:textId="77777777" w:rsidR="003C5EC7" w:rsidRDefault="003C5EC7" w:rsidP="001E0CEE">
      <w:pPr>
        <w:ind w:firstLine="567"/>
        <w:jc w:val="right"/>
        <w:rPr>
          <w:rFonts w:ascii="GHEA Grapalat" w:hAnsi="GHEA Grapalat" w:cs="Sylfaen"/>
          <w:i/>
          <w:sz w:val="20"/>
          <w:szCs w:val="20"/>
          <w:lang w:val="pt-BR"/>
        </w:rPr>
      </w:pPr>
    </w:p>
    <w:p w14:paraId="7116EB9E" w14:textId="77777777" w:rsidR="003C5EC7" w:rsidRDefault="003C5EC7" w:rsidP="001E0CEE">
      <w:pPr>
        <w:ind w:firstLine="567"/>
        <w:jc w:val="right"/>
        <w:rPr>
          <w:rFonts w:ascii="GHEA Grapalat" w:hAnsi="GHEA Grapalat" w:cs="Sylfaen"/>
          <w:i/>
          <w:sz w:val="20"/>
          <w:szCs w:val="20"/>
          <w:lang w:val="pt-BR"/>
        </w:rPr>
      </w:pPr>
    </w:p>
    <w:p w14:paraId="7468C447" w14:textId="77777777" w:rsidR="003C5EC7" w:rsidRDefault="003C5EC7" w:rsidP="001E0CEE">
      <w:pPr>
        <w:ind w:firstLine="567"/>
        <w:jc w:val="right"/>
        <w:rPr>
          <w:rFonts w:ascii="GHEA Grapalat" w:hAnsi="GHEA Grapalat" w:cs="Sylfaen"/>
          <w:i/>
          <w:sz w:val="20"/>
          <w:szCs w:val="20"/>
          <w:lang w:val="pt-BR"/>
        </w:rPr>
      </w:pPr>
    </w:p>
    <w:p w14:paraId="6C05F097" w14:textId="77777777" w:rsidR="003C5EC7" w:rsidRDefault="003C5EC7" w:rsidP="001E0CEE">
      <w:pPr>
        <w:ind w:firstLine="567"/>
        <w:jc w:val="right"/>
        <w:rPr>
          <w:rFonts w:ascii="GHEA Grapalat" w:hAnsi="GHEA Grapalat" w:cs="Sylfaen"/>
          <w:i/>
          <w:sz w:val="20"/>
          <w:szCs w:val="20"/>
          <w:lang w:val="pt-BR"/>
        </w:rPr>
      </w:pPr>
    </w:p>
    <w:p w14:paraId="35637E00" w14:textId="77777777" w:rsidR="003C5EC7" w:rsidRDefault="003C5EC7" w:rsidP="001E0CEE">
      <w:pPr>
        <w:ind w:firstLine="567"/>
        <w:jc w:val="right"/>
        <w:rPr>
          <w:rFonts w:ascii="GHEA Grapalat" w:hAnsi="GHEA Grapalat" w:cs="Sylfaen"/>
          <w:i/>
          <w:sz w:val="20"/>
          <w:szCs w:val="20"/>
          <w:lang w:val="pt-BR"/>
        </w:rPr>
      </w:pPr>
    </w:p>
    <w:p w14:paraId="344979C9" w14:textId="77777777" w:rsidR="003C5EC7" w:rsidRDefault="003C5EC7" w:rsidP="001E0CEE">
      <w:pPr>
        <w:ind w:firstLine="567"/>
        <w:jc w:val="right"/>
        <w:rPr>
          <w:rFonts w:ascii="GHEA Grapalat" w:hAnsi="GHEA Grapalat" w:cs="Sylfaen"/>
          <w:i/>
          <w:sz w:val="20"/>
          <w:szCs w:val="20"/>
          <w:lang w:val="pt-BR"/>
        </w:rPr>
      </w:pPr>
    </w:p>
    <w:p w14:paraId="6A014C3C" w14:textId="77777777" w:rsidR="003C5EC7" w:rsidRDefault="003C5EC7" w:rsidP="001E0CEE">
      <w:pPr>
        <w:ind w:firstLine="567"/>
        <w:jc w:val="right"/>
        <w:rPr>
          <w:rFonts w:ascii="GHEA Grapalat" w:hAnsi="GHEA Grapalat" w:cs="Sylfaen"/>
          <w:i/>
          <w:sz w:val="20"/>
          <w:szCs w:val="20"/>
          <w:lang w:val="pt-BR"/>
        </w:rPr>
      </w:pPr>
    </w:p>
    <w:p w14:paraId="1771F69D" w14:textId="77777777" w:rsidR="003C5EC7" w:rsidRDefault="003C5EC7" w:rsidP="001E0CEE">
      <w:pPr>
        <w:ind w:firstLine="567"/>
        <w:jc w:val="right"/>
        <w:rPr>
          <w:rFonts w:ascii="GHEA Grapalat" w:hAnsi="GHEA Grapalat" w:cs="Sylfaen"/>
          <w:i/>
          <w:sz w:val="20"/>
          <w:szCs w:val="20"/>
          <w:lang w:val="pt-BR"/>
        </w:rPr>
      </w:pPr>
    </w:p>
    <w:p w14:paraId="6CBB8E3C" w14:textId="77777777" w:rsidR="003C5EC7" w:rsidRDefault="003C5EC7" w:rsidP="001E0CEE">
      <w:pPr>
        <w:ind w:firstLine="567"/>
        <w:jc w:val="right"/>
        <w:rPr>
          <w:rFonts w:ascii="GHEA Grapalat" w:hAnsi="GHEA Grapalat" w:cs="Sylfaen"/>
          <w:i/>
          <w:sz w:val="20"/>
          <w:szCs w:val="20"/>
          <w:lang w:val="pt-BR"/>
        </w:rPr>
      </w:pPr>
    </w:p>
    <w:p w14:paraId="7BBA59A4" w14:textId="77777777" w:rsidR="003C5EC7" w:rsidRDefault="003C5EC7" w:rsidP="001E0CEE">
      <w:pPr>
        <w:ind w:firstLine="567"/>
        <w:jc w:val="right"/>
        <w:rPr>
          <w:rFonts w:ascii="GHEA Grapalat" w:hAnsi="GHEA Grapalat" w:cs="Sylfaen"/>
          <w:i/>
          <w:sz w:val="20"/>
          <w:szCs w:val="20"/>
          <w:lang w:val="pt-BR"/>
        </w:rPr>
      </w:pPr>
    </w:p>
    <w:p w14:paraId="2C490B2A" w14:textId="77777777" w:rsidR="003C5EC7" w:rsidRDefault="003C5EC7" w:rsidP="001E0CEE">
      <w:pPr>
        <w:ind w:firstLine="567"/>
        <w:jc w:val="right"/>
        <w:rPr>
          <w:rFonts w:ascii="GHEA Grapalat" w:hAnsi="GHEA Grapalat" w:cs="Sylfaen"/>
          <w:i/>
          <w:sz w:val="20"/>
          <w:szCs w:val="20"/>
          <w:lang w:val="pt-BR"/>
        </w:rPr>
      </w:pPr>
    </w:p>
    <w:p w14:paraId="2B1EFCC1" w14:textId="77777777" w:rsidR="003C5EC7" w:rsidRDefault="003C5EC7" w:rsidP="001E0CEE">
      <w:pPr>
        <w:ind w:firstLine="567"/>
        <w:jc w:val="right"/>
        <w:rPr>
          <w:rFonts w:ascii="GHEA Grapalat" w:hAnsi="GHEA Grapalat" w:cs="Sylfaen"/>
          <w:i/>
          <w:sz w:val="20"/>
          <w:szCs w:val="20"/>
          <w:lang w:val="pt-BR"/>
        </w:rPr>
      </w:pPr>
    </w:p>
    <w:p w14:paraId="691ED04A" w14:textId="77777777" w:rsidR="003C5EC7" w:rsidRDefault="003C5EC7" w:rsidP="001E0CEE">
      <w:pPr>
        <w:ind w:firstLine="567"/>
        <w:jc w:val="right"/>
        <w:rPr>
          <w:rFonts w:ascii="GHEA Grapalat" w:hAnsi="GHEA Grapalat" w:cs="Sylfaen"/>
          <w:i/>
          <w:sz w:val="20"/>
          <w:szCs w:val="20"/>
          <w:lang w:val="pt-BR"/>
        </w:rPr>
      </w:pPr>
    </w:p>
    <w:p w14:paraId="7B6C91A8" w14:textId="77777777" w:rsidR="003C5EC7" w:rsidRDefault="003C5EC7" w:rsidP="001E0CEE">
      <w:pPr>
        <w:ind w:firstLine="567"/>
        <w:jc w:val="right"/>
        <w:rPr>
          <w:rFonts w:ascii="GHEA Grapalat" w:hAnsi="GHEA Grapalat" w:cs="Sylfaen"/>
          <w:i/>
          <w:sz w:val="20"/>
          <w:szCs w:val="20"/>
          <w:lang w:val="pt-BR"/>
        </w:rPr>
      </w:pPr>
    </w:p>
    <w:p w14:paraId="61295EC0" w14:textId="77777777" w:rsidR="003C5EC7" w:rsidRDefault="003C5EC7" w:rsidP="001E0CEE">
      <w:pPr>
        <w:ind w:firstLine="567"/>
        <w:jc w:val="right"/>
        <w:rPr>
          <w:rFonts w:ascii="GHEA Grapalat" w:hAnsi="GHEA Grapalat" w:cs="Sylfaen"/>
          <w:i/>
          <w:sz w:val="20"/>
          <w:szCs w:val="20"/>
          <w:lang w:val="pt-BR"/>
        </w:rPr>
      </w:pPr>
    </w:p>
    <w:p w14:paraId="20F2F308" w14:textId="77777777" w:rsidR="003C5EC7" w:rsidRDefault="003C5EC7" w:rsidP="001E0CEE">
      <w:pPr>
        <w:ind w:firstLine="567"/>
        <w:jc w:val="right"/>
        <w:rPr>
          <w:rFonts w:ascii="GHEA Grapalat" w:hAnsi="GHEA Grapalat" w:cs="Sylfaen"/>
          <w:i/>
          <w:sz w:val="20"/>
          <w:szCs w:val="20"/>
          <w:lang w:val="pt-BR"/>
        </w:rPr>
      </w:pPr>
    </w:p>
    <w:p w14:paraId="0C818B97" w14:textId="77777777" w:rsidR="003C5EC7" w:rsidRDefault="003C5EC7" w:rsidP="001E0CEE">
      <w:pPr>
        <w:ind w:firstLine="567"/>
        <w:jc w:val="right"/>
        <w:rPr>
          <w:rFonts w:ascii="GHEA Grapalat" w:hAnsi="GHEA Grapalat" w:cs="Sylfaen"/>
          <w:i/>
          <w:sz w:val="20"/>
          <w:szCs w:val="20"/>
          <w:lang w:val="pt-BR"/>
        </w:rPr>
      </w:pPr>
    </w:p>
    <w:p w14:paraId="60EFC7B6" w14:textId="77777777" w:rsidR="003C5EC7" w:rsidRDefault="003C5EC7" w:rsidP="001E0CEE">
      <w:pPr>
        <w:ind w:firstLine="567"/>
        <w:jc w:val="right"/>
        <w:rPr>
          <w:rFonts w:ascii="GHEA Grapalat" w:hAnsi="GHEA Grapalat" w:cs="Sylfaen"/>
          <w:i/>
          <w:sz w:val="20"/>
          <w:szCs w:val="20"/>
          <w:lang w:val="pt-BR"/>
        </w:rPr>
      </w:pPr>
    </w:p>
    <w:p w14:paraId="0B6449F6" w14:textId="77777777" w:rsidR="003C5EC7" w:rsidRDefault="003C5EC7" w:rsidP="001E0CEE">
      <w:pPr>
        <w:ind w:firstLine="567"/>
        <w:jc w:val="right"/>
        <w:rPr>
          <w:rFonts w:ascii="GHEA Grapalat" w:hAnsi="GHEA Grapalat" w:cs="Sylfaen"/>
          <w:i/>
          <w:sz w:val="20"/>
          <w:szCs w:val="20"/>
          <w:lang w:val="pt-BR"/>
        </w:rPr>
      </w:pPr>
    </w:p>
    <w:p w14:paraId="2C2320BA" w14:textId="69CD7DE9"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Pr="00FB1EC7" w:rsidRDefault="001E0CEE" w:rsidP="001E0CEE">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3F003F83" w14:textId="77777777" w:rsidR="001E0CEE" w:rsidRPr="00FB1EC7" w:rsidRDefault="001E0CEE" w:rsidP="001E0CEE">
      <w:pPr>
        <w:ind w:firstLine="567"/>
        <w:jc w:val="center"/>
        <w:rPr>
          <w:rFonts w:ascii="GHEA Grapalat" w:hAnsi="GHEA Grapalat"/>
          <w:b/>
          <w:sz w:val="20"/>
          <w:szCs w:val="20"/>
          <w:lang w:val="pt-BR"/>
        </w:rPr>
      </w:pPr>
      <w:r w:rsidRPr="00485F2A">
        <w:rPr>
          <w:rFonts w:ascii="GHEA Grapalat" w:hAnsi="GHEA Grapalat"/>
          <w:lang w:val="pt-BR"/>
        </w:rPr>
        <w:t>«</w:t>
      </w:r>
      <w:r w:rsidRPr="00FB1EC7">
        <w:rPr>
          <w:rFonts w:ascii="GHEA Grapalat" w:hAnsi="GHEA Grapalat" w:cs="Sylfaen"/>
          <w:b/>
          <w:sz w:val="18"/>
          <w:szCs w:val="18"/>
          <w:vertAlign w:val="subscript"/>
          <w:lang w:val="pt-BR"/>
        </w:rPr>
        <w:t>ԱՇԽԱՏԱՆՔՆԵՐԻ</w:t>
      </w:r>
      <w:r w:rsidRPr="00FB1EC7">
        <w:rPr>
          <w:rFonts w:ascii="GHEA Grapalat" w:hAnsi="GHEA Grapalat" w:cs="Arial"/>
          <w:b/>
          <w:sz w:val="18"/>
          <w:szCs w:val="18"/>
          <w:vertAlign w:val="subscript"/>
          <w:lang w:val="pt-BR"/>
        </w:rPr>
        <w:t xml:space="preserve"> </w:t>
      </w:r>
      <w:r w:rsidRPr="00FB1EC7">
        <w:rPr>
          <w:rFonts w:ascii="GHEA Grapalat" w:hAnsi="GHEA Grapalat" w:cs="Sylfaen"/>
          <w:b/>
          <w:sz w:val="18"/>
          <w:szCs w:val="18"/>
          <w:vertAlign w:val="subscript"/>
          <w:lang w:val="pt-BR"/>
        </w:rPr>
        <w:t>ԱՆՎԱՆՈՒՄԸ</w:t>
      </w:r>
      <w:r w:rsidRPr="00485F2A">
        <w:rPr>
          <w:rFonts w:ascii="GHEA Grapalat" w:hAnsi="GHEA Grapalat"/>
          <w:lang w:val="pt-BR"/>
        </w:rPr>
        <w:t>»</w:t>
      </w:r>
      <w:r w:rsidRPr="00FB1EC7">
        <w:rPr>
          <w:rFonts w:ascii="GHEA Grapalat" w:hAnsi="GHEA Grapalat" w:cs="Times Armenian"/>
          <w:b/>
          <w:sz w:val="20"/>
          <w:lang w:val="pt-BR"/>
        </w:rPr>
        <w:t xml:space="preserve"> </w:t>
      </w:r>
      <w:r w:rsidRPr="00FB1EC7">
        <w:rPr>
          <w:rFonts w:ascii="GHEA Grapalat" w:hAnsi="GHEA Grapalat" w:cs="Sylfaen"/>
          <w:b/>
          <w:sz w:val="18"/>
          <w:szCs w:val="18"/>
          <w:lang w:val="pt-BR"/>
        </w:rPr>
        <w:t>ԱՇԽԱՏԱՆՔՆԵՐԻ</w:t>
      </w:r>
      <w:r w:rsidRPr="00FB1EC7">
        <w:rPr>
          <w:rFonts w:ascii="GHEA Grapalat" w:hAnsi="GHEA Grapalat" w:cs="Times Armenian"/>
          <w:b/>
          <w:sz w:val="18"/>
          <w:szCs w:val="18"/>
          <w:lang w:val="pt-BR"/>
        </w:rPr>
        <w:t xml:space="preserve"> </w:t>
      </w:r>
      <w:r w:rsidRPr="00FB1EC7">
        <w:rPr>
          <w:rFonts w:ascii="GHEA Grapalat" w:hAnsi="GHEA Grapalat" w:cs="Sylfaen"/>
          <w:b/>
          <w:sz w:val="18"/>
          <w:szCs w:val="18"/>
          <w:lang w:val="pt-BR"/>
        </w:rPr>
        <w:t>ԿԱՏԱՐՄԱՆ</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5"/>
        <w:gridCol w:w="3685"/>
        <w:gridCol w:w="4410"/>
        <w:gridCol w:w="1990"/>
      </w:tblGrid>
      <w:tr w:rsidR="001E0CEE" w:rsidRPr="00FB1EC7" w14:paraId="65713820" w14:textId="77777777" w:rsidTr="00AF40F9">
        <w:trPr>
          <w:cantSplit/>
          <w:jc w:val="center"/>
        </w:trPr>
        <w:tc>
          <w:tcPr>
            <w:tcW w:w="625" w:type="dxa"/>
            <w:vMerge w:val="restart"/>
            <w:vAlign w:val="center"/>
          </w:tcPr>
          <w:p w14:paraId="07916ACC" w14:textId="03B9D4A3" w:rsidR="001E0CEE" w:rsidRPr="00AF40F9" w:rsidRDefault="00AF40F9" w:rsidP="007759CD">
            <w:pPr>
              <w:jc w:val="center"/>
              <w:rPr>
                <w:rFonts w:ascii="GHEA Grapalat" w:hAnsi="GHEA Grapalat"/>
                <w:sz w:val="20"/>
                <w:szCs w:val="20"/>
                <w:lang w:val="hy-AM"/>
              </w:rPr>
            </w:pPr>
            <w:r>
              <w:rPr>
                <w:rFonts w:ascii="GHEA Grapalat" w:hAnsi="GHEA Grapalat"/>
                <w:sz w:val="20"/>
                <w:szCs w:val="20"/>
                <w:lang w:val="hy-AM"/>
              </w:rPr>
              <w:t>Չ/Մ</w:t>
            </w:r>
          </w:p>
        </w:tc>
        <w:tc>
          <w:tcPr>
            <w:tcW w:w="3685" w:type="dxa"/>
            <w:vMerge w:val="restart"/>
            <w:vAlign w:val="center"/>
          </w:tcPr>
          <w:p w14:paraId="70BABE4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7232733"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400" w:type="dxa"/>
            <w:gridSpan w:val="2"/>
            <w:vAlign w:val="center"/>
          </w:tcPr>
          <w:p w14:paraId="2AA3B55B" w14:textId="63A0818A"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1E0CEE" w:rsidRPr="00FB1EC7" w14:paraId="22390B24" w14:textId="77777777" w:rsidTr="00AF40F9">
        <w:trPr>
          <w:cantSplit/>
          <w:trHeight w:val="586"/>
          <w:jc w:val="center"/>
        </w:trPr>
        <w:tc>
          <w:tcPr>
            <w:tcW w:w="625" w:type="dxa"/>
            <w:vMerge/>
            <w:vAlign w:val="center"/>
          </w:tcPr>
          <w:p w14:paraId="43831C2F" w14:textId="77777777" w:rsidR="001E0CEE" w:rsidRPr="00FB1EC7" w:rsidRDefault="001E0CEE" w:rsidP="007759CD">
            <w:pPr>
              <w:jc w:val="both"/>
              <w:rPr>
                <w:rFonts w:ascii="GHEA Grapalat" w:hAnsi="GHEA Grapalat"/>
                <w:sz w:val="20"/>
                <w:szCs w:val="20"/>
                <w:lang w:val="pt-BR"/>
              </w:rPr>
            </w:pPr>
          </w:p>
        </w:tc>
        <w:tc>
          <w:tcPr>
            <w:tcW w:w="3685" w:type="dxa"/>
            <w:vMerge/>
          </w:tcPr>
          <w:p w14:paraId="17DD1AE2" w14:textId="77777777" w:rsidR="001E0CEE" w:rsidRPr="00FB1EC7" w:rsidRDefault="001E0CEE" w:rsidP="007759CD">
            <w:pPr>
              <w:rPr>
                <w:rFonts w:ascii="GHEA Grapalat" w:hAnsi="GHEA Grapalat"/>
                <w:sz w:val="20"/>
                <w:szCs w:val="20"/>
                <w:lang w:val="pt-BR"/>
              </w:rPr>
            </w:pPr>
          </w:p>
        </w:tc>
        <w:tc>
          <w:tcPr>
            <w:tcW w:w="4410" w:type="dxa"/>
            <w:vAlign w:val="center"/>
          </w:tcPr>
          <w:p w14:paraId="185D017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990" w:type="dxa"/>
            <w:vAlign w:val="center"/>
          </w:tcPr>
          <w:p w14:paraId="430E9A0F"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66214D" w:rsidRPr="009A6D98" w14:paraId="57AD06E9" w14:textId="77777777" w:rsidTr="00AF40F9">
        <w:trPr>
          <w:trHeight w:val="586"/>
          <w:jc w:val="center"/>
        </w:trPr>
        <w:tc>
          <w:tcPr>
            <w:tcW w:w="625" w:type="dxa"/>
            <w:vAlign w:val="center"/>
          </w:tcPr>
          <w:p w14:paraId="016D27D1" w14:textId="77777777" w:rsidR="0066214D" w:rsidRPr="000E6511" w:rsidRDefault="0066214D" w:rsidP="0066214D">
            <w:pPr>
              <w:jc w:val="center"/>
              <w:rPr>
                <w:rFonts w:ascii="GHEA Grapalat" w:hAnsi="GHEA Grapalat"/>
                <w:sz w:val="20"/>
                <w:szCs w:val="20"/>
                <w:lang w:val="hy-AM"/>
              </w:rPr>
            </w:pPr>
            <w:r>
              <w:rPr>
                <w:rFonts w:ascii="GHEA Grapalat" w:hAnsi="GHEA Grapalat"/>
                <w:sz w:val="20"/>
                <w:szCs w:val="20"/>
                <w:lang w:val="hy-AM"/>
              </w:rPr>
              <w:t>1</w:t>
            </w:r>
          </w:p>
        </w:tc>
        <w:tc>
          <w:tcPr>
            <w:tcW w:w="3685" w:type="dxa"/>
            <w:vAlign w:val="center"/>
          </w:tcPr>
          <w:p w14:paraId="1FAA0527" w14:textId="5894713F" w:rsidR="003C5EC7" w:rsidRPr="001903BF" w:rsidRDefault="003C5EC7" w:rsidP="003C5EC7">
            <w:pPr>
              <w:ind w:firstLine="567"/>
              <w:jc w:val="center"/>
              <w:rPr>
                <w:rFonts w:ascii="GHEA Grapalat" w:hAnsi="GHEA Grapalat" w:cs="Sylfaen"/>
                <w:sz w:val="20"/>
                <w:szCs w:val="20"/>
                <w:lang w:val="hy-AM"/>
              </w:rPr>
            </w:pPr>
            <w:r w:rsidRPr="001903BF">
              <w:rPr>
                <w:rFonts w:ascii="GHEA Grapalat" w:hAnsi="GHEA Grapalat"/>
                <w:sz w:val="20"/>
                <w:szCs w:val="20"/>
                <w:lang w:val="hy-AM"/>
              </w:rPr>
              <w:t>Երևան քաղաքի Արաբկիր վարչական շրջան Ազատության պողոտա (Երազ այգուց մինչև Կասկադի աստիճաններ՝ մայթով) ոռոգման համակարգի կառուցման աշխատանքներ</w:t>
            </w:r>
          </w:p>
          <w:p w14:paraId="539D3831" w14:textId="05260C14" w:rsidR="0066214D" w:rsidRPr="009A6D98" w:rsidRDefault="0066214D" w:rsidP="0066214D">
            <w:pPr>
              <w:rPr>
                <w:rFonts w:ascii="GHEA Grapalat" w:hAnsi="GHEA Grapalat" w:cs="Sylfaen"/>
                <w:sz w:val="20"/>
                <w:szCs w:val="20"/>
                <w:lang w:val="hy-AM"/>
              </w:rPr>
            </w:pPr>
          </w:p>
        </w:tc>
        <w:tc>
          <w:tcPr>
            <w:tcW w:w="4410" w:type="dxa"/>
            <w:vAlign w:val="center"/>
          </w:tcPr>
          <w:p w14:paraId="5181A3A4" w14:textId="066322C4" w:rsidR="0066214D" w:rsidRPr="003C5EC7" w:rsidRDefault="003C5EC7" w:rsidP="003C5EC7">
            <w:pPr>
              <w:jc w:val="center"/>
              <w:rPr>
                <w:rFonts w:ascii="GHEA Grapalat" w:hAnsi="GHEA Grapalat"/>
                <w:sz w:val="20"/>
                <w:szCs w:val="20"/>
                <w:lang w:val="hy-AM"/>
              </w:rPr>
            </w:pPr>
            <w:r w:rsidRPr="003C5EC7">
              <w:rPr>
                <w:rFonts w:ascii="GHEA Grapalat" w:hAnsi="GHEA Grapalat"/>
                <w:sz w:val="20"/>
                <w:szCs w:val="20"/>
                <w:lang w:val="hy-AM"/>
              </w:rPr>
              <w:t xml:space="preserve">Աշխատանքների կատարման ժամկետը՝ տեխնիկական հսկողության պայմանագիրն/համաձայնագիրն ուժի մեջ  մտնելու օրվանից </w:t>
            </w:r>
          </w:p>
        </w:tc>
        <w:tc>
          <w:tcPr>
            <w:tcW w:w="1990" w:type="dxa"/>
            <w:vAlign w:val="center"/>
          </w:tcPr>
          <w:p w14:paraId="480973CB" w14:textId="39A51A64" w:rsidR="003C5EC7" w:rsidRPr="003C5EC7" w:rsidRDefault="003C5EC7" w:rsidP="003C5EC7">
            <w:pPr>
              <w:jc w:val="center"/>
              <w:rPr>
                <w:rFonts w:ascii="GHEA Grapalat" w:hAnsi="GHEA Grapalat"/>
                <w:sz w:val="20"/>
                <w:szCs w:val="20"/>
                <w:lang w:val="hy-AM"/>
              </w:rPr>
            </w:pPr>
            <w:r w:rsidRPr="003C5EC7">
              <w:rPr>
                <w:rFonts w:ascii="GHEA Grapalat" w:hAnsi="GHEA Grapalat"/>
                <w:sz w:val="20"/>
                <w:szCs w:val="20"/>
                <w:lang w:val="hy-AM"/>
              </w:rPr>
              <w:t>300-րդ օրացուցային օրը ներառյալ</w:t>
            </w:r>
          </w:p>
          <w:p w14:paraId="756FA8D6" w14:textId="32998ED6" w:rsidR="0066214D" w:rsidRPr="008510B6" w:rsidRDefault="0066214D" w:rsidP="003C5EC7">
            <w:pPr>
              <w:jc w:val="center"/>
              <w:rPr>
                <w:rFonts w:ascii="GHEA Grapalat" w:hAnsi="GHEA Grapalat"/>
                <w:sz w:val="20"/>
                <w:szCs w:val="20"/>
                <w:lang w:val="hy-AM"/>
              </w:rPr>
            </w:pPr>
          </w:p>
        </w:tc>
      </w:tr>
    </w:tbl>
    <w:p w14:paraId="6D51272D" w14:textId="77777777" w:rsidR="001E0CEE" w:rsidRPr="00FB1EC7" w:rsidRDefault="001E0CEE" w:rsidP="001E0CEE">
      <w:pPr>
        <w:keepNext/>
        <w:jc w:val="both"/>
        <w:outlineLvl w:val="3"/>
        <w:rPr>
          <w:rFonts w:ascii="GHEA Grapalat" w:hAnsi="GHEA Grapalat"/>
          <w:i/>
          <w:sz w:val="32"/>
          <w:lang w:val="pt-BR"/>
        </w:rPr>
      </w:pPr>
    </w:p>
    <w:p w14:paraId="5D58CC8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11D1F1E6" w14:textId="77777777" w:rsidR="001E0CEE" w:rsidRPr="00FB1EC7" w:rsidRDefault="001E0CEE" w:rsidP="007759CD">
            <w:pPr>
              <w:rPr>
                <w:rFonts w:ascii="GHEA Grapalat" w:hAnsi="GHEA Grapalat"/>
                <w:sz w:val="22"/>
                <w:szCs w:val="22"/>
                <w:lang w:val="ru-RU"/>
              </w:rPr>
            </w:pPr>
          </w:p>
          <w:p w14:paraId="3E39B4E2" w14:textId="77777777" w:rsidR="001E0CEE" w:rsidRPr="00FB1EC7" w:rsidRDefault="001E0CEE" w:rsidP="007759CD">
            <w:pPr>
              <w:pBdr>
                <w:bottom w:val="single" w:sz="6" w:space="1" w:color="auto"/>
              </w:pBdr>
              <w:rPr>
                <w:rFonts w:ascii="GHEA Grapalat" w:hAnsi="GHEA Grapalat"/>
                <w:lang w:val="ru-RU"/>
              </w:rPr>
            </w:pP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FBCFA89" w14:textId="77777777" w:rsidR="001E0CEE" w:rsidRPr="00FB1EC7" w:rsidRDefault="001E0CEE" w:rsidP="007759CD">
            <w:pPr>
              <w:jc w:val="center"/>
              <w:rPr>
                <w:rFonts w:ascii="GHEA Grapalat" w:hAnsi="GHEA Grapalat"/>
                <w:lang w:val="ru-RU"/>
              </w:rPr>
            </w:pPr>
          </w:p>
          <w:p w14:paraId="3FE45F4B" w14:textId="77777777" w:rsidR="001E0CEE" w:rsidRPr="00FB1EC7" w:rsidRDefault="001E0CEE" w:rsidP="007759CD">
            <w:pPr>
              <w:pBdr>
                <w:bottom w:val="single" w:sz="6" w:space="1" w:color="auto"/>
              </w:pBdr>
              <w:jc w:val="center"/>
              <w:rPr>
                <w:rFonts w:ascii="GHEA Grapalat" w:hAnsi="GHEA Grapalat"/>
                <w:lang w:val="ru-RU"/>
              </w:rPr>
            </w:pP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6CB72E8E" w14:textId="77777777" w:rsidR="00F02279" w:rsidRPr="0093002B" w:rsidRDefault="00F02279" w:rsidP="00F02279">
      <w:pPr>
        <w:tabs>
          <w:tab w:val="left" w:pos="8789"/>
        </w:tabs>
        <w:jc w:val="both"/>
        <w:rPr>
          <w:rFonts w:ascii="GHEA Grapalat" w:hAnsi="GHEA Grapalat"/>
          <w:lang w:val="pt-BR"/>
        </w:rPr>
      </w:pPr>
    </w:p>
    <w:p w14:paraId="4A8200A3" w14:textId="77777777" w:rsidR="00F02279" w:rsidRPr="0093002B" w:rsidRDefault="00F02279" w:rsidP="00F02279">
      <w:pPr>
        <w:tabs>
          <w:tab w:val="left" w:pos="1080"/>
        </w:tabs>
        <w:ind w:right="-7" w:firstLine="567"/>
        <w:jc w:val="both"/>
        <w:rPr>
          <w:rFonts w:ascii="GHEA Grapalat" w:hAnsi="GHEA Grapalat"/>
          <w:lang w:val="pt-BR"/>
        </w:rPr>
      </w:pPr>
    </w:p>
    <w:p w14:paraId="785F5224" w14:textId="77777777" w:rsidR="00F02279" w:rsidRPr="0093002B" w:rsidRDefault="00F02279" w:rsidP="00F02279">
      <w:pPr>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7D5DABB8"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0D91A310" w14:textId="1E58748D"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w:t>
      </w:r>
      <w:r w:rsidR="008A5C36" w:rsidRPr="00FB1EC7">
        <w:rPr>
          <w:rFonts w:ascii="GHEA Grapalat" w:hAnsi="GHEA Grapalat" w:cs="Sylfaen"/>
          <w:i/>
          <w:sz w:val="20"/>
          <w:szCs w:val="20"/>
          <w:lang w:val="pt-BR"/>
        </w:rPr>
        <w:t>Կ</w:t>
      </w:r>
      <w:r w:rsidRPr="00FB1EC7">
        <w:rPr>
          <w:rFonts w:ascii="GHEA Grapalat" w:hAnsi="GHEA Grapalat" w:cs="Sylfaen"/>
          <w:i/>
          <w:sz w:val="20"/>
          <w:szCs w:val="20"/>
          <w:lang w:val="pt-BR"/>
        </w:rPr>
        <w:t xml:space="preserve">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026681" w:rsidRDefault="001E0CEE" w:rsidP="001E0CEE">
      <w:pPr>
        <w:jc w:val="right"/>
        <w:rPr>
          <w:rFonts w:ascii="GHEA Grapalat" w:hAnsi="GHEA Grapalat"/>
          <w:sz w:val="20"/>
          <w:lang w:val="pt-BR"/>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r w:rsidRPr="00FB1EC7">
        <w:rPr>
          <w:rFonts w:ascii="GHEA Grapalat" w:hAnsi="GHEA Grapalat" w:cs="Sylfaen"/>
          <w:sz w:val="18"/>
        </w:rPr>
        <w:t>դրամ</w:t>
      </w:r>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FA2E9A" w14:paraId="5628AA93" w14:textId="77777777" w:rsidTr="00026681">
        <w:trPr>
          <w:trHeight w:val="548"/>
          <w:jc w:val="center"/>
        </w:trPr>
        <w:tc>
          <w:tcPr>
            <w:tcW w:w="11343" w:type="dxa"/>
            <w:gridSpan w:val="17"/>
            <w:vAlign w:val="center"/>
          </w:tcPr>
          <w:p w14:paraId="07229E89"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աշխատանքների</w:t>
            </w:r>
          </w:p>
        </w:tc>
      </w:tr>
      <w:tr w:rsidR="00026681" w:rsidRPr="00550CFA" w14:paraId="780F3688" w14:textId="77777777" w:rsidTr="00026681">
        <w:trPr>
          <w:gridAfter w:val="1"/>
          <w:wAfter w:w="8" w:type="dxa"/>
          <w:trHeight w:val="809"/>
          <w:jc w:val="center"/>
        </w:trPr>
        <w:tc>
          <w:tcPr>
            <w:tcW w:w="445" w:type="dxa"/>
            <w:vMerge w:val="restart"/>
            <w:vAlign w:val="center"/>
          </w:tcPr>
          <w:p w14:paraId="71249F74"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Չ/Հ</w:t>
            </w:r>
          </w:p>
        </w:tc>
        <w:tc>
          <w:tcPr>
            <w:tcW w:w="1710" w:type="dxa"/>
            <w:vMerge w:val="restart"/>
            <w:vAlign w:val="center"/>
          </w:tcPr>
          <w:p w14:paraId="787D0B28" w14:textId="2BBB1891" w:rsidR="00026681" w:rsidRPr="0016559E" w:rsidRDefault="00026681" w:rsidP="00381CE8">
            <w:pPr>
              <w:jc w:val="center"/>
              <w:rPr>
                <w:rFonts w:ascii="GHEA Grapalat" w:hAnsi="GHEA Grapalat"/>
                <w:color w:val="000000" w:themeColor="text1"/>
                <w:sz w:val="18"/>
                <w:szCs w:val="18"/>
                <w:lang w:val="es-ES"/>
              </w:rPr>
            </w:pPr>
            <w:r w:rsidRPr="0016559E">
              <w:rPr>
                <w:rFonts w:ascii="GHEA Grapalat" w:hAnsi="GHEA Grapalat"/>
                <w:color w:val="000000" w:themeColor="text1"/>
                <w:sz w:val="18"/>
                <w:szCs w:val="18"/>
                <w:lang w:val="es-ES"/>
              </w:rPr>
              <w:t>Գնումների պլանով նախատեսված միջանցիկ ծածկագիրը` ըստ ԳՄԱ դասակարգման (CPV)</w:t>
            </w:r>
          </w:p>
        </w:tc>
        <w:tc>
          <w:tcPr>
            <w:tcW w:w="3060" w:type="dxa"/>
            <w:vMerge w:val="restart"/>
            <w:vAlign w:val="center"/>
          </w:tcPr>
          <w:p w14:paraId="7021FE41" w14:textId="77777777" w:rsidR="00026681" w:rsidRPr="00FA2E9A"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անվանումը</w:t>
            </w:r>
          </w:p>
        </w:tc>
        <w:tc>
          <w:tcPr>
            <w:tcW w:w="6120" w:type="dxa"/>
            <w:gridSpan w:val="13"/>
            <w:vAlign w:val="center"/>
          </w:tcPr>
          <w:p w14:paraId="63240636" w14:textId="28FB3680" w:rsidR="00026681" w:rsidRPr="00FA2E9A" w:rsidRDefault="00026681" w:rsidP="00CD796B">
            <w:pPr>
              <w:jc w:val="center"/>
              <w:rPr>
                <w:rFonts w:ascii="GHEA Grapalat" w:hAnsi="GHEA Grapalat"/>
                <w:sz w:val="20"/>
                <w:szCs w:val="20"/>
                <w:lang w:val="es-ES"/>
              </w:rPr>
            </w:pPr>
            <w:r w:rsidRPr="00FA2E9A">
              <w:rPr>
                <w:rFonts w:ascii="GHEA Grapalat" w:hAnsi="GHEA Grapalat"/>
                <w:sz w:val="20"/>
                <w:szCs w:val="20"/>
                <w:lang w:val="es-ES"/>
              </w:rPr>
              <w:t>Դիմաց</w:t>
            </w:r>
            <w:r>
              <w:rPr>
                <w:rFonts w:ascii="GHEA Grapalat" w:hAnsi="GHEA Grapalat"/>
                <w:sz w:val="20"/>
                <w:szCs w:val="20"/>
                <w:lang w:val="es-ES"/>
              </w:rPr>
              <w:t xml:space="preserve"> </w:t>
            </w:r>
            <w:r w:rsidRPr="00FA2E9A">
              <w:rPr>
                <w:rFonts w:ascii="GHEA Grapalat" w:hAnsi="GHEA Grapalat"/>
                <w:sz w:val="20"/>
                <w:szCs w:val="20"/>
                <w:lang w:val="es-ES"/>
              </w:rPr>
              <w:t>վճարումները</w:t>
            </w:r>
            <w:r>
              <w:rPr>
                <w:rFonts w:ascii="GHEA Grapalat" w:hAnsi="GHEA Grapalat"/>
                <w:sz w:val="20"/>
                <w:szCs w:val="20"/>
                <w:lang w:val="es-ES"/>
              </w:rPr>
              <w:t xml:space="preserve"> </w:t>
            </w:r>
            <w:r w:rsidRPr="00FA2E9A">
              <w:rPr>
                <w:rFonts w:ascii="GHEA Grapalat" w:hAnsi="GHEA Grapalat"/>
                <w:sz w:val="20"/>
                <w:szCs w:val="20"/>
                <w:lang w:val="es-ES"/>
              </w:rPr>
              <w:t>նախատեսվում է իրականացնել 20</w:t>
            </w:r>
            <w:r w:rsidRPr="00013015">
              <w:rPr>
                <w:rFonts w:ascii="GHEA Grapalat" w:hAnsi="GHEA Grapalat"/>
                <w:sz w:val="20"/>
                <w:szCs w:val="20"/>
                <w:lang w:val="es-ES"/>
              </w:rPr>
              <w:t>2</w:t>
            </w:r>
            <w:r>
              <w:rPr>
                <w:rFonts w:ascii="GHEA Grapalat" w:hAnsi="GHEA Grapalat"/>
                <w:sz w:val="20"/>
                <w:szCs w:val="20"/>
                <w:lang w:val="hy-AM"/>
              </w:rPr>
              <w:t>5</w:t>
            </w:r>
            <w:r w:rsidRPr="00FA2E9A">
              <w:rPr>
                <w:rFonts w:ascii="GHEA Grapalat" w:hAnsi="GHEA Grapalat"/>
                <w:sz w:val="20"/>
                <w:szCs w:val="20"/>
                <w:lang w:val="es-ES"/>
              </w:rPr>
              <w:t>թ-ին` ըստ</w:t>
            </w:r>
            <w:r>
              <w:rPr>
                <w:rFonts w:ascii="GHEA Grapalat" w:hAnsi="GHEA Grapalat"/>
                <w:sz w:val="20"/>
                <w:szCs w:val="20"/>
                <w:lang w:val="es-ES"/>
              </w:rPr>
              <w:t xml:space="preserve"> </w:t>
            </w:r>
            <w:r w:rsidRPr="00FA2E9A">
              <w:rPr>
                <w:rFonts w:ascii="GHEA Grapalat" w:hAnsi="GHEA Grapalat"/>
                <w:sz w:val="20"/>
                <w:szCs w:val="20"/>
                <w:lang w:val="es-ES"/>
              </w:rPr>
              <w:t>ամիսների, այդթվում*</w:t>
            </w:r>
          </w:p>
        </w:tc>
      </w:tr>
      <w:tr w:rsidR="00026681" w:rsidRPr="00FA2E9A" w14:paraId="7C48D5BF" w14:textId="77777777" w:rsidTr="00026681">
        <w:trPr>
          <w:gridAfter w:val="1"/>
          <w:wAfter w:w="8" w:type="dxa"/>
          <w:cantSplit/>
          <w:trHeight w:val="1205"/>
          <w:jc w:val="center"/>
        </w:trPr>
        <w:tc>
          <w:tcPr>
            <w:tcW w:w="445" w:type="dxa"/>
            <w:vMerge/>
          </w:tcPr>
          <w:p w14:paraId="7AABF557" w14:textId="77777777" w:rsidR="00026681" w:rsidRPr="00C51AE9" w:rsidRDefault="00026681" w:rsidP="00CD796B">
            <w:pPr>
              <w:jc w:val="center"/>
              <w:rPr>
                <w:rFonts w:ascii="GHEA Grapalat" w:hAnsi="GHEA Grapalat"/>
                <w:sz w:val="20"/>
                <w:szCs w:val="20"/>
                <w:lang w:val="es-ES"/>
              </w:rPr>
            </w:pPr>
          </w:p>
        </w:tc>
        <w:tc>
          <w:tcPr>
            <w:tcW w:w="1710" w:type="dxa"/>
            <w:vMerge/>
          </w:tcPr>
          <w:p w14:paraId="31F00736" w14:textId="77777777" w:rsidR="00026681" w:rsidRPr="00760676" w:rsidRDefault="00026681" w:rsidP="00CD796B">
            <w:pPr>
              <w:jc w:val="center"/>
              <w:rPr>
                <w:rFonts w:ascii="GHEA Grapalat" w:hAnsi="GHEA Grapalat"/>
                <w:color w:val="000000" w:themeColor="text1"/>
                <w:sz w:val="20"/>
                <w:szCs w:val="20"/>
                <w:lang w:val="es-ES"/>
              </w:rPr>
            </w:pPr>
          </w:p>
        </w:tc>
        <w:tc>
          <w:tcPr>
            <w:tcW w:w="3060" w:type="dxa"/>
            <w:vMerge/>
          </w:tcPr>
          <w:p w14:paraId="60517F27" w14:textId="77777777" w:rsidR="00026681" w:rsidRPr="00FA2E9A" w:rsidRDefault="00026681" w:rsidP="00CD796B">
            <w:pPr>
              <w:jc w:val="center"/>
              <w:rPr>
                <w:rFonts w:ascii="GHEA Grapalat" w:hAnsi="GHEA Grapalat"/>
                <w:sz w:val="20"/>
                <w:szCs w:val="20"/>
                <w:lang w:val="es-ES"/>
              </w:rPr>
            </w:pPr>
          </w:p>
        </w:tc>
        <w:tc>
          <w:tcPr>
            <w:tcW w:w="540" w:type="dxa"/>
            <w:textDirection w:val="btLr"/>
            <w:vAlign w:val="center"/>
          </w:tcPr>
          <w:p w14:paraId="3187E185"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50" w:type="dxa"/>
            <w:textDirection w:val="btLr"/>
            <w:vAlign w:val="center"/>
          </w:tcPr>
          <w:p w14:paraId="44E389CD"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50" w:type="dxa"/>
            <w:textDirection w:val="btLr"/>
            <w:vAlign w:val="center"/>
          </w:tcPr>
          <w:p w14:paraId="682A592F"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450" w:type="dxa"/>
            <w:textDirection w:val="btLr"/>
            <w:vAlign w:val="center"/>
          </w:tcPr>
          <w:p w14:paraId="3BAC4680"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5B1981F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7C9B453A"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50" w:type="dxa"/>
            <w:textDirection w:val="btLr"/>
            <w:vAlign w:val="center"/>
          </w:tcPr>
          <w:p w14:paraId="6BBBCF3C"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50" w:type="dxa"/>
            <w:textDirection w:val="btLr"/>
            <w:vAlign w:val="center"/>
          </w:tcPr>
          <w:p w14:paraId="1F0A12B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50" w:type="dxa"/>
            <w:textDirection w:val="btLr"/>
            <w:vAlign w:val="center"/>
          </w:tcPr>
          <w:p w14:paraId="607D52FE"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50" w:type="dxa"/>
            <w:textDirection w:val="btLr"/>
            <w:vAlign w:val="center"/>
          </w:tcPr>
          <w:p w14:paraId="42E5C9E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50" w:type="dxa"/>
            <w:textDirection w:val="btLr"/>
            <w:vAlign w:val="center"/>
          </w:tcPr>
          <w:p w14:paraId="0480089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540" w:type="dxa"/>
            <w:textDirection w:val="btLr"/>
            <w:vAlign w:val="center"/>
          </w:tcPr>
          <w:p w14:paraId="3ED5BED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40" w:type="dxa"/>
            <w:textDirection w:val="btLr"/>
            <w:vAlign w:val="center"/>
          </w:tcPr>
          <w:p w14:paraId="2906932C" w14:textId="77777777" w:rsidR="00026681" w:rsidRPr="00FA2E9A" w:rsidRDefault="00026681" w:rsidP="00CD796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D423AF" w:rsidRPr="00FA2E9A" w14:paraId="67A6D8D5" w14:textId="77777777" w:rsidTr="00026681">
        <w:trPr>
          <w:gridAfter w:val="1"/>
          <w:wAfter w:w="8" w:type="dxa"/>
          <w:cantSplit/>
          <w:trHeight w:val="575"/>
          <w:jc w:val="center"/>
        </w:trPr>
        <w:tc>
          <w:tcPr>
            <w:tcW w:w="445" w:type="dxa"/>
            <w:vAlign w:val="center"/>
          </w:tcPr>
          <w:p w14:paraId="5F1CA0BD" w14:textId="77777777" w:rsidR="00D423AF" w:rsidRPr="00AC09D9" w:rsidRDefault="00D423AF" w:rsidP="00D423AF">
            <w:pPr>
              <w:jc w:val="center"/>
              <w:rPr>
                <w:rFonts w:ascii="GHEA Grapalat" w:hAnsi="GHEA Grapalat"/>
                <w:sz w:val="20"/>
                <w:szCs w:val="20"/>
              </w:rPr>
            </w:pPr>
            <w:r>
              <w:rPr>
                <w:rFonts w:ascii="GHEA Grapalat" w:hAnsi="GHEA Grapalat"/>
                <w:sz w:val="20"/>
                <w:szCs w:val="20"/>
              </w:rPr>
              <w:t>1</w:t>
            </w:r>
          </w:p>
        </w:tc>
        <w:tc>
          <w:tcPr>
            <w:tcW w:w="1710" w:type="dxa"/>
            <w:vAlign w:val="center"/>
          </w:tcPr>
          <w:p w14:paraId="684F6320" w14:textId="39C5D143" w:rsidR="00D423AF" w:rsidRPr="00760676" w:rsidRDefault="003C5EC7" w:rsidP="00D423AF">
            <w:pPr>
              <w:jc w:val="center"/>
              <w:rPr>
                <w:rFonts w:ascii="GHEA Grapalat" w:hAnsi="GHEA Grapalat" w:cs="Calibri"/>
                <w:color w:val="000000" w:themeColor="text1"/>
                <w:sz w:val="18"/>
                <w:szCs w:val="16"/>
                <w:lang w:val="hy-AM"/>
              </w:rPr>
            </w:pPr>
            <w:r w:rsidRPr="003C5EC7">
              <w:rPr>
                <w:rFonts w:ascii="GHEA Grapalat" w:hAnsi="GHEA Grapalat"/>
                <w:sz w:val="20"/>
                <w:szCs w:val="20"/>
                <w:lang w:val="hy-AM"/>
              </w:rPr>
              <w:t>45231126/506</w:t>
            </w:r>
          </w:p>
        </w:tc>
        <w:tc>
          <w:tcPr>
            <w:tcW w:w="3060" w:type="dxa"/>
            <w:vAlign w:val="center"/>
          </w:tcPr>
          <w:p w14:paraId="1D30E342" w14:textId="77777777" w:rsidR="003C5EC7" w:rsidRPr="001903BF" w:rsidRDefault="003C5EC7" w:rsidP="003C5EC7">
            <w:pPr>
              <w:ind w:firstLine="250"/>
              <w:jc w:val="center"/>
              <w:rPr>
                <w:rFonts w:ascii="GHEA Grapalat" w:hAnsi="GHEA Grapalat" w:cs="Sylfaen"/>
                <w:sz w:val="20"/>
                <w:szCs w:val="20"/>
                <w:lang w:val="hy-AM"/>
              </w:rPr>
            </w:pPr>
            <w:r w:rsidRPr="001903BF">
              <w:rPr>
                <w:rFonts w:ascii="GHEA Grapalat" w:hAnsi="GHEA Grapalat"/>
                <w:sz w:val="20"/>
                <w:szCs w:val="20"/>
                <w:lang w:val="hy-AM"/>
              </w:rPr>
              <w:t>Երևան քաղաքի Արաբկիր վարչական շրջան Ազատության պողոտա (Երազ այգուց մինչև Կասկադի աստիճաններ՝ մայթով) ոռոգման համակարգի կառուցման աշխատանքներ</w:t>
            </w:r>
          </w:p>
          <w:p w14:paraId="7223085A" w14:textId="3A1044EC" w:rsidR="00D423AF" w:rsidRPr="00E821E5" w:rsidRDefault="00D423AF" w:rsidP="00D423AF">
            <w:pPr>
              <w:rPr>
                <w:rFonts w:ascii="GHEA Grapalat" w:hAnsi="GHEA Grapalat" w:cs="Calibri"/>
                <w:sz w:val="20"/>
                <w:szCs w:val="20"/>
                <w:lang w:val="hy-AM"/>
              </w:rPr>
            </w:pPr>
          </w:p>
        </w:tc>
        <w:tc>
          <w:tcPr>
            <w:tcW w:w="540" w:type="dxa"/>
            <w:textDirection w:val="btLr"/>
            <w:vAlign w:val="center"/>
          </w:tcPr>
          <w:p w14:paraId="45045756" w14:textId="77777777" w:rsidR="00D423AF" w:rsidRPr="00D779CC" w:rsidRDefault="00D423AF" w:rsidP="00D423AF">
            <w:pPr>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450" w:type="dxa"/>
            <w:textDirection w:val="btLr"/>
            <w:vAlign w:val="center"/>
          </w:tcPr>
          <w:p w14:paraId="529754C9" w14:textId="77777777" w:rsidR="00D423AF" w:rsidRPr="00D779CC" w:rsidRDefault="00D423AF" w:rsidP="00D423AF">
            <w:pPr>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450" w:type="dxa"/>
            <w:textDirection w:val="btLr"/>
            <w:vAlign w:val="center"/>
          </w:tcPr>
          <w:p w14:paraId="129C74FF" w14:textId="77777777" w:rsidR="00D423AF" w:rsidRPr="00D779CC" w:rsidRDefault="00D423AF" w:rsidP="00D423AF">
            <w:pPr>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450" w:type="dxa"/>
            <w:textDirection w:val="btLr"/>
            <w:vAlign w:val="center"/>
          </w:tcPr>
          <w:p w14:paraId="1741032D" w14:textId="77777777" w:rsidR="00D423AF" w:rsidRPr="00D779CC" w:rsidRDefault="00D423AF" w:rsidP="00D423AF">
            <w:pPr>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450" w:type="dxa"/>
            <w:textDirection w:val="btLr"/>
            <w:vAlign w:val="center"/>
          </w:tcPr>
          <w:p w14:paraId="34239317" w14:textId="77777777" w:rsidR="00D423AF" w:rsidRPr="00D779CC" w:rsidRDefault="00D423AF" w:rsidP="00D423AF">
            <w:pPr>
              <w:spacing w:line="360" w:lineRule="auto"/>
              <w:ind w:left="113" w:right="113"/>
              <w:jc w:val="center"/>
              <w:rPr>
                <w:rFonts w:ascii="GHEA Grapalat" w:hAnsi="GHEA Grapalat"/>
                <w:color w:val="000000"/>
                <w:sz w:val="20"/>
                <w:szCs w:val="20"/>
              </w:rPr>
            </w:pPr>
            <w:r w:rsidRPr="00D779CC">
              <w:rPr>
                <w:rFonts w:ascii="GHEA Grapalat" w:hAnsi="GHEA Grapalat"/>
                <w:color w:val="000000"/>
                <w:sz w:val="20"/>
                <w:szCs w:val="20"/>
              </w:rPr>
              <w:t>0.0</w:t>
            </w:r>
          </w:p>
        </w:tc>
        <w:tc>
          <w:tcPr>
            <w:tcW w:w="450" w:type="dxa"/>
            <w:textDirection w:val="btLr"/>
            <w:vAlign w:val="center"/>
          </w:tcPr>
          <w:p w14:paraId="53CEA69B" w14:textId="77777777" w:rsidR="00D423AF" w:rsidRPr="00C34904" w:rsidRDefault="00D423AF" w:rsidP="00D423AF">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450" w:type="dxa"/>
            <w:textDirection w:val="btLr"/>
            <w:vAlign w:val="center"/>
          </w:tcPr>
          <w:p w14:paraId="39DA6C90" w14:textId="77777777" w:rsidR="00D423AF" w:rsidRPr="00E37B90" w:rsidRDefault="00D423AF" w:rsidP="00D423AF">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450" w:type="dxa"/>
            <w:textDirection w:val="btLr"/>
            <w:vAlign w:val="center"/>
          </w:tcPr>
          <w:p w14:paraId="0B83AB81" w14:textId="77777777" w:rsidR="00D423AF" w:rsidRPr="00E37B90" w:rsidRDefault="00D423AF" w:rsidP="00D423AF">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450" w:type="dxa"/>
            <w:textDirection w:val="btLr"/>
            <w:vAlign w:val="center"/>
          </w:tcPr>
          <w:p w14:paraId="55572983" w14:textId="77777777" w:rsidR="00D423AF" w:rsidRPr="00E37B90" w:rsidRDefault="00D423AF" w:rsidP="00D423AF">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450" w:type="dxa"/>
            <w:textDirection w:val="btLr"/>
            <w:vAlign w:val="center"/>
          </w:tcPr>
          <w:p w14:paraId="0BE06288" w14:textId="77777777" w:rsidR="00D423AF" w:rsidRPr="00E37B90" w:rsidRDefault="00D423AF" w:rsidP="00D423AF">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450" w:type="dxa"/>
            <w:textDirection w:val="btLr"/>
            <w:vAlign w:val="center"/>
          </w:tcPr>
          <w:p w14:paraId="3A30AA03" w14:textId="77777777" w:rsidR="00D423AF" w:rsidRPr="00E37B90" w:rsidRDefault="00D423AF" w:rsidP="00D423AF">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540" w:type="dxa"/>
            <w:textDirection w:val="btLr"/>
            <w:vAlign w:val="center"/>
          </w:tcPr>
          <w:p w14:paraId="77F70E2D" w14:textId="77777777" w:rsidR="00D423AF" w:rsidRPr="00E37B90" w:rsidRDefault="00D423AF" w:rsidP="00D423AF">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c>
          <w:tcPr>
            <w:tcW w:w="540" w:type="dxa"/>
            <w:textDirection w:val="btLr"/>
            <w:vAlign w:val="center"/>
          </w:tcPr>
          <w:p w14:paraId="5BE7D36D" w14:textId="77777777" w:rsidR="00D423AF" w:rsidRPr="00E37B90" w:rsidRDefault="00D423AF" w:rsidP="00D423AF">
            <w:pPr>
              <w:ind w:left="113" w:right="113"/>
              <w:jc w:val="center"/>
              <w:rPr>
                <w:rFonts w:ascii="GHEA Grapalat" w:hAnsi="GHEA Grapalat"/>
                <w:color w:val="000000"/>
                <w:sz w:val="20"/>
                <w:szCs w:val="20"/>
                <w:lang w:val="hy-AM"/>
              </w:rPr>
            </w:pPr>
            <w:r w:rsidRPr="00D779CC">
              <w:rPr>
                <w:rFonts w:ascii="GHEA Grapalat" w:hAnsi="GHEA Grapalat"/>
                <w:color w:val="000000"/>
                <w:sz w:val="20"/>
                <w:szCs w:val="20"/>
              </w:rPr>
              <w:t>0.0</w:t>
            </w:r>
          </w:p>
        </w:tc>
      </w:tr>
    </w:tbl>
    <w:p w14:paraId="0C29CCBB" w14:textId="77777777" w:rsidR="009F5B90" w:rsidRPr="0093002B" w:rsidRDefault="009F5B90" w:rsidP="009F5B90">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550CFA"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F02279" w:rsidRPr="0093002B">
              <w:rPr>
                <w:rFonts w:ascii="GHEA Grapalat" w:hAnsi="GHEA Grapalat"/>
                <w:iCs/>
                <w:sz w:val="21"/>
                <w:szCs w:val="21"/>
              </w:rPr>
              <w:t>Պայմանագրի</w:t>
            </w:r>
            <w:r w:rsidR="00F02279" w:rsidRPr="0093002B">
              <w:rPr>
                <w:rFonts w:ascii="GHEA Grapalat" w:hAnsi="GHEA Grapalat"/>
                <w:iCs/>
                <w:sz w:val="21"/>
                <w:szCs w:val="21"/>
                <w:lang w:val="pt-BR"/>
              </w:rPr>
              <w:t xml:space="preserve"> </w:t>
            </w:r>
            <w:r w:rsidR="00F02279" w:rsidRPr="0093002B">
              <w:rPr>
                <w:rFonts w:ascii="GHEA Grapalat" w:hAnsi="GHEA Grapalat"/>
                <w:iCs/>
                <w:sz w:val="21"/>
                <w:szCs w:val="21"/>
              </w:rPr>
              <w:t>կողմ</w:t>
            </w:r>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Պատվիրատու</w:t>
            </w:r>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գտնվելու</w:t>
            </w:r>
            <w:r w:rsidRPr="0093002B">
              <w:rPr>
                <w:rFonts w:ascii="GHEA Grapalat" w:hAnsi="GHEA Grapalat"/>
                <w:iCs/>
                <w:sz w:val="21"/>
                <w:szCs w:val="21"/>
                <w:lang w:val="pt-BR"/>
              </w:rPr>
              <w:t xml:space="preserve"> </w:t>
            </w:r>
            <w:r w:rsidRPr="0093002B">
              <w:rPr>
                <w:rFonts w:ascii="GHEA Grapalat" w:hAnsi="GHEA Grapalat"/>
                <w:iCs/>
                <w:sz w:val="21"/>
                <w:szCs w:val="21"/>
              </w:rPr>
              <w:t>վայրը</w:t>
            </w:r>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հհ</w:t>
            </w:r>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rPr>
              <w:t>հվհհ</w:t>
            </w:r>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այսուհետ</w:t>
      </w:r>
      <w:r w:rsidRPr="0093002B">
        <w:rPr>
          <w:rFonts w:ascii="GHEA Grapalat" w:hAnsi="GHEA Grapalat"/>
          <w:sz w:val="21"/>
          <w:szCs w:val="21"/>
          <w:lang w:val="es-ES"/>
        </w:rPr>
        <w:t xml:space="preserve">` </w:t>
      </w:r>
      <w:r w:rsidRPr="0093002B">
        <w:rPr>
          <w:rFonts w:ascii="GHEA Grapalat" w:hAnsi="GHEA Grapalat"/>
          <w:sz w:val="21"/>
          <w:szCs w:val="21"/>
        </w:rPr>
        <w:t>Պայմանագիր</w:t>
      </w:r>
      <w:r w:rsidRPr="0093002B">
        <w:rPr>
          <w:rFonts w:ascii="GHEA Grapalat" w:hAnsi="GHEA Grapalat"/>
          <w:sz w:val="21"/>
          <w:szCs w:val="21"/>
          <w:lang w:val="es-ES"/>
        </w:rPr>
        <w:t xml:space="preserve">/ </w:t>
      </w:r>
      <w:r w:rsidRPr="0093002B">
        <w:rPr>
          <w:rFonts w:ascii="GHEA Grapalat" w:hAnsi="GHEA Grapalat"/>
          <w:sz w:val="21"/>
          <w:szCs w:val="21"/>
        </w:rPr>
        <w:t>անվանումը</w:t>
      </w:r>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կնքման</w:t>
      </w:r>
      <w:r w:rsidRPr="0093002B">
        <w:rPr>
          <w:rFonts w:ascii="GHEA Grapalat" w:hAnsi="GHEA Grapalat"/>
          <w:sz w:val="21"/>
          <w:szCs w:val="21"/>
          <w:lang w:val="es-ES"/>
        </w:rPr>
        <w:t xml:space="preserve"> </w:t>
      </w:r>
      <w:r w:rsidRPr="0093002B">
        <w:rPr>
          <w:rFonts w:ascii="GHEA Grapalat" w:hAnsi="GHEA Grapalat"/>
          <w:sz w:val="21"/>
          <w:szCs w:val="21"/>
        </w:rPr>
        <w:t>ամսաթիվը</w:t>
      </w:r>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համարը</w:t>
      </w:r>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r w:rsidRPr="0093002B">
        <w:rPr>
          <w:rFonts w:ascii="GHEA Grapalat" w:hAnsi="GHEA Grapalat"/>
          <w:iCs/>
          <w:sz w:val="21"/>
          <w:szCs w:val="21"/>
        </w:rPr>
        <w:t>Պատվիրատուն</w:t>
      </w:r>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r w:rsidRPr="0093002B">
        <w:rPr>
          <w:rFonts w:ascii="GHEA Grapalat" w:hAnsi="GHEA Grapalat"/>
          <w:sz w:val="21"/>
          <w:szCs w:val="21"/>
        </w:rPr>
        <w:t>Պայմանագրի</w:t>
      </w:r>
      <w:r w:rsidRPr="0093002B">
        <w:rPr>
          <w:rFonts w:ascii="GHEA Grapalat" w:hAnsi="GHEA Grapalat"/>
          <w:sz w:val="21"/>
          <w:szCs w:val="21"/>
          <w:lang w:val="es-ES"/>
        </w:rPr>
        <w:t xml:space="preserve"> </w:t>
      </w:r>
      <w:r w:rsidRPr="0093002B">
        <w:rPr>
          <w:rFonts w:ascii="GHEA Grapalat" w:hAnsi="GHEA Grapalat"/>
          <w:sz w:val="21"/>
          <w:szCs w:val="21"/>
        </w:rPr>
        <w:t>կողմը՝</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r w:rsidRPr="0093002B">
        <w:rPr>
          <w:rFonts w:ascii="GHEA Grapalat" w:hAnsi="GHEA Grapalat"/>
          <w:sz w:val="21"/>
          <w:szCs w:val="21"/>
          <w:lang w:val="es-ES"/>
        </w:rPr>
        <w:t>կազմեցին սույն արձանագրությունը հետևյալի մասին.</w:t>
      </w:r>
    </w:p>
    <w:p w14:paraId="2044C12E" w14:textId="77777777" w:rsidR="00F02279" w:rsidRPr="0093002B" w:rsidRDefault="00F02279" w:rsidP="00F02279">
      <w:pPr>
        <w:jc w:val="both"/>
        <w:rPr>
          <w:rFonts w:ascii="GHEA Grapalat" w:hAnsi="GHEA Grapalat"/>
          <w:iCs/>
          <w:sz w:val="21"/>
          <w:szCs w:val="21"/>
          <w:lang w:val="hy-AM"/>
        </w:rPr>
      </w:pPr>
      <w:r w:rsidRPr="0093002B">
        <w:rPr>
          <w:rFonts w:ascii="GHEA Grapalat" w:hAnsi="GHEA Grapalat"/>
          <w:iCs/>
          <w:sz w:val="21"/>
          <w:szCs w:val="21"/>
        </w:rPr>
        <w:t>Պայմանագրի</w:t>
      </w:r>
      <w:r w:rsidRPr="0093002B">
        <w:rPr>
          <w:rFonts w:ascii="GHEA Grapalat" w:hAnsi="GHEA Grapalat"/>
          <w:iCs/>
          <w:sz w:val="21"/>
          <w:szCs w:val="21"/>
          <w:lang w:val="es-ES"/>
        </w:rPr>
        <w:t xml:space="preserve"> </w:t>
      </w:r>
      <w:r w:rsidRPr="0093002B">
        <w:rPr>
          <w:rFonts w:ascii="GHEA Grapalat" w:hAnsi="GHEA Grapalat"/>
          <w:iCs/>
          <w:sz w:val="21"/>
          <w:szCs w:val="21"/>
        </w:rPr>
        <w:t>շրջանակներում</w:t>
      </w:r>
      <w:r w:rsidRPr="0093002B">
        <w:rPr>
          <w:rFonts w:ascii="GHEA Grapalat" w:hAnsi="GHEA Grapalat"/>
          <w:iCs/>
          <w:sz w:val="21"/>
          <w:szCs w:val="21"/>
          <w:lang w:val="es-ES"/>
        </w:rPr>
        <w:t xml:space="preserve"> </w:t>
      </w:r>
      <w:r w:rsidRPr="0093002B">
        <w:rPr>
          <w:rFonts w:ascii="GHEA Grapalat" w:hAnsi="GHEA Grapalat"/>
          <w:iCs/>
          <w:snapToGrid w:val="0"/>
          <w:sz w:val="21"/>
          <w:szCs w:val="21"/>
          <w:lang w:val="es-ES"/>
        </w:rPr>
        <w:t>Պայմանագրի կողմը  կատարել</w:t>
      </w:r>
      <w:r w:rsidRPr="0093002B">
        <w:rPr>
          <w:rFonts w:ascii="GHEA Grapalat" w:hAnsi="GHEA Grapalat"/>
          <w:iCs/>
          <w:sz w:val="21"/>
          <w:szCs w:val="21"/>
          <w:lang w:val="es-ES"/>
        </w:rPr>
        <w:t xml:space="preserve"> է հետևյալ աշխատանքները</w:t>
      </w:r>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93002B" w14:paraId="4FEAA96E" w14:textId="77777777" w:rsidTr="00545BDE">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34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93002B">
              <w:rPr>
                <w:rFonts w:ascii="GHEA Grapalat" w:hAnsi="GHEA Grapalat" w:cs="Sylfaen"/>
                <w:sz w:val="18"/>
                <w:szCs w:val="18"/>
              </w:rPr>
              <w:t>Կատարված</w:t>
            </w:r>
            <w:r w:rsidRPr="0093002B">
              <w:rPr>
                <w:rFonts w:ascii="GHEA Grapalat" w:hAnsi="GHEA Grapalat" w:cs="Courier New"/>
                <w:sz w:val="18"/>
                <w:szCs w:val="18"/>
              </w:rPr>
              <w:t xml:space="preserve"> </w:t>
            </w:r>
            <w:r w:rsidRPr="0093002B">
              <w:rPr>
                <w:rFonts w:ascii="GHEA Grapalat" w:hAnsi="GHEA Grapalat" w:cs="Sylfaen"/>
                <w:sz w:val="18"/>
                <w:szCs w:val="18"/>
              </w:rPr>
              <w:t>աշխատանքների</w:t>
            </w:r>
          </w:p>
        </w:tc>
      </w:tr>
      <w:tr w:rsidR="00F02279" w:rsidRPr="0093002B" w14:paraId="07292EE1" w14:textId="77777777" w:rsidTr="00545BDE">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անվանումը</w:t>
            </w:r>
          </w:p>
        </w:tc>
        <w:tc>
          <w:tcPr>
            <w:tcW w:w="1440" w:type="dxa"/>
            <w:vMerge w:val="restart"/>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տեխնիկական  բնութագրի համառոտ շարադրանքը</w:t>
            </w:r>
          </w:p>
        </w:tc>
        <w:tc>
          <w:tcPr>
            <w:tcW w:w="2916" w:type="dxa"/>
            <w:gridSpan w:val="2"/>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քանակական ցուցանիշը</w:t>
            </w:r>
          </w:p>
        </w:tc>
        <w:tc>
          <w:tcPr>
            <w:tcW w:w="2976" w:type="dxa"/>
            <w:gridSpan w:val="2"/>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կատարման ժամկետը</w:t>
            </w:r>
          </w:p>
        </w:tc>
        <w:tc>
          <w:tcPr>
            <w:tcW w:w="1168" w:type="dxa"/>
            <w:vMerge w:val="restart"/>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ենթակա գումարը /հազար դրամ/</w:t>
            </w:r>
          </w:p>
        </w:tc>
        <w:tc>
          <w:tcPr>
            <w:tcW w:w="675" w:type="dxa"/>
            <w:vMerge w:val="restart"/>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Վճարման ժամկետը /ըստ վճարման ժամանակացույցի/</w:t>
            </w:r>
          </w:p>
        </w:tc>
      </w:tr>
      <w:tr w:rsidR="00F02279" w:rsidRPr="0093002B" w14:paraId="4EBF228E" w14:textId="77777777" w:rsidTr="00545BDE">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փաստացի</w:t>
            </w:r>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545BDE">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67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545BDE">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67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r w:rsidRPr="0093002B">
        <w:rPr>
          <w:rFonts w:ascii="GHEA Grapalat" w:hAnsi="GHEA Grapalat"/>
          <w:iCs/>
          <w:snapToGrid w:val="0"/>
          <w:sz w:val="21"/>
          <w:szCs w:val="21"/>
        </w:rPr>
        <w:t>արձանագրության</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երկկողմ</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հաշիվ</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ապրանքագիրը</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r w:rsidRPr="0093002B">
        <w:rPr>
          <w:rFonts w:ascii="GHEA Grapalat" w:hAnsi="GHEA Grapalat"/>
          <w:sz w:val="21"/>
          <w:szCs w:val="21"/>
          <w:lang w:val="es-ES"/>
        </w:rPr>
        <w:t>եզրակացությունը</w:t>
      </w:r>
      <w:r w:rsidRPr="0093002B">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Աշխատանքը հանձնեց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Աշխատանքը ընդունեց</w:t>
            </w:r>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 xml:space="preserve">ստորագրություն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15"/>
                <w:szCs w:val="15"/>
              </w:rPr>
              <w:t>ազգանուն,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0EA11671" w14:textId="77777777"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պայմանագրի</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արդյունքը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Պատվիրատուին</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հանձնելու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փաստը</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ֆիքսելու</w:t>
      </w:r>
      <w:r w:rsidRPr="0093002B">
        <w:rPr>
          <w:rFonts w:ascii="GHEA Grapalat" w:hAnsi="GHEA Grapalat" w:cs="Sylfaen"/>
          <w:bCs/>
          <w:sz w:val="18"/>
          <w:szCs w:val="18"/>
          <w:lang w:val="pt-BR"/>
        </w:rPr>
        <w:t xml:space="preserve"> </w:t>
      </w:r>
      <w:r w:rsidRPr="0093002B">
        <w:rPr>
          <w:rFonts w:ascii="GHEA Grapalat" w:hAnsi="GHEA Grapalat" w:cs="Sylfaen"/>
          <w:bCs/>
          <w:sz w:val="18"/>
          <w:szCs w:val="18"/>
        </w:rPr>
        <w:t>վերաբերյալ</w:t>
      </w:r>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r w:rsidRPr="0093002B">
        <w:rPr>
          <w:rFonts w:ascii="GHEA Grapalat" w:hAnsi="GHEA Grapalat" w:cs="Sylfaen"/>
          <w:sz w:val="20"/>
          <w:szCs w:val="20"/>
        </w:rPr>
        <w:t>արձանագրվում</w:t>
      </w:r>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r w:rsidRPr="0093002B">
        <w:rPr>
          <w:rFonts w:ascii="GHEA Grapalat" w:hAnsi="GHEA Grapalat" w:cs="Sylfaen"/>
          <w:sz w:val="20"/>
          <w:szCs w:val="20"/>
        </w:rPr>
        <w:t>այսուհետ</w:t>
      </w:r>
      <w:r w:rsidRPr="0093002B">
        <w:rPr>
          <w:rFonts w:ascii="GHEA Grapalat" w:hAnsi="GHEA Grapalat" w:cs="Sylfaen"/>
          <w:sz w:val="20"/>
          <w:szCs w:val="20"/>
          <w:lang w:val="pt-BR"/>
        </w:rPr>
        <w:t xml:space="preserve">` </w:t>
      </w:r>
      <w:r w:rsidRPr="0093002B">
        <w:rPr>
          <w:rFonts w:ascii="GHEA Grapalat" w:hAnsi="GHEA Grapalat" w:cs="Sylfaen"/>
          <w:sz w:val="20"/>
          <w:szCs w:val="20"/>
        </w:rPr>
        <w:t>Պատվիրատու</w:t>
      </w:r>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r w:rsidRPr="0093002B">
        <w:rPr>
          <w:rFonts w:ascii="GHEA Grapalat" w:hAnsi="GHEA Grapalat" w:cs="Sylfaen"/>
          <w:sz w:val="12"/>
          <w:szCs w:val="12"/>
        </w:rPr>
        <w:t>Պատվիրատուի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r w:rsidRPr="0093002B">
        <w:rPr>
          <w:rFonts w:ascii="GHEA Grapalat" w:hAnsi="GHEA Grapalat" w:cs="Sylfaen"/>
          <w:sz w:val="12"/>
          <w:szCs w:val="12"/>
          <w:lang w:val="pt-BR"/>
        </w:rPr>
        <w:t xml:space="preserve">                                                                                                 </w:t>
      </w:r>
      <w:r w:rsidRPr="0093002B">
        <w:rPr>
          <w:rFonts w:ascii="GHEA Grapalat" w:hAnsi="GHEA Grapalat" w:cs="Sylfaen"/>
          <w:sz w:val="12"/>
          <w:szCs w:val="12"/>
        </w:rPr>
        <w:t>Կապալառուի</w:t>
      </w:r>
      <w:r w:rsidRPr="0093002B">
        <w:rPr>
          <w:rFonts w:ascii="GHEA Grapalat" w:hAnsi="GHEA Grapalat" w:cs="Sylfaen"/>
          <w:sz w:val="12"/>
          <w:szCs w:val="12"/>
          <w:lang w:val="pt-BR"/>
        </w:rPr>
        <w:t xml:space="preserve"> </w:t>
      </w:r>
      <w:r w:rsidRPr="0093002B">
        <w:rPr>
          <w:rFonts w:ascii="GHEA Grapalat" w:hAnsi="GHEA Grapalat" w:cs="Sylfaen"/>
          <w:sz w:val="12"/>
          <w:szCs w:val="12"/>
        </w:rPr>
        <w:t>անունը</w:t>
      </w:r>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r w:rsidRPr="0093002B">
        <w:rPr>
          <w:rFonts w:ascii="GHEA Grapalat" w:hAnsi="GHEA Grapalat" w:cs="Sylfaen"/>
          <w:sz w:val="20"/>
          <w:szCs w:val="20"/>
        </w:rPr>
        <w:t>ապալառու</w:t>
      </w:r>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r w:rsidRPr="0093002B">
        <w:rPr>
          <w:rFonts w:ascii="GHEA Grapalat" w:hAnsi="GHEA Grapalat" w:cs="Sylfaen"/>
          <w:sz w:val="20"/>
          <w:szCs w:val="20"/>
        </w:rPr>
        <w:t>միջև</w:t>
      </w:r>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r w:rsidRPr="0093002B">
              <w:rPr>
                <w:rFonts w:ascii="GHEA Grapalat" w:hAnsi="GHEA Grapalat" w:cs="Sylfaen"/>
                <w:sz w:val="18"/>
                <w:szCs w:val="18"/>
              </w:rPr>
              <w:t>Աշխատանքի</w:t>
            </w:r>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r w:rsidRPr="0093002B">
              <w:rPr>
                <w:rFonts w:ascii="GHEA Grapalat" w:hAnsi="GHEA Grapalat" w:cs="Sylfaen"/>
                <w:sz w:val="18"/>
                <w:szCs w:val="18"/>
              </w:rPr>
              <w:t>քանակը</w:t>
            </w:r>
            <w:r w:rsidRPr="0093002B">
              <w:rPr>
                <w:rFonts w:ascii="GHEA Grapalat" w:hAnsi="GHEA Grapalat"/>
                <w:sz w:val="18"/>
                <w:szCs w:val="18"/>
              </w:rPr>
              <w:t xml:space="preserve"> (</w:t>
            </w:r>
            <w:r w:rsidRPr="0093002B">
              <w:rPr>
                <w:rFonts w:ascii="GHEA Grapalat" w:hAnsi="GHEA Grapalat" w:cs="Sylfaen"/>
                <w:sz w:val="18"/>
                <w:szCs w:val="18"/>
              </w:rPr>
              <w:t>փաստացի</w:t>
            </w:r>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ազգանուն, անուն</w:t>
            </w:r>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15"/>
                <w:szCs w:val="15"/>
              </w:rPr>
              <w:t>ստորագրություն</w:t>
            </w:r>
          </w:p>
        </w:tc>
      </w:tr>
    </w:tbl>
    <w:p w14:paraId="55D6B392" w14:textId="43D9174C" w:rsidR="00F02279" w:rsidRDefault="00F02279" w:rsidP="00785E88">
      <w:pPr>
        <w:tabs>
          <w:tab w:val="left" w:pos="360"/>
          <w:tab w:val="left" w:pos="540"/>
        </w:tabs>
        <w:jc w:val="center"/>
        <w:rPr>
          <w:rFonts w:ascii="Sylfaen" w:hAnsi="Sylfaen" w:cs="Sylfaen"/>
          <w:b/>
          <w:bCs/>
        </w:rPr>
      </w:pPr>
    </w:p>
    <w:p w14:paraId="7A5FA256" w14:textId="41E3B461" w:rsidR="005469D4" w:rsidRDefault="005469D4" w:rsidP="00785E88">
      <w:pPr>
        <w:tabs>
          <w:tab w:val="left" w:pos="360"/>
          <w:tab w:val="left" w:pos="540"/>
        </w:tabs>
        <w:jc w:val="center"/>
        <w:rPr>
          <w:rFonts w:ascii="Sylfaen" w:hAnsi="Sylfaen" w:cs="Sylfaen"/>
          <w:b/>
          <w:bCs/>
        </w:rPr>
      </w:pPr>
    </w:p>
    <w:p w14:paraId="578BBFE2" w14:textId="274D285B" w:rsidR="005469D4" w:rsidRDefault="005469D4" w:rsidP="00785E88">
      <w:pPr>
        <w:tabs>
          <w:tab w:val="left" w:pos="360"/>
          <w:tab w:val="left" w:pos="540"/>
        </w:tabs>
        <w:jc w:val="center"/>
        <w:rPr>
          <w:rFonts w:ascii="Sylfaen" w:hAnsi="Sylfaen" w:cs="Sylfaen"/>
          <w:b/>
          <w:bCs/>
        </w:rPr>
      </w:pPr>
    </w:p>
    <w:p w14:paraId="5611EA13" w14:textId="084DAB87" w:rsidR="005469D4" w:rsidRDefault="005469D4" w:rsidP="00785E88">
      <w:pPr>
        <w:tabs>
          <w:tab w:val="left" w:pos="360"/>
          <w:tab w:val="left" w:pos="540"/>
        </w:tabs>
        <w:jc w:val="center"/>
        <w:rPr>
          <w:rFonts w:ascii="Sylfaen" w:hAnsi="Sylfaen" w:cs="Sylfaen"/>
          <w:b/>
          <w:bCs/>
        </w:rPr>
      </w:pPr>
    </w:p>
    <w:p w14:paraId="26BA1E9B" w14:textId="4D34DB80" w:rsidR="005469D4" w:rsidRDefault="005469D4" w:rsidP="00785E88">
      <w:pPr>
        <w:tabs>
          <w:tab w:val="left" w:pos="360"/>
          <w:tab w:val="left" w:pos="540"/>
        </w:tabs>
        <w:jc w:val="center"/>
        <w:rPr>
          <w:rFonts w:ascii="Sylfaen" w:hAnsi="Sylfaen" w:cs="Sylfaen"/>
          <w:b/>
          <w:bCs/>
        </w:rPr>
      </w:pPr>
    </w:p>
    <w:p w14:paraId="7FD5AA5E" w14:textId="42F5D56E" w:rsidR="005469D4" w:rsidRDefault="005469D4" w:rsidP="00785E88">
      <w:pPr>
        <w:tabs>
          <w:tab w:val="left" w:pos="360"/>
          <w:tab w:val="left" w:pos="540"/>
        </w:tabs>
        <w:jc w:val="center"/>
        <w:rPr>
          <w:rFonts w:ascii="Sylfaen" w:hAnsi="Sylfaen" w:cs="Sylfaen"/>
          <w:b/>
          <w:bCs/>
        </w:rPr>
      </w:pPr>
    </w:p>
    <w:p w14:paraId="6C09AB69" w14:textId="4A01BBCD" w:rsidR="005469D4" w:rsidRDefault="005469D4" w:rsidP="00785E88">
      <w:pPr>
        <w:tabs>
          <w:tab w:val="left" w:pos="360"/>
          <w:tab w:val="left" w:pos="540"/>
        </w:tabs>
        <w:jc w:val="center"/>
        <w:rPr>
          <w:rFonts w:ascii="Sylfaen" w:hAnsi="Sylfaen" w:cs="Sylfaen"/>
          <w:b/>
          <w:bCs/>
        </w:rPr>
      </w:pPr>
    </w:p>
    <w:p w14:paraId="3F8E8D9A" w14:textId="5ADB1686" w:rsidR="005469D4" w:rsidRDefault="005469D4" w:rsidP="00785E88">
      <w:pPr>
        <w:tabs>
          <w:tab w:val="left" w:pos="360"/>
          <w:tab w:val="left" w:pos="540"/>
        </w:tabs>
        <w:jc w:val="center"/>
        <w:rPr>
          <w:rFonts w:ascii="Sylfaen" w:hAnsi="Sylfaen" w:cs="Sylfaen"/>
          <w:b/>
          <w:bCs/>
        </w:rPr>
      </w:pPr>
    </w:p>
    <w:p w14:paraId="21FBFAC2" w14:textId="5ACFA36A" w:rsidR="005469D4" w:rsidRDefault="005469D4" w:rsidP="00785E88">
      <w:pPr>
        <w:tabs>
          <w:tab w:val="left" w:pos="360"/>
          <w:tab w:val="left" w:pos="540"/>
        </w:tabs>
        <w:jc w:val="center"/>
        <w:rPr>
          <w:rFonts w:ascii="Sylfaen" w:hAnsi="Sylfaen" w:cs="Sylfaen"/>
          <w:b/>
          <w:bCs/>
        </w:rPr>
      </w:pPr>
    </w:p>
    <w:p w14:paraId="6ABD0986" w14:textId="712348B9" w:rsidR="005469D4" w:rsidRDefault="005469D4" w:rsidP="00785E88">
      <w:pPr>
        <w:tabs>
          <w:tab w:val="left" w:pos="360"/>
          <w:tab w:val="left" w:pos="540"/>
        </w:tabs>
        <w:jc w:val="center"/>
        <w:rPr>
          <w:rFonts w:ascii="Sylfaen" w:hAnsi="Sylfaen" w:cs="Sylfaen"/>
          <w:b/>
          <w:bCs/>
        </w:rPr>
      </w:pPr>
    </w:p>
    <w:p w14:paraId="71A9C263" w14:textId="1893406F" w:rsidR="005469D4" w:rsidRDefault="005469D4" w:rsidP="00785E88">
      <w:pPr>
        <w:tabs>
          <w:tab w:val="left" w:pos="360"/>
          <w:tab w:val="left" w:pos="540"/>
        </w:tabs>
        <w:jc w:val="center"/>
        <w:rPr>
          <w:rFonts w:ascii="Sylfaen" w:hAnsi="Sylfaen" w:cs="Sylfaen"/>
          <w:b/>
          <w:bCs/>
        </w:rPr>
      </w:pPr>
    </w:p>
    <w:p w14:paraId="641BAE86" w14:textId="15034078" w:rsidR="005469D4" w:rsidRDefault="005469D4" w:rsidP="00785E88">
      <w:pPr>
        <w:tabs>
          <w:tab w:val="left" w:pos="360"/>
          <w:tab w:val="left" w:pos="540"/>
        </w:tabs>
        <w:jc w:val="center"/>
        <w:rPr>
          <w:rFonts w:ascii="Sylfaen" w:hAnsi="Sylfaen" w:cs="Sylfaen"/>
          <w:b/>
          <w:bCs/>
        </w:rPr>
      </w:pPr>
    </w:p>
    <w:p w14:paraId="7005642B" w14:textId="77777777" w:rsidR="005469D4" w:rsidRDefault="005469D4" w:rsidP="005469D4">
      <w:pPr>
        <w:jc w:val="right"/>
        <w:rPr>
          <w:rFonts w:ascii="GHEA Grapalat" w:hAnsi="GHEA Grapalat"/>
          <w:i/>
          <w:sz w:val="18"/>
          <w:lang w:val="hy-AM"/>
        </w:rPr>
      </w:pPr>
    </w:p>
    <w:p w14:paraId="5E4BAA65" w14:textId="77777777" w:rsidR="005469D4" w:rsidRDefault="005469D4" w:rsidP="005469D4">
      <w:pPr>
        <w:jc w:val="right"/>
        <w:rPr>
          <w:rFonts w:ascii="GHEA Grapalat" w:hAnsi="GHEA Grapalat"/>
          <w:i/>
          <w:sz w:val="18"/>
          <w:lang w:val="hy-AM"/>
        </w:rPr>
      </w:pPr>
    </w:p>
    <w:p w14:paraId="28BECF8F" w14:textId="19E0C0A8" w:rsidR="005469D4" w:rsidRPr="00013E7E" w:rsidRDefault="005469D4" w:rsidP="005469D4">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3B2D69A1" w14:textId="77777777" w:rsidR="005469D4" w:rsidRPr="005E1F72" w:rsidRDefault="005469D4" w:rsidP="005469D4">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583A26AB" w14:textId="77777777" w:rsidR="005469D4" w:rsidRPr="005E1F72" w:rsidRDefault="005469D4" w:rsidP="005469D4">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49EA5E83" w14:textId="77777777" w:rsidR="005469D4" w:rsidRPr="00F32F71" w:rsidRDefault="005469D4" w:rsidP="005469D4">
      <w:pPr>
        <w:tabs>
          <w:tab w:val="left" w:pos="360"/>
          <w:tab w:val="left" w:pos="540"/>
        </w:tabs>
        <w:jc w:val="center"/>
        <w:rPr>
          <w:rFonts w:ascii="Sylfaen" w:hAnsi="Sylfaen" w:cs="Sylfaen"/>
          <w:b/>
          <w:bCs/>
          <w:lang w:val="pt-BR"/>
        </w:rPr>
      </w:pPr>
    </w:p>
    <w:p w14:paraId="3F38B31D" w14:textId="77777777" w:rsidR="005469D4" w:rsidRPr="00013E7E" w:rsidRDefault="005469D4" w:rsidP="005469D4">
      <w:pPr>
        <w:jc w:val="right"/>
        <w:rPr>
          <w:rFonts w:ascii="GHEA Grapalat" w:hAnsi="GHEA Grapalat"/>
          <w:i/>
          <w:sz w:val="18"/>
          <w:lang w:val="hy-AM"/>
        </w:rPr>
      </w:pPr>
    </w:p>
    <w:p w14:paraId="7D3C2C1C" w14:textId="77777777" w:rsidR="005469D4" w:rsidRDefault="005469D4" w:rsidP="005469D4">
      <w:pPr>
        <w:rPr>
          <w:rFonts w:ascii="GHEA Grapalat" w:hAnsi="GHEA Grapalat" w:cs="GHEA Grapalat"/>
          <w:sz w:val="22"/>
          <w:szCs w:val="22"/>
          <w:lang w:val="hy-AM"/>
        </w:rPr>
      </w:pPr>
    </w:p>
    <w:p w14:paraId="08752071" w14:textId="77777777" w:rsidR="005469D4" w:rsidRDefault="005469D4" w:rsidP="005469D4">
      <w:pPr>
        <w:rPr>
          <w:rFonts w:ascii="GHEA Grapalat" w:hAnsi="GHEA Grapalat" w:cs="GHEA Grapalat"/>
          <w:sz w:val="22"/>
          <w:szCs w:val="22"/>
          <w:lang w:val="hy-AM"/>
        </w:rPr>
      </w:pPr>
    </w:p>
    <w:p w14:paraId="106A42AE" w14:textId="77777777" w:rsidR="005469D4" w:rsidRDefault="005469D4" w:rsidP="005469D4">
      <w:pPr>
        <w:rPr>
          <w:rFonts w:ascii="GHEA Grapalat" w:hAnsi="GHEA Grapalat" w:cs="GHEA Grapalat"/>
          <w:sz w:val="22"/>
          <w:szCs w:val="22"/>
          <w:lang w:val="hy-AM"/>
        </w:rPr>
      </w:pPr>
    </w:p>
    <w:p w14:paraId="578CC674" w14:textId="77777777" w:rsidR="005469D4" w:rsidRDefault="005469D4" w:rsidP="005469D4">
      <w:pPr>
        <w:rPr>
          <w:rFonts w:ascii="GHEA Grapalat" w:hAnsi="GHEA Grapalat" w:cs="GHEA Grapalat"/>
          <w:sz w:val="22"/>
          <w:szCs w:val="22"/>
          <w:lang w:val="hy-AM"/>
        </w:rPr>
      </w:pPr>
    </w:p>
    <w:p w14:paraId="4EA647A7" w14:textId="77777777" w:rsidR="005469D4" w:rsidRPr="00635053" w:rsidRDefault="005469D4" w:rsidP="005469D4">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C17A0A4" w14:textId="77777777" w:rsidR="005469D4" w:rsidRPr="00635053" w:rsidRDefault="005469D4" w:rsidP="005469D4">
      <w:pPr>
        <w:jc w:val="center"/>
        <w:rPr>
          <w:rFonts w:ascii="GHEA Grapalat" w:hAnsi="GHEA Grapalat" w:cs="GHEA Grapalat"/>
          <w:sz w:val="22"/>
          <w:szCs w:val="22"/>
          <w:lang w:val="hy-AM"/>
        </w:rPr>
      </w:pPr>
    </w:p>
    <w:p w14:paraId="117A9EA7" w14:textId="77777777" w:rsidR="005469D4" w:rsidRPr="005E1F72" w:rsidRDefault="005469D4" w:rsidP="005469D4">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282535CD" w14:textId="77777777" w:rsidR="005469D4" w:rsidRDefault="005469D4" w:rsidP="005469D4">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368DB7BD" w14:textId="77777777" w:rsidR="005469D4" w:rsidRPr="005E1F72" w:rsidRDefault="005469D4" w:rsidP="005469D4">
      <w:pPr>
        <w:jc w:val="both"/>
        <w:rPr>
          <w:rFonts w:ascii="GHEA Grapalat" w:hAnsi="GHEA Grapalat"/>
          <w:sz w:val="22"/>
          <w:szCs w:val="22"/>
          <w:vertAlign w:val="superscript"/>
          <w:lang w:val="es-ES"/>
        </w:rPr>
      </w:pPr>
    </w:p>
    <w:p w14:paraId="75CEA553" w14:textId="77777777" w:rsidR="005469D4" w:rsidRPr="00E5270C" w:rsidRDefault="005469D4">
      <w:pPr>
        <w:pStyle w:val="ListParagraph"/>
        <w:numPr>
          <w:ilvl w:val="0"/>
          <w:numId w:val="1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13A94EED" w14:textId="77777777" w:rsidR="005469D4" w:rsidRPr="005E1F72" w:rsidRDefault="005469D4" w:rsidP="005469D4">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6145919E" w14:textId="77777777" w:rsidR="005469D4" w:rsidRPr="005E1F72" w:rsidRDefault="005469D4" w:rsidP="005469D4">
      <w:pPr>
        <w:jc w:val="both"/>
        <w:rPr>
          <w:rFonts w:ascii="GHEA Grapalat" w:hAnsi="GHEA Grapalat" w:cs="Sylfaen"/>
          <w:vertAlign w:val="superscript"/>
          <w:lang w:val="es-ES"/>
        </w:rPr>
      </w:pPr>
    </w:p>
    <w:p w14:paraId="44F04B17" w14:textId="77777777" w:rsidR="005469D4" w:rsidRPr="005E1F72" w:rsidRDefault="005469D4" w:rsidP="005469D4">
      <w:pPr>
        <w:jc w:val="both"/>
        <w:rPr>
          <w:rFonts w:ascii="GHEA Grapalat" w:hAnsi="GHEA Grapalat"/>
          <w:sz w:val="22"/>
          <w:szCs w:val="22"/>
          <w:u w:val="single"/>
          <w:lang w:val="es-ES"/>
        </w:rPr>
      </w:pPr>
    </w:p>
    <w:p w14:paraId="517D9263" w14:textId="77777777" w:rsidR="005469D4" w:rsidRDefault="005469D4" w:rsidP="005469D4">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5965C26B" w14:textId="77777777" w:rsidR="005469D4" w:rsidRDefault="005469D4" w:rsidP="005469D4">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2FE076A3" w14:textId="77777777" w:rsidR="005469D4" w:rsidRDefault="005469D4" w:rsidP="005469D4">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5134170B" w14:textId="77777777" w:rsidR="005469D4" w:rsidRDefault="005469D4" w:rsidP="005469D4">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664D3F1" w14:textId="77777777" w:rsidR="005469D4" w:rsidRDefault="005469D4" w:rsidP="005469D4">
      <w:pPr>
        <w:jc w:val="both"/>
        <w:rPr>
          <w:rFonts w:ascii="GHEA Grapalat" w:hAnsi="GHEA Grapalat" w:cs="Sylfaen"/>
          <w:sz w:val="20"/>
          <w:szCs w:val="20"/>
          <w:lang w:val="es-ES"/>
        </w:rPr>
      </w:pPr>
    </w:p>
    <w:p w14:paraId="7523A14F" w14:textId="633888C1" w:rsidR="005469D4" w:rsidRPr="00E5270C" w:rsidRDefault="005469D4">
      <w:pPr>
        <w:pStyle w:val="ListParagraph"/>
        <w:numPr>
          <w:ilvl w:val="0"/>
          <w:numId w:val="1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w:t>
      </w:r>
      <w:r w:rsidR="003C5EC7">
        <w:rPr>
          <w:rFonts w:ascii="GHEA Grapalat" w:hAnsi="GHEA Grapalat" w:cs="Sylfaen"/>
          <w:sz w:val="20"/>
          <w:szCs w:val="20"/>
          <w:lang w:val="es-ES"/>
        </w:rPr>
        <w:t>0</w:t>
      </w:r>
      <w:r>
        <w:rPr>
          <w:rFonts w:ascii="GHEA Grapalat" w:hAnsi="GHEA Grapalat" w:cs="Sylfaen"/>
          <w:sz w:val="20"/>
          <w:szCs w:val="20"/>
          <w:lang w:val="es-ES"/>
        </w:rPr>
        <w:t xml:space="preserve"> կետով սահմանված պահանջներին:</w:t>
      </w:r>
    </w:p>
    <w:p w14:paraId="72F04EF4" w14:textId="77777777" w:rsidR="005469D4" w:rsidRPr="00513F14" w:rsidRDefault="005469D4" w:rsidP="005469D4">
      <w:pPr>
        <w:jc w:val="center"/>
        <w:rPr>
          <w:rFonts w:ascii="GHEA Grapalat" w:hAnsi="GHEA Grapalat" w:cs="GHEA Grapalat"/>
          <w:sz w:val="22"/>
          <w:szCs w:val="22"/>
          <w:lang w:val="es-ES"/>
        </w:rPr>
      </w:pPr>
    </w:p>
    <w:p w14:paraId="0811DF34" w14:textId="77777777" w:rsidR="005469D4" w:rsidRDefault="005469D4" w:rsidP="005469D4">
      <w:pPr>
        <w:ind w:firstLine="709"/>
        <w:jc w:val="both"/>
        <w:rPr>
          <w:lang w:val="es-ES"/>
        </w:rPr>
      </w:pPr>
    </w:p>
    <w:p w14:paraId="30AC8B68" w14:textId="77777777" w:rsidR="005469D4" w:rsidRDefault="005469D4" w:rsidP="005469D4">
      <w:pPr>
        <w:ind w:firstLine="709"/>
        <w:jc w:val="both"/>
        <w:rPr>
          <w:lang w:val="es-ES"/>
        </w:rPr>
      </w:pPr>
    </w:p>
    <w:p w14:paraId="666CF37D" w14:textId="77777777" w:rsidR="005469D4" w:rsidRDefault="005469D4" w:rsidP="005469D4">
      <w:pPr>
        <w:ind w:firstLine="709"/>
        <w:jc w:val="both"/>
        <w:rPr>
          <w:lang w:val="es-ES"/>
        </w:rPr>
      </w:pPr>
    </w:p>
    <w:p w14:paraId="7CC5F306" w14:textId="77777777" w:rsidR="005469D4" w:rsidRDefault="005469D4" w:rsidP="005469D4">
      <w:pPr>
        <w:ind w:firstLine="709"/>
        <w:jc w:val="both"/>
        <w:rPr>
          <w:lang w:val="es-ES"/>
        </w:rPr>
      </w:pPr>
    </w:p>
    <w:p w14:paraId="51092D9B" w14:textId="77777777" w:rsidR="005469D4" w:rsidRPr="009A5836" w:rsidRDefault="005469D4" w:rsidP="005469D4">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68277A08" w14:textId="77777777" w:rsidR="005469D4" w:rsidRDefault="005469D4" w:rsidP="005469D4">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4D81863B" w14:textId="77777777" w:rsidR="005469D4" w:rsidRPr="009A5836" w:rsidRDefault="005469D4" w:rsidP="005469D4">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7D0772E7" w14:textId="77777777" w:rsidR="005469D4" w:rsidRPr="009A5836" w:rsidRDefault="005469D4" w:rsidP="005469D4">
      <w:pPr>
        <w:jc w:val="right"/>
        <w:rPr>
          <w:rFonts w:ascii="GHEA Grapalat" w:hAnsi="GHEA Grapalat"/>
          <w:sz w:val="20"/>
          <w:lang w:val="hy-AM"/>
        </w:rPr>
      </w:pPr>
      <w:r w:rsidRPr="009A5836">
        <w:rPr>
          <w:rFonts w:ascii="GHEA Grapalat" w:hAnsi="GHEA Grapalat"/>
          <w:sz w:val="20"/>
          <w:lang w:val="hy-AM"/>
        </w:rPr>
        <w:t xml:space="preserve">    </w:t>
      </w:r>
    </w:p>
    <w:p w14:paraId="21CFF038" w14:textId="77777777" w:rsidR="005469D4" w:rsidRDefault="005469D4" w:rsidP="005469D4">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13F6830" w14:textId="77777777" w:rsidR="005469D4" w:rsidRDefault="005469D4" w:rsidP="005469D4">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88CDD18" w14:textId="77777777" w:rsidR="005469D4" w:rsidRDefault="005469D4" w:rsidP="005469D4">
      <w:pPr>
        <w:jc w:val="center"/>
        <w:rPr>
          <w:rFonts w:ascii="GHEA Grapalat" w:hAnsi="GHEA Grapalat" w:cs="Sylfaen"/>
          <w:sz w:val="16"/>
          <w:szCs w:val="16"/>
          <w:lang w:val="es-ES"/>
        </w:rPr>
      </w:pPr>
    </w:p>
    <w:p w14:paraId="0F0AAB87" w14:textId="77777777" w:rsidR="005469D4" w:rsidRDefault="005469D4" w:rsidP="005469D4">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27630A4C" w14:textId="77777777" w:rsidR="005469D4" w:rsidRDefault="005469D4" w:rsidP="005469D4">
      <w:pPr>
        <w:jc w:val="right"/>
        <w:rPr>
          <w:rFonts w:ascii="GHEA Grapalat" w:hAnsi="GHEA Grapalat" w:cs="Sylfaen"/>
          <w:sz w:val="20"/>
          <w:szCs w:val="20"/>
          <w:lang w:val="es-ES"/>
        </w:rPr>
      </w:pPr>
    </w:p>
    <w:p w14:paraId="1D8EDE8D" w14:textId="77777777" w:rsidR="005469D4" w:rsidRDefault="005469D4" w:rsidP="005469D4">
      <w:pPr>
        <w:jc w:val="right"/>
        <w:rPr>
          <w:rFonts w:ascii="GHEA Grapalat" w:hAnsi="GHEA Grapalat" w:cs="Sylfaen"/>
          <w:sz w:val="20"/>
          <w:szCs w:val="20"/>
          <w:lang w:val="es-ES"/>
        </w:rPr>
      </w:pPr>
    </w:p>
    <w:p w14:paraId="0CFC9201" w14:textId="77777777" w:rsidR="005469D4" w:rsidRDefault="005469D4" w:rsidP="005469D4">
      <w:pPr>
        <w:jc w:val="right"/>
        <w:rPr>
          <w:rFonts w:ascii="GHEA Grapalat" w:hAnsi="GHEA Grapalat" w:cs="Sylfaen"/>
          <w:sz w:val="20"/>
          <w:szCs w:val="20"/>
          <w:lang w:val="es-ES"/>
        </w:rPr>
      </w:pPr>
    </w:p>
    <w:p w14:paraId="5079EE7A" w14:textId="77777777" w:rsidR="005469D4" w:rsidRDefault="005469D4" w:rsidP="005469D4">
      <w:pPr>
        <w:jc w:val="right"/>
        <w:rPr>
          <w:rFonts w:ascii="GHEA Grapalat" w:hAnsi="GHEA Grapalat" w:cs="Sylfaen"/>
          <w:sz w:val="20"/>
          <w:szCs w:val="20"/>
          <w:lang w:val="es-ES"/>
        </w:rPr>
      </w:pPr>
    </w:p>
    <w:p w14:paraId="70BEAE69" w14:textId="77777777" w:rsidR="005469D4" w:rsidRDefault="005469D4" w:rsidP="005469D4">
      <w:pPr>
        <w:jc w:val="right"/>
        <w:rPr>
          <w:rFonts w:ascii="GHEA Grapalat" w:hAnsi="GHEA Grapalat" w:cs="Sylfaen"/>
          <w:sz w:val="20"/>
          <w:szCs w:val="20"/>
          <w:lang w:val="es-ES"/>
        </w:rPr>
      </w:pPr>
    </w:p>
    <w:p w14:paraId="5E35E828" w14:textId="77777777" w:rsidR="005469D4" w:rsidRDefault="005469D4" w:rsidP="005469D4">
      <w:pPr>
        <w:jc w:val="right"/>
        <w:rPr>
          <w:rFonts w:ascii="GHEA Grapalat" w:hAnsi="GHEA Grapalat" w:cs="Sylfaen"/>
          <w:sz w:val="20"/>
          <w:szCs w:val="20"/>
          <w:lang w:val="es-ES"/>
        </w:rPr>
      </w:pPr>
    </w:p>
    <w:p w14:paraId="551823AB" w14:textId="77777777" w:rsidR="005469D4" w:rsidRDefault="005469D4" w:rsidP="005469D4">
      <w:pPr>
        <w:jc w:val="right"/>
        <w:rPr>
          <w:rFonts w:ascii="GHEA Grapalat" w:hAnsi="GHEA Grapalat" w:cs="Sylfaen"/>
          <w:sz w:val="20"/>
          <w:szCs w:val="20"/>
          <w:lang w:val="es-ES"/>
        </w:rPr>
      </w:pPr>
    </w:p>
    <w:p w14:paraId="1A1D287F" w14:textId="77777777" w:rsidR="005469D4" w:rsidRDefault="005469D4" w:rsidP="005469D4">
      <w:pPr>
        <w:jc w:val="right"/>
        <w:rPr>
          <w:rFonts w:ascii="GHEA Grapalat" w:hAnsi="GHEA Grapalat" w:cs="Sylfaen"/>
          <w:sz w:val="20"/>
          <w:szCs w:val="20"/>
          <w:lang w:val="es-ES"/>
        </w:rPr>
      </w:pPr>
    </w:p>
    <w:p w14:paraId="38CD03C0" w14:textId="77777777" w:rsidR="005469D4" w:rsidRPr="0093002B" w:rsidRDefault="005469D4" w:rsidP="00785E88">
      <w:pPr>
        <w:tabs>
          <w:tab w:val="left" w:pos="360"/>
          <w:tab w:val="left" w:pos="540"/>
        </w:tabs>
        <w:jc w:val="center"/>
        <w:rPr>
          <w:rFonts w:ascii="Sylfaen" w:hAnsi="Sylfaen" w:cs="Sylfaen"/>
          <w:b/>
          <w:bCs/>
        </w:rPr>
      </w:pPr>
    </w:p>
    <w:sectPr w:rsidR="005469D4"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39E63" w14:textId="77777777" w:rsidR="002162E0" w:rsidRDefault="002162E0">
      <w:r>
        <w:separator/>
      </w:r>
    </w:p>
  </w:endnote>
  <w:endnote w:type="continuationSeparator" w:id="0">
    <w:p w14:paraId="03584613" w14:textId="77777777" w:rsidR="002162E0" w:rsidRDefault="00216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7E39F0" w14:textId="77777777" w:rsidR="002162E0" w:rsidRDefault="002162E0">
      <w:r>
        <w:separator/>
      </w:r>
    </w:p>
  </w:footnote>
  <w:footnote w:type="continuationSeparator" w:id="0">
    <w:p w14:paraId="3893D512" w14:textId="77777777" w:rsidR="002162E0" w:rsidRDefault="002162E0">
      <w:r>
        <w:continuationSeparator/>
      </w:r>
    </w:p>
  </w:footnote>
  <w:footnote w:id="1">
    <w:p w14:paraId="12D736CA" w14:textId="5CBDE1F3" w:rsidR="00CC1CD1" w:rsidRPr="00E2073B" w:rsidRDefault="00CC1CD1" w:rsidP="00CC1CD1">
      <w:pPr>
        <w:pStyle w:val="FootnoteText"/>
        <w:jc w:val="both"/>
        <w:rPr>
          <w:rFonts w:ascii="GHEA Grapalat" w:hAnsi="GHEA Grapalat"/>
          <w:b/>
          <w:bCs/>
          <w:i/>
          <w:sz w:val="16"/>
          <w:szCs w:val="16"/>
          <w:lang w:val="af-ZA"/>
        </w:rPr>
      </w:pPr>
      <w:r w:rsidRPr="00E2073B">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E2073B">
        <w:rPr>
          <w:rFonts w:ascii="GHEA Grapalat" w:hAnsi="GHEA Grapalat"/>
          <w:b/>
          <w:bCs/>
          <w:i/>
          <w:sz w:val="16"/>
          <w:szCs w:val="16"/>
          <w:lang w:val="af-ZA"/>
        </w:rPr>
        <w:t xml:space="preserve"> օգտագործված է «բաց մրցույթ» բառերը, փոխարինում է համապատասխանաբար «</w:t>
      </w:r>
      <w:r w:rsidR="00B702CA">
        <w:rPr>
          <w:rFonts w:ascii="GHEA Grapalat" w:hAnsi="GHEA Grapalat"/>
          <w:b/>
          <w:bCs/>
          <w:i/>
          <w:sz w:val="16"/>
          <w:szCs w:val="16"/>
          <w:lang w:val="af-ZA"/>
        </w:rPr>
        <w:t>բաց մրցույթ</w:t>
      </w:r>
      <w:r w:rsidRPr="00E2073B">
        <w:rPr>
          <w:rFonts w:ascii="GHEA Grapalat" w:hAnsi="GHEA Grapalat"/>
          <w:b/>
          <w:bCs/>
          <w:i/>
          <w:sz w:val="16"/>
          <w:szCs w:val="16"/>
          <w:lang w:val="af-ZA"/>
        </w:rPr>
        <w:t xml:space="preserve">» կամ «հրատապության հիմքով պայմանավորված մեկ անձից գնում» բառերով, իսկ ծածկագրում </w:t>
      </w:r>
      <w:r w:rsidRPr="00297099">
        <w:rPr>
          <w:rFonts w:ascii="GHEA Grapalat" w:hAnsi="GHEA Grapalat"/>
          <w:b/>
          <w:bCs/>
          <w:i/>
          <w:sz w:val="16"/>
          <w:szCs w:val="16"/>
          <w:lang w:val="af-ZA"/>
        </w:rPr>
        <w:t>«ԲՄԱՇՁԲ» բառը՝</w:t>
      </w:r>
      <w:r w:rsidRPr="00E2073B">
        <w:rPr>
          <w:rFonts w:ascii="GHEA Grapalat" w:hAnsi="GHEA Grapalat"/>
          <w:b/>
          <w:bCs/>
          <w:i/>
          <w:sz w:val="16"/>
          <w:szCs w:val="16"/>
          <w:lang w:val="af-ZA"/>
        </w:rPr>
        <w:t xml:space="preserve"> համապատասխանաբար </w:t>
      </w:r>
      <w:r w:rsidRPr="00297099">
        <w:rPr>
          <w:rFonts w:ascii="GHEA Grapalat" w:hAnsi="GHEA Grapalat"/>
          <w:b/>
          <w:bCs/>
          <w:i/>
          <w:sz w:val="16"/>
          <w:szCs w:val="16"/>
          <w:lang w:val="af-ZA"/>
        </w:rPr>
        <w:t>«ԳՀԱՇՁԲ» կամ «ՀՄԱԱՇՁԲ»</w:t>
      </w:r>
      <w:r w:rsidRPr="00E2073B">
        <w:rPr>
          <w:rFonts w:ascii="GHEA Grapalat" w:hAnsi="GHEA Grapalat"/>
          <w:b/>
          <w:bCs/>
          <w:i/>
          <w:sz w:val="16"/>
          <w:szCs w:val="16"/>
          <w:lang w:val="af-ZA"/>
        </w:rPr>
        <w:t xml:space="preserve"> բառերով.</w:t>
      </w:r>
    </w:p>
    <w:p w14:paraId="655DAA0A" w14:textId="77777777" w:rsidR="00CC1CD1" w:rsidRPr="00375D38" w:rsidDel="009A5190" w:rsidRDefault="00CC1CD1" w:rsidP="00CC1CD1">
      <w:pPr>
        <w:pStyle w:val="FootnoteText"/>
        <w:jc w:val="both"/>
        <w:rPr>
          <w:del w:id="2" w:author="Vahe Mahtesyan" w:date="2018-02-14T10:15:00Z"/>
          <w:rFonts w:ascii="GHEA Grapalat" w:hAnsi="GHEA Grapalat"/>
          <w:i/>
          <w:sz w:val="16"/>
          <w:szCs w:val="16"/>
          <w:lang w:val="af-ZA"/>
        </w:rPr>
      </w:pPr>
      <w:r w:rsidRPr="00375D38">
        <w:rPr>
          <w:rStyle w:val="FootnoteReference"/>
          <w:rFonts w:ascii="GHEA Grapalat" w:hAnsi="GHEA Grapalat"/>
          <w:sz w:val="16"/>
          <w:szCs w:val="16"/>
        </w:rPr>
        <w:footnoteRef/>
      </w:r>
      <w:r>
        <w:t xml:space="preserve"> </w:t>
      </w:r>
      <w:r w:rsidRPr="00375D38">
        <w:rPr>
          <w:rFonts w:ascii="GHEA Grapalat" w:hAnsi="GHEA Grapalat"/>
          <w:i/>
          <w:sz w:val="16"/>
          <w:szCs w:val="16"/>
          <w:lang w:val="af-ZA"/>
        </w:rPr>
        <w:t xml:space="preserve">Եթե գնման գինը չի գերազանցում Առևտրի համաշխարհային կազմակերպության պետական գնումների համաձայնագրով սահմանված շեմերը, ապա սույն նախադասությունը </w:t>
      </w:r>
      <w:r>
        <w:rPr>
          <w:rFonts w:ascii="GHEA Grapalat" w:hAnsi="GHEA Grapalat"/>
          <w:i/>
          <w:sz w:val="16"/>
          <w:szCs w:val="16"/>
          <w:lang w:val="af-ZA"/>
        </w:rPr>
        <w:t>հայտարարությունից</w:t>
      </w:r>
      <w:r w:rsidRPr="00375D38">
        <w:rPr>
          <w:rFonts w:ascii="GHEA Grapalat" w:hAnsi="GHEA Grapalat"/>
          <w:i/>
          <w:sz w:val="16"/>
          <w:szCs w:val="16"/>
          <w:lang w:val="af-ZA"/>
        </w:rPr>
        <w:t xml:space="preserve"> հանվում է:</w:t>
      </w:r>
    </w:p>
  </w:footnote>
  <w:footnote w:id="2">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r>
        <w:rPr>
          <w:rFonts w:ascii="GHEA Grapalat" w:hAnsi="GHEA Grapalat" w:cs="Sylfaen"/>
          <w:i/>
          <w:sz w:val="16"/>
          <w:szCs w:val="16"/>
          <w:lang w:val="en-US"/>
        </w:rPr>
        <w:t>Կ</w:t>
      </w:r>
      <w:r w:rsidRPr="003053EF">
        <w:rPr>
          <w:rFonts w:ascii="GHEA Grapalat" w:hAnsi="GHEA Grapalat" w:cs="Sylfaen"/>
          <w:i/>
          <w:sz w:val="16"/>
          <w:szCs w:val="16"/>
          <w:lang w:val="en-US"/>
        </w:rPr>
        <w:t>ետը</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ինչպես</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նաև</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640568">
        <w:rPr>
          <w:rFonts w:ascii="GHEA Grapalat" w:hAnsi="GHEA Grapalat" w:cs="Sylfaen"/>
          <w:i/>
          <w:sz w:val="16"/>
          <w:szCs w:val="16"/>
          <w:lang w:val="af-ZA"/>
        </w:rPr>
        <w:t xml:space="preserve"> 1-</w:t>
      </w:r>
      <w:r>
        <w:rPr>
          <w:rFonts w:ascii="GHEA Grapalat" w:hAnsi="GHEA Grapalat" w:cs="Sylfaen"/>
          <w:i/>
          <w:sz w:val="16"/>
          <w:szCs w:val="16"/>
          <w:lang w:val="en-US"/>
        </w:rPr>
        <w:t>ին</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մասի</w:t>
      </w:r>
      <w:r w:rsidRPr="00640568">
        <w:rPr>
          <w:rFonts w:ascii="GHEA Grapalat" w:hAnsi="GHEA Grapalat" w:cs="Sylfaen"/>
          <w:i/>
          <w:sz w:val="16"/>
          <w:szCs w:val="16"/>
          <w:lang w:val="af-ZA"/>
        </w:rPr>
        <w:t xml:space="preserve"> 7-</w:t>
      </w:r>
      <w:r>
        <w:rPr>
          <w:rFonts w:ascii="GHEA Grapalat" w:hAnsi="GHEA Grapalat" w:cs="Sylfaen"/>
          <w:i/>
          <w:sz w:val="16"/>
          <w:szCs w:val="16"/>
          <w:lang w:val="en-US"/>
        </w:rPr>
        <w:t>րդ</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բաժինը</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r>
        <w:rPr>
          <w:rFonts w:ascii="GHEA Grapalat" w:hAnsi="GHEA Grapalat" w:cs="Sylfaen"/>
          <w:i/>
          <w:sz w:val="16"/>
          <w:szCs w:val="16"/>
          <w:lang w:val="en-US"/>
        </w:rPr>
        <w:t>ե</w:t>
      </w:r>
      <w:r w:rsidRPr="003053EF">
        <w:rPr>
          <w:rFonts w:ascii="GHEA Grapalat" w:hAnsi="GHEA Grapalat" w:cs="Sylfaen"/>
          <w:i/>
          <w:sz w:val="16"/>
          <w:szCs w:val="16"/>
          <w:lang w:val="en-US"/>
        </w:rPr>
        <w:t>թե</w:t>
      </w:r>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ընթացակարգը</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կազմակերպվում</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Գնումների</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օրենքի</w:t>
      </w:r>
      <w:r w:rsidRPr="00146D17">
        <w:rPr>
          <w:rFonts w:ascii="GHEA Grapalat" w:hAnsi="GHEA Grapalat" w:cs="Sylfaen"/>
          <w:i/>
          <w:sz w:val="16"/>
          <w:szCs w:val="16"/>
          <w:lang w:val="af-ZA"/>
        </w:rPr>
        <w:t xml:space="preserve"> 15-</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հոդվածի</w:t>
      </w:r>
      <w:r w:rsidRPr="00146D17">
        <w:rPr>
          <w:rFonts w:ascii="GHEA Grapalat" w:hAnsi="GHEA Grapalat" w:cs="Sylfaen"/>
          <w:i/>
          <w:sz w:val="16"/>
          <w:szCs w:val="16"/>
          <w:lang w:val="af-ZA"/>
        </w:rPr>
        <w:t xml:space="preserve"> 6-</w:t>
      </w:r>
      <w:r w:rsidRPr="00146D17">
        <w:rPr>
          <w:rFonts w:ascii="GHEA Grapalat" w:hAnsi="GHEA Grapalat" w:cs="Sylfaen"/>
          <w:i/>
          <w:sz w:val="16"/>
          <w:szCs w:val="16"/>
          <w:lang w:val="en-US"/>
        </w:rPr>
        <w:t>րդ</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մասի</w:t>
      </w:r>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r w:rsidRPr="00146D17">
        <w:rPr>
          <w:rFonts w:ascii="GHEA Grapalat" w:hAnsi="GHEA Grapalat" w:cs="Sylfaen"/>
          <w:i/>
          <w:sz w:val="16"/>
          <w:szCs w:val="16"/>
          <w:lang w:val="en-US"/>
        </w:rPr>
        <w:t>հիման</w:t>
      </w:r>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վրա</w:t>
      </w:r>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դրամը</w:t>
      </w:r>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գնումն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իրականացվում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հրատապության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հիմքով</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պայմանավորված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մեկ</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անձից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գնման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ձևով</w:t>
      </w:r>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r>
        <w:rPr>
          <w:rFonts w:ascii="GHEA Grapalat" w:hAnsi="GHEA Grapalat" w:cs="Sylfaen"/>
          <w:i/>
          <w:sz w:val="16"/>
          <w:szCs w:val="16"/>
          <w:lang w:val="en-US"/>
        </w:rPr>
        <w:t>Սույն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պայմանի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կիրառման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դեպքում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խմբագրվում</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են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հրավերի</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կետերը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բաժինները</w:t>
      </w:r>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դրանց</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կատարված</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հղումները</w:t>
      </w:r>
      <w:r w:rsidRPr="000A0DEB">
        <w:rPr>
          <w:rFonts w:ascii="GHEA Grapalat" w:hAnsi="GHEA Grapalat" w:cs="Sylfaen"/>
          <w:i/>
          <w:sz w:val="16"/>
          <w:szCs w:val="16"/>
          <w:lang w:val="af-ZA"/>
        </w:rPr>
        <w:t>:</w:t>
      </w:r>
    </w:p>
  </w:footnote>
  <w:footnote w:id="3">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Եթե</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գնումն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իրականացվում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հրատապության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հիմքով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պայմանավորված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անձից</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գնման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ձևով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ապա</w:t>
      </w:r>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951393">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շարադրվում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հետևյալ</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խմբագրությամբ՝</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Մասնակիցն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իրավունք</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Ընդ</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պահանջվել</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մինչև</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ժամը</w:t>
      </w:r>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ժամանակով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տրամադրում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ստանալու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հաջորդող</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օրվա</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ընթացքում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բայց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ոչ</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ուշ</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ընթացակարգի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հայտերի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951393">
        <w:rPr>
          <w:rFonts w:ascii="GHEA Grapalat" w:hAnsi="GHEA Grapalat" w:cs="Sylfaen"/>
          <w:i/>
          <w:sz w:val="16"/>
          <w:szCs w:val="16"/>
          <w:lang w:val="af-ZA" w:eastAsia="ru-RU"/>
        </w:rPr>
        <w:t xml:space="preserve"> 3 </w:t>
      </w:r>
      <w:r w:rsidRPr="00B84F7C">
        <w:rPr>
          <w:rFonts w:ascii="GHEA Grapalat" w:hAnsi="GHEA Grapalat" w:cs="Sylfaen"/>
          <w:i/>
          <w:sz w:val="16"/>
          <w:szCs w:val="16"/>
          <w:lang w:eastAsia="ru-RU"/>
        </w:rPr>
        <w:t>ժամ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կետում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նշված</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մասնակիցը</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ներկայացնում</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Հարցման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մասին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պարզաբանումն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ուղարկվում</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հանձնաժողովի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քարտուղարի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սույն</w:t>
      </w:r>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հրավերով</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նախատեսված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փոստից</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մասնակցի</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հարցումը</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ստացված</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էլեկտրոնային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փոստին</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ուղարկելու</w:t>
      </w:r>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միջոցով</w:t>
      </w:r>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r w:rsidRPr="00B84F7C">
        <w:rPr>
          <w:rFonts w:ascii="GHEA Grapalat" w:hAnsi="GHEA Grapalat" w:cs="Sylfaen"/>
          <w:i/>
          <w:sz w:val="16"/>
          <w:szCs w:val="16"/>
          <w:lang w:eastAsia="ru-RU"/>
        </w:rPr>
        <w:t>Հայտերի</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ներկայացման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վերջնաժամկետը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լրանալուց</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առնվազն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մեկ</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օրացուցային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առաջ</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հրավերում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կարող</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են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կատարվել</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փոփոխություններ։</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օրը</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փոփոխություն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կատարելու</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մասին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հայտարարություն</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հրապարակվում</w:t>
      </w:r>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տեղեկագրում</w:t>
      </w:r>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կետը</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շարադրվում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հետևյալ</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խմբագրությամբ՝</w:t>
      </w:r>
      <w:r w:rsidRPr="00AA18C8">
        <w:rPr>
          <w:rFonts w:ascii="GHEA Grapalat" w:hAnsi="GHEA Grapalat" w:cs="Sylfaen"/>
          <w:i/>
          <w:sz w:val="16"/>
          <w:szCs w:val="16"/>
          <w:lang w:val="af-ZA" w:eastAsia="ru-RU"/>
        </w:rPr>
        <w:t xml:space="preserve">  «3.6 </w:t>
      </w:r>
      <w:r w:rsidRPr="005E2581">
        <w:rPr>
          <w:rFonts w:ascii="GHEA Grapalat" w:hAnsi="GHEA Grapalat" w:cs="Sylfaen"/>
          <w:i/>
          <w:sz w:val="16"/>
          <w:szCs w:val="16"/>
          <w:lang w:eastAsia="ru-RU"/>
        </w:rPr>
        <w:t>Հրավերում</w:t>
      </w:r>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կատարվելու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դեպքում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հայտերը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ներկայացնելու</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վերջնաժամկետը</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հաշվվում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այդ</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փոփոխությունների</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մասին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տեղեկագրում</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հայտարարության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հրապարակման</w:t>
      </w:r>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օրվանից։</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r w:rsidRPr="002115A9">
        <w:rPr>
          <w:rFonts w:ascii="GHEA Grapalat" w:hAnsi="GHEA Grapalat" w:cs="Sylfaen"/>
          <w:i/>
          <w:sz w:val="16"/>
          <w:szCs w:val="16"/>
          <w:lang w:val="en-US"/>
        </w:rPr>
        <w:t xml:space="preserve">Գնումը մրցույթով կամ գնանշման հարցման ձևով կազմակերպելու դեպքում </w:t>
      </w:r>
      <w:r>
        <w:rPr>
          <w:rFonts w:ascii="GHEA Grapalat" w:hAnsi="GHEA Grapalat" w:cs="Sylfaen"/>
          <w:i/>
          <w:sz w:val="16"/>
          <w:szCs w:val="16"/>
          <w:lang w:val="en-US"/>
        </w:rPr>
        <w:t>ս</w:t>
      </w:r>
      <w:r w:rsidRPr="0089384E">
        <w:rPr>
          <w:rFonts w:ascii="GHEA Grapalat" w:hAnsi="GHEA Grapalat" w:cs="Sylfaen"/>
          <w:i/>
          <w:sz w:val="16"/>
          <w:szCs w:val="16"/>
          <w:lang w:val="en-US"/>
        </w:rPr>
        <w:t>ույն նախադասությունը հանվում է հրավերից, եթե</w:t>
      </w:r>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r>
        <w:rPr>
          <w:rFonts w:ascii="GHEA Grapalat" w:hAnsi="GHEA Grapalat" w:cs="Sylfaen"/>
          <w:i/>
          <w:sz w:val="16"/>
          <w:szCs w:val="16"/>
          <w:lang w:val="en-US"/>
        </w:rPr>
        <w:t xml:space="preserve">ընթացակարգը կազմակերպվում է Օրենքի </w:t>
      </w:r>
      <w:r w:rsidRPr="003053EF">
        <w:rPr>
          <w:rFonts w:ascii="GHEA Grapalat" w:hAnsi="GHEA Grapalat" w:cs="Sylfaen"/>
          <w:i/>
          <w:sz w:val="16"/>
          <w:szCs w:val="16"/>
          <w:lang w:val="en-US"/>
        </w:rPr>
        <w:t>15-րդ հոդվածի 6-րդ մասի</w:t>
      </w:r>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հիման վրա</w:t>
      </w:r>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գնման հայտով տվյալ ընթացակարգի շրջանակում </w:t>
      </w:r>
      <w:r w:rsidRPr="00836C5F">
        <w:rPr>
          <w:rFonts w:ascii="GHEA Grapalat" w:hAnsi="GHEA Grapalat" w:cs="Sylfaen"/>
          <w:i/>
          <w:sz w:val="16"/>
          <w:szCs w:val="16"/>
          <w:lang w:val="en-US"/>
        </w:rPr>
        <w:t>գնվելիք աշխատանքի</w:t>
      </w:r>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836C5F">
        <w:rPr>
          <w:rFonts w:ascii="GHEA Grapalat" w:hAnsi="GHEA Grapalat" w:cs="Sylfaen"/>
          <w:i/>
          <w:sz w:val="16"/>
          <w:szCs w:val="16"/>
          <w:lang w:val="en-US"/>
        </w:rPr>
        <w:t>գինը</w:t>
      </w:r>
      <w:r>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Pr>
          <w:rFonts w:ascii="GHEA Grapalat" w:hAnsi="GHEA Grapalat" w:cs="Sylfaen"/>
          <w:i/>
          <w:sz w:val="16"/>
          <w:szCs w:val="16"/>
          <w:lang w:val="en-US"/>
        </w:rPr>
        <w:t xml:space="preserve"> մլն. ՀՀ դրամը</w:t>
      </w:r>
    </w:p>
  </w:footnote>
  <w:footnote w:id="4">
    <w:p w14:paraId="40F3B685" w14:textId="77777777" w:rsidR="006351A5" w:rsidRDefault="006351A5" w:rsidP="006351A5">
      <w:pPr>
        <w:pStyle w:val="FootnoteText"/>
        <w:jc w:val="both"/>
        <w:rPr>
          <w:del w:id="8" w:author="Sergey Shahnazaryan" w:date="2019-10-25T09:28:00Z"/>
        </w:rPr>
      </w:pPr>
      <w:r>
        <w:rPr>
          <w:vertAlign w:val="superscript"/>
          <w:lang w:val="en-US"/>
        </w:rPr>
        <w:t>7</w:t>
      </w:r>
      <w:r>
        <w:rPr>
          <w:rStyle w:val="FootnoteReference"/>
          <w:i/>
          <w:color w:val="FFFFFF"/>
        </w:rPr>
        <w:footnoteRef/>
      </w:r>
      <w:r>
        <w:t xml:space="preserve"> </w:t>
      </w:r>
      <w:r>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Pr>
          <w:rFonts w:ascii="GHEA Grapalat" w:hAnsi="GHEA Grapalat" w:cs="Sylfaen"/>
          <w:i/>
          <w:sz w:val="16"/>
          <w:szCs w:val="16"/>
          <w:lang w:val="en-US"/>
        </w:rPr>
        <w:t>մ</w:t>
      </w:r>
      <w:r>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5">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7">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կետի </w:t>
      </w:r>
      <w:r>
        <w:rPr>
          <w:rFonts w:ascii="GHEA Grapalat" w:hAnsi="GHEA Grapalat" w:cs="Sylfaen"/>
          <w:i/>
          <w:sz w:val="16"/>
          <w:szCs w:val="16"/>
          <w:lang w:val="hy-AM"/>
        </w:rPr>
        <w:t>նախա</w:t>
      </w:r>
      <w:r w:rsidRPr="00401C4E">
        <w:rPr>
          <w:rFonts w:ascii="GHEA Grapalat" w:hAnsi="GHEA Grapalat" w:cs="Sylfaen"/>
          <w:i/>
          <w:sz w:val="16"/>
          <w:szCs w:val="16"/>
        </w:rPr>
        <w:t xml:space="preserve">վերջին </w:t>
      </w:r>
      <w:r>
        <w:rPr>
          <w:rFonts w:ascii="GHEA Grapalat" w:hAnsi="GHEA Grapalat" w:cs="Sylfaen"/>
          <w:i/>
          <w:sz w:val="16"/>
          <w:szCs w:val="16"/>
          <w:lang w:val="hy-AM"/>
        </w:rPr>
        <w:t xml:space="preserve">պարբերությունը </w:t>
      </w:r>
      <w:r w:rsidRPr="00401C4E">
        <w:rPr>
          <w:rFonts w:ascii="GHEA Grapalat" w:hAnsi="GHEA Grapalat" w:cs="Sylfaen"/>
          <w:i/>
          <w:sz w:val="16"/>
          <w:szCs w:val="16"/>
        </w:rPr>
        <w:t xml:space="preserve">հանվում </w:t>
      </w:r>
      <w:r>
        <w:rPr>
          <w:rFonts w:ascii="GHEA Grapalat" w:hAnsi="GHEA Grapalat" w:cs="Sylfaen"/>
          <w:i/>
          <w:sz w:val="16"/>
          <w:szCs w:val="16"/>
          <w:lang w:val="hy-AM"/>
        </w:rPr>
        <w:t>է</w:t>
      </w:r>
      <w:r w:rsidRPr="00401C4E">
        <w:rPr>
          <w:rFonts w:ascii="GHEA Grapalat" w:hAnsi="GHEA Grapalat" w:cs="Sylfaen"/>
          <w:i/>
          <w:sz w:val="16"/>
          <w:szCs w:val="16"/>
        </w:rPr>
        <w:t xml:space="preserve">, եթե գնման ընթացակարգը </w:t>
      </w:r>
      <w:r>
        <w:rPr>
          <w:rFonts w:ascii="GHEA Grapalat" w:hAnsi="GHEA Grapalat" w:cs="Sylfaen"/>
          <w:i/>
          <w:sz w:val="16"/>
          <w:szCs w:val="16"/>
          <w:lang w:val="hy-AM"/>
        </w:rPr>
        <w:t xml:space="preserve">չի </w:t>
      </w:r>
      <w:r w:rsidRPr="00401C4E">
        <w:rPr>
          <w:rFonts w:ascii="GHEA Grapalat" w:hAnsi="GHEA Grapalat" w:cs="Sylfaen"/>
          <w:i/>
          <w:sz w:val="16"/>
          <w:szCs w:val="16"/>
        </w:rPr>
        <w:t>կազմակերպվում</w:t>
      </w:r>
      <w:r>
        <w:rPr>
          <w:rFonts w:ascii="GHEA Grapalat" w:hAnsi="GHEA Grapalat" w:cs="Sylfaen"/>
          <w:i/>
          <w:sz w:val="16"/>
          <w:szCs w:val="16"/>
        </w:rPr>
        <w:t xml:space="preserve">  </w:t>
      </w:r>
      <w:r>
        <w:rPr>
          <w:rFonts w:ascii="GHEA Grapalat" w:hAnsi="GHEA Grapalat" w:cs="Sylfaen"/>
          <w:i/>
          <w:sz w:val="16"/>
          <w:szCs w:val="16"/>
          <w:lang w:val="hy-AM"/>
        </w:rPr>
        <w:t>Օ</w:t>
      </w:r>
      <w:r w:rsidRPr="00401C4E">
        <w:rPr>
          <w:rFonts w:ascii="GHEA Grapalat" w:hAnsi="GHEA Grapalat" w:cs="Sylfaen"/>
          <w:i/>
          <w:sz w:val="16"/>
          <w:szCs w:val="16"/>
        </w:rPr>
        <w:t>րենքի 15-րդ հոդվածի 6-րդ մասի 2-րդ կետի հիման վրա</w:t>
      </w:r>
      <w:r>
        <w:rPr>
          <w:rFonts w:ascii="GHEA Grapalat" w:hAnsi="GHEA Grapalat" w:cs="Sylfaen"/>
          <w:i/>
          <w:sz w:val="16"/>
          <w:szCs w:val="16"/>
          <w:lang w:val="hy-AM"/>
        </w:rPr>
        <w:t>:</w:t>
      </w:r>
    </w:p>
  </w:footnote>
  <w:footnote w:id="8">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r w:rsidRPr="003053EF">
        <w:rPr>
          <w:rFonts w:ascii="GHEA Grapalat" w:hAnsi="GHEA Grapalat" w:cs="Sylfaen"/>
          <w:i/>
          <w:sz w:val="16"/>
          <w:szCs w:val="16"/>
        </w:rPr>
        <w:t xml:space="preserve">Սույն </w:t>
      </w:r>
      <w:r w:rsidRPr="009A7602">
        <w:rPr>
          <w:rFonts w:ascii="GHEA Grapalat" w:hAnsi="GHEA Grapalat" w:cs="Sylfaen"/>
          <w:i/>
          <w:sz w:val="16"/>
          <w:szCs w:val="16"/>
          <w:lang w:val="hy-AM"/>
        </w:rPr>
        <w:t>կետ</w:t>
      </w:r>
      <w:r w:rsidRPr="003053EF">
        <w:rPr>
          <w:rFonts w:ascii="GHEA Grapalat" w:hAnsi="GHEA Grapalat" w:cs="Sylfaen"/>
          <w:i/>
          <w:sz w:val="16"/>
          <w:szCs w:val="16"/>
        </w:rPr>
        <w:t>ը հրավերից հանվում է, եթե գնման ընթացակարգը</w:t>
      </w:r>
      <w:r w:rsidRPr="00D17258">
        <w:rPr>
          <w:rFonts w:ascii="GHEA Grapalat" w:hAnsi="GHEA Grapalat" w:cs="Sylfaen"/>
          <w:i/>
          <w:sz w:val="16"/>
          <w:szCs w:val="16"/>
        </w:rPr>
        <w:t xml:space="preserve"> չի կազմակերպվում չափաբաժիններով:</w:t>
      </w:r>
    </w:p>
  </w:footnote>
  <w:footnote w:id="9">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10">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1 2</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1">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3">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4">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5">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180349">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9A7602">
        <w:rPr>
          <w:rFonts w:ascii="GHEA Grapalat" w:hAnsi="GHEA Grapalat"/>
          <w:lang w:val="af-ZA"/>
        </w:rPr>
        <w:t xml:space="preserve"> </w:t>
      </w:r>
    </w:p>
  </w:footnote>
  <w:footnote w:id="16">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7">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r w:rsidRPr="003053EF">
        <w:rPr>
          <w:rFonts w:ascii="GHEA Grapalat" w:hAnsi="GHEA Grapalat" w:cs="Sylfaen"/>
          <w:i/>
          <w:sz w:val="16"/>
          <w:szCs w:val="16"/>
          <w:lang w:val="en-US"/>
        </w:rPr>
        <w:t>Եթե</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չէ</w:t>
      </w:r>
      <w:r w:rsidRPr="004B2068">
        <w:rPr>
          <w:rFonts w:ascii="GHEA Grapalat" w:hAnsi="GHEA Grapalat" w:cs="Sylfaen"/>
          <w:i/>
          <w:sz w:val="16"/>
          <w:szCs w:val="16"/>
          <w:lang w:val="af-ZA"/>
        </w:rPr>
        <w:t xml:space="preserve">, </w:t>
      </w:r>
      <w:r>
        <w:rPr>
          <w:rFonts w:ascii="GHEA Grapalat" w:hAnsi="GHEA Grapalat" w:cs="Sylfaen"/>
          <w:i/>
          <w:sz w:val="16"/>
          <w:szCs w:val="16"/>
          <w:lang w:val="en-US"/>
        </w:rPr>
        <w:t>ապա</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8">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6E10C4CA" w14:textId="77777777" w:rsidR="00B905FE" w:rsidRPr="001E7733" w:rsidDel="00856FDE" w:rsidRDefault="00B905FE" w:rsidP="00B905FE">
      <w:pPr>
        <w:pStyle w:val="FootnoteText"/>
        <w:rPr>
          <w:del w:id="26" w:author="User" w:date="2019-05-26T09:57:00Z"/>
          <w:i/>
          <w:lang w:val="af-ZA"/>
        </w:rPr>
      </w:pPr>
    </w:p>
  </w:footnote>
  <w:footnote w:id="19">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20">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1">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2">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3">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4">
    <w:p w14:paraId="190C7A91" w14:textId="510F6E42" w:rsidR="00C13D25" w:rsidRPr="00C07E00" w:rsidRDefault="00C13D25">
      <w:pPr>
        <w:pStyle w:val="FootnoteText"/>
        <w:rPr>
          <w:rFonts w:ascii="Sylfaen" w:hAnsi="Sylfaen"/>
        </w:rPr>
      </w:pPr>
      <w:r>
        <w:rPr>
          <w:rStyle w:val="FootnoteReference"/>
        </w:rPr>
        <w:footnoteRef/>
      </w:r>
      <w:r>
        <w:t xml:space="preserve"> </w:t>
      </w:r>
      <w:r w:rsidRPr="002F4827">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5">
    <w:p w14:paraId="1C4192C1" w14:textId="6192E663" w:rsidR="00C13D25" w:rsidRPr="00C07E00" w:rsidRDefault="00C13D25" w:rsidP="00C07E00">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6">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7">
    <w:p w14:paraId="3596A92C" w14:textId="77777777" w:rsidR="00F33D55" w:rsidRDefault="00F33D55" w:rsidP="00F33D55">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r>
        <w:rPr>
          <w:rFonts w:ascii="GHEA Grapalat" w:hAnsi="GHEA Grapalat"/>
          <w:i/>
          <w:sz w:val="16"/>
          <w:lang w:val="en-US"/>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28">
    <w:p w14:paraId="748C8B30" w14:textId="77777777" w:rsidR="00C959F1" w:rsidRPr="00180349" w:rsidRDefault="00C959F1" w:rsidP="00C959F1">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016DC1"/>
    <w:multiLevelType w:val="hybridMultilevel"/>
    <w:tmpl w:val="8364289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90145A"/>
    <w:multiLevelType w:val="multilevel"/>
    <w:tmpl w:val="F8FA2C9C"/>
    <w:lvl w:ilvl="0">
      <w:start w:val="1"/>
      <w:numFmt w:val="decimal"/>
      <w:lvlText w:val="%1"/>
      <w:lvlJc w:val="left"/>
      <w:pPr>
        <w:ind w:left="360" w:hanging="360"/>
      </w:pPr>
      <w:rPr>
        <w:rFonts w:cs="Sylfaen" w:hint="default"/>
      </w:rPr>
    </w:lvl>
    <w:lvl w:ilvl="1">
      <w:start w:val="1"/>
      <w:numFmt w:val="decimal"/>
      <w:lvlText w:val="%1.%2"/>
      <w:lvlJc w:val="left"/>
      <w:pPr>
        <w:ind w:left="360" w:hanging="360"/>
      </w:pPr>
      <w:rPr>
        <w:rFonts w:cs="Sylfaen" w:hint="default"/>
      </w:rPr>
    </w:lvl>
    <w:lvl w:ilvl="2">
      <w:start w:val="1"/>
      <w:numFmt w:val="decimal"/>
      <w:lvlText w:val="%1.%2.%3"/>
      <w:lvlJc w:val="left"/>
      <w:pPr>
        <w:ind w:left="720" w:hanging="720"/>
      </w:pPr>
      <w:rPr>
        <w:rFonts w:cs="Sylfaen" w:hint="default"/>
      </w:rPr>
    </w:lvl>
    <w:lvl w:ilvl="3">
      <w:start w:val="1"/>
      <w:numFmt w:val="decimal"/>
      <w:lvlText w:val="%1.%2.%3.%4"/>
      <w:lvlJc w:val="left"/>
      <w:pPr>
        <w:ind w:left="720" w:hanging="720"/>
      </w:pPr>
      <w:rPr>
        <w:rFonts w:cs="Sylfaen" w:hint="default"/>
      </w:rPr>
    </w:lvl>
    <w:lvl w:ilvl="4">
      <w:start w:val="1"/>
      <w:numFmt w:val="decimal"/>
      <w:lvlText w:val="%1.%2.%3.%4.%5"/>
      <w:lvlJc w:val="left"/>
      <w:pPr>
        <w:ind w:left="1080" w:hanging="1080"/>
      </w:pPr>
      <w:rPr>
        <w:rFonts w:cs="Sylfaen" w:hint="default"/>
      </w:rPr>
    </w:lvl>
    <w:lvl w:ilvl="5">
      <w:start w:val="1"/>
      <w:numFmt w:val="decimal"/>
      <w:lvlText w:val="%1.%2.%3.%4.%5.%6"/>
      <w:lvlJc w:val="left"/>
      <w:pPr>
        <w:ind w:left="1080" w:hanging="1080"/>
      </w:pPr>
      <w:rPr>
        <w:rFonts w:cs="Sylfaen" w:hint="default"/>
      </w:rPr>
    </w:lvl>
    <w:lvl w:ilvl="6">
      <w:start w:val="1"/>
      <w:numFmt w:val="decimal"/>
      <w:lvlText w:val="%1.%2.%3.%4.%5.%6.%7"/>
      <w:lvlJc w:val="left"/>
      <w:pPr>
        <w:ind w:left="1440" w:hanging="1440"/>
      </w:pPr>
      <w:rPr>
        <w:rFonts w:cs="Sylfaen" w:hint="default"/>
      </w:rPr>
    </w:lvl>
    <w:lvl w:ilvl="7">
      <w:start w:val="1"/>
      <w:numFmt w:val="decimal"/>
      <w:lvlText w:val="%1.%2.%3.%4.%5.%6.%7.%8"/>
      <w:lvlJc w:val="left"/>
      <w:pPr>
        <w:ind w:left="1440" w:hanging="1440"/>
      </w:pPr>
      <w:rPr>
        <w:rFonts w:cs="Sylfaen" w:hint="default"/>
      </w:rPr>
    </w:lvl>
    <w:lvl w:ilvl="8">
      <w:start w:val="1"/>
      <w:numFmt w:val="decimal"/>
      <w:lvlText w:val="%1.%2.%3.%4.%5.%6.%7.%8.%9"/>
      <w:lvlJc w:val="left"/>
      <w:pPr>
        <w:ind w:left="1800" w:hanging="1800"/>
      </w:pPr>
      <w:rPr>
        <w:rFonts w:cs="Sylfaen" w:hint="default"/>
      </w:rPr>
    </w:lvl>
  </w:abstractNum>
  <w:abstractNum w:abstractNumId="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7"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917969"/>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1163740162">
    <w:abstractNumId w:val="12"/>
  </w:num>
  <w:num w:numId="2" w16cid:durableId="1409880832">
    <w:abstractNumId w:val="14"/>
    <w:lvlOverride w:ilvl="0">
      <w:startOverride w:val="1"/>
    </w:lvlOverride>
    <w:lvlOverride w:ilvl="1"/>
    <w:lvlOverride w:ilvl="2"/>
    <w:lvlOverride w:ilvl="3"/>
    <w:lvlOverride w:ilvl="4"/>
    <w:lvlOverride w:ilvl="5"/>
    <w:lvlOverride w:ilvl="6"/>
    <w:lvlOverride w:ilvl="7"/>
    <w:lvlOverride w:ilvl="8"/>
  </w:num>
  <w:num w:numId="3" w16cid:durableId="14757579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8318510">
    <w:abstractNumId w:val="1"/>
  </w:num>
  <w:num w:numId="5" w16cid:durableId="2044356213">
    <w:abstractNumId w:val="0"/>
  </w:num>
  <w:num w:numId="6" w16cid:durableId="1305817805">
    <w:abstractNumId w:val="7"/>
  </w:num>
  <w:num w:numId="7" w16cid:durableId="81687919">
    <w:abstractNumId w:val="10"/>
  </w:num>
  <w:num w:numId="8" w16cid:durableId="1707944178">
    <w:abstractNumId w:val="4"/>
  </w:num>
  <w:num w:numId="9" w16cid:durableId="1402601948">
    <w:abstractNumId w:val="6"/>
  </w:num>
  <w:num w:numId="10" w16cid:durableId="1419905097">
    <w:abstractNumId w:val="13"/>
  </w:num>
  <w:num w:numId="11" w16cid:durableId="1275164409">
    <w:abstractNumId w:val="5"/>
  </w:num>
  <w:num w:numId="12" w16cid:durableId="1947154769">
    <w:abstractNumId w:val="3"/>
  </w:num>
  <w:num w:numId="13" w16cid:durableId="336034461">
    <w:abstractNumId w:val="8"/>
  </w:num>
  <w:num w:numId="14" w16cid:durableId="784619368">
    <w:abstractNumId w:val="15"/>
  </w:num>
  <w:num w:numId="15" w16cid:durableId="2069839132">
    <w:abstractNumId w:val="11"/>
  </w:num>
  <w:num w:numId="16" w16cid:durableId="344400435">
    <w:abstractNumId w:val="2"/>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2A81"/>
    <w:rsid w:val="00002C23"/>
    <w:rsid w:val="000031E3"/>
    <w:rsid w:val="000033BC"/>
    <w:rsid w:val="00003DF0"/>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46E6"/>
    <w:rsid w:val="00024FD9"/>
    <w:rsid w:val="00025353"/>
    <w:rsid w:val="00026351"/>
    <w:rsid w:val="000265BD"/>
    <w:rsid w:val="00026681"/>
    <w:rsid w:val="0002717C"/>
    <w:rsid w:val="000275BF"/>
    <w:rsid w:val="00027ED3"/>
    <w:rsid w:val="00030D40"/>
    <w:rsid w:val="00030E9D"/>
    <w:rsid w:val="000312D9"/>
    <w:rsid w:val="000313A6"/>
    <w:rsid w:val="0003302F"/>
    <w:rsid w:val="000330A3"/>
    <w:rsid w:val="00033946"/>
    <w:rsid w:val="00033B20"/>
    <w:rsid w:val="0003466E"/>
    <w:rsid w:val="00034CED"/>
    <w:rsid w:val="000356CC"/>
    <w:rsid w:val="000378EB"/>
    <w:rsid w:val="00037DDE"/>
    <w:rsid w:val="000408D8"/>
    <w:rsid w:val="000430C9"/>
    <w:rsid w:val="0004323B"/>
    <w:rsid w:val="0004387F"/>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DB1"/>
    <w:rsid w:val="0006003D"/>
    <w:rsid w:val="000604CF"/>
    <w:rsid w:val="00060FB1"/>
    <w:rsid w:val="0006220B"/>
    <w:rsid w:val="0006311D"/>
    <w:rsid w:val="000641F5"/>
    <w:rsid w:val="000658AB"/>
    <w:rsid w:val="00065C3B"/>
    <w:rsid w:val="000677B2"/>
    <w:rsid w:val="000704B9"/>
    <w:rsid w:val="00070DBB"/>
    <w:rsid w:val="00070E09"/>
    <w:rsid w:val="00071684"/>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BBF"/>
    <w:rsid w:val="00080C4E"/>
    <w:rsid w:val="00080E73"/>
    <w:rsid w:val="000812F9"/>
    <w:rsid w:val="000822C1"/>
    <w:rsid w:val="00082ADC"/>
    <w:rsid w:val="00082DE0"/>
    <w:rsid w:val="00082E96"/>
    <w:rsid w:val="000831B3"/>
    <w:rsid w:val="000834A2"/>
    <w:rsid w:val="00083558"/>
    <w:rsid w:val="000845F6"/>
    <w:rsid w:val="00084E87"/>
    <w:rsid w:val="00085931"/>
    <w:rsid w:val="00086330"/>
    <w:rsid w:val="00086BF2"/>
    <w:rsid w:val="000878DB"/>
    <w:rsid w:val="00087A30"/>
    <w:rsid w:val="00090A7B"/>
    <w:rsid w:val="00090ADC"/>
    <w:rsid w:val="000911CA"/>
    <w:rsid w:val="0009164D"/>
    <w:rsid w:val="00091CF6"/>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8EC"/>
    <w:rsid w:val="000A5B16"/>
    <w:rsid w:val="000A5B92"/>
    <w:rsid w:val="000A6B75"/>
    <w:rsid w:val="000A72AD"/>
    <w:rsid w:val="000A7528"/>
    <w:rsid w:val="000B033F"/>
    <w:rsid w:val="000B1088"/>
    <w:rsid w:val="000B259E"/>
    <w:rsid w:val="000B5028"/>
    <w:rsid w:val="000B5AE5"/>
    <w:rsid w:val="000B5D64"/>
    <w:rsid w:val="000B65C4"/>
    <w:rsid w:val="000B700B"/>
    <w:rsid w:val="000B7641"/>
    <w:rsid w:val="000B7C54"/>
    <w:rsid w:val="000C0396"/>
    <w:rsid w:val="000C062F"/>
    <w:rsid w:val="000C0A9D"/>
    <w:rsid w:val="000C0D78"/>
    <w:rsid w:val="000C12A6"/>
    <w:rsid w:val="000C165F"/>
    <w:rsid w:val="000C1ED8"/>
    <w:rsid w:val="000C36C6"/>
    <w:rsid w:val="000C4D72"/>
    <w:rsid w:val="000C57CA"/>
    <w:rsid w:val="000C5A09"/>
    <w:rsid w:val="000C6F81"/>
    <w:rsid w:val="000C72D9"/>
    <w:rsid w:val="000C7E4A"/>
    <w:rsid w:val="000D07E4"/>
    <w:rsid w:val="000D0D93"/>
    <w:rsid w:val="000D10F1"/>
    <w:rsid w:val="000D1668"/>
    <w:rsid w:val="000D16B6"/>
    <w:rsid w:val="000D2054"/>
    <w:rsid w:val="000D2527"/>
    <w:rsid w:val="000D3188"/>
    <w:rsid w:val="000D34C8"/>
    <w:rsid w:val="000D3B6D"/>
    <w:rsid w:val="000D4471"/>
    <w:rsid w:val="000D52A5"/>
    <w:rsid w:val="000D5766"/>
    <w:rsid w:val="000D590A"/>
    <w:rsid w:val="000D5F68"/>
    <w:rsid w:val="000D6A89"/>
    <w:rsid w:val="000D6C21"/>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07D"/>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3615"/>
    <w:rsid w:val="00113F0D"/>
    <w:rsid w:val="00115905"/>
    <w:rsid w:val="001159FA"/>
    <w:rsid w:val="0011611E"/>
    <w:rsid w:val="00116E47"/>
    <w:rsid w:val="00117020"/>
    <w:rsid w:val="00117328"/>
    <w:rsid w:val="00117964"/>
    <w:rsid w:val="00117DAA"/>
    <w:rsid w:val="00120141"/>
    <w:rsid w:val="00121AA7"/>
    <w:rsid w:val="00121DAB"/>
    <w:rsid w:val="001242C4"/>
    <w:rsid w:val="00124461"/>
    <w:rsid w:val="00124913"/>
    <w:rsid w:val="001276C9"/>
    <w:rsid w:val="00130202"/>
    <w:rsid w:val="001305C6"/>
    <w:rsid w:val="00130EDD"/>
    <w:rsid w:val="00131A59"/>
    <w:rsid w:val="00131E9C"/>
    <w:rsid w:val="00132FA8"/>
    <w:rsid w:val="001336A7"/>
    <w:rsid w:val="00133A5A"/>
    <w:rsid w:val="00133A7E"/>
    <w:rsid w:val="00133CE4"/>
    <w:rsid w:val="00134D6E"/>
    <w:rsid w:val="00134DC5"/>
    <w:rsid w:val="001355F9"/>
    <w:rsid w:val="00135840"/>
    <w:rsid w:val="00135FFA"/>
    <w:rsid w:val="001366A9"/>
    <w:rsid w:val="001366DA"/>
    <w:rsid w:val="001369CB"/>
    <w:rsid w:val="001372CF"/>
    <w:rsid w:val="001377BA"/>
    <w:rsid w:val="00137A5C"/>
    <w:rsid w:val="001402B5"/>
    <w:rsid w:val="00142496"/>
    <w:rsid w:val="00143BD7"/>
    <w:rsid w:val="00143E8C"/>
    <w:rsid w:val="001445EC"/>
    <w:rsid w:val="0014472E"/>
    <w:rsid w:val="00144A19"/>
    <w:rsid w:val="00144F73"/>
    <w:rsid w:val="00145342"/>
    <w:rsid w:val="0014555E"/>
    <w:rsid w:val="001458D6"/>
    <w:rsid w:val="00145ACF"/>
    <w:rsid w:val="00145CC3"/>
    <w:rsid w:val="00146D17"/>
    <w:rsid w:val="00147CD0"/>
    <w:rsid w:val="00147F14"/>
    <w:rsid w:val="00150CBE"/>
    <w:rsid w:val="001514D1"/>
    <w:rsid w:val="001515DE"/>
    <w:rsid w:val="0015178C"/>
    <w:rsid w:val="001522CE"/>
    <w:rsid w:val="00152564"/>
    <w:rsid w:val="00153A85"/>
    <w:rsid w:val="00153C87"/>
    <w:rsid w:val="00153F3F"/>
    <w:rsid w:val="00155173"/>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264D"/>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03BF"/>
    <w:rsid w:val="00191D5F"/>
    <w:rsid w:val="00192606"/>
    <w:rsid w:val="00192A1F"/>
    <w:rsid w:val="001932A7"/>
    <w:rsid w:val="001937E9"/>
    <w:rsid w:val="00193871"/>
    <w:rsid w:val="0019419E"/>
    <w:rsid w:val="00194598"/>
    <w:rsid w:val="00194DBD"/>
    <w:rsid w:val="00195835"/>
    <w:rsid w:val="00195F24"/>
    <w:rsid w:val="00196487"/>
    <w:rsid w:val="001A23A6"/>
    <w:rsid w:val="001A2579"/>
    <w:rsid w:val="001A26D0"/>
    <w:rsid w:val="001A2F72"/>
    <w:rsid w:val="001A352F"/>
    <w:rsid w:val="001A3FEC"/>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4D1A"/>
    <w:rsid w:val="001B54B5"/>
    <w:rsid w:val="001B6056"/>
    <w:rsid w:val="001B6591"/>
    <w:rsid w:val="001B6FCF"/>
    <w:rsid w:val="001B715E"/>
    <w:rsid w:val="001B7698"/>
    <w:rsid w:val="001C07C6"/>
    <w:rsid w:val="001C0849"/>
    <w:rsid w:val="001C0B2D"/>
    <w:rsid w:val="001C1239"/>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2AFE"/>
    <w:rsid w:val="001F3237"/>
    <w:rsid w:val="001F386B"/>
    <w:rsid w:val="001F41C4"/>
    <w:rsid w:val="001F5BA6"/>
    <w:rsid w:val="001F5FDE"/>
    <w:rsid w:val="001F6578"/>
    <w:rsid w:val="001F760C"/>
    <w:rsid w:val="00200CCF"/>
    <w:rsid w:val="00201683"/>
    <w:rsid w:val="002017CB"/>
    <w:rsid w:val="00201DA0"/>
    <w:rsid w:val="00201F2E"/>
    <w:rsid w:val="00202F4D"/>
    <w:rsid w:val="002032CE"/>
    <w:rsid w:val="00203917"/>
    <w:rsid w:val="002039C5"/>
    <w:rsid w:val="00204B03"/>
    <w:rsid w:val="00204E53"/>
    <w:rsid w:val="002055C9"/>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62E0"/>
    <w:rsid w:val="00217710"/>
    <w:rsid w:val="00217BA8"/>
    <w:rsid w:val="00220491"/>
    <w:rsid w:val="00220ACB"/>
    <w:rsid w:val="00220C7C"/>
    <w:rsid w:val="002218FE"/>
    <w:rsid w:val="0022236A"/>
    <w:rsid w:val="002240AB"/>
    <w:rsid w:val="00224D20"/>
    <w:rsid w:val="002250D8"/>
    <w:rsid w:val="0022515E"/>
    <w:rsid w:val="002252CD"/>
    <w:rsid w:val="002253C6"/>
    <w:rsid w:val="0022557C"/>
    <w:rsid w:val="00225C4D"/>
    <w:rsid w:val="00226412"/>
    <w:rsid w:val="002273AD"/>
    <w:rsid w:val="0022770A"/>
    <w:rsid w:val="00227B38"/>
    <w:rsid w:val="00227C9F"/>
    <w:rsid w:val="00230356"/>
    <w:rsid w:val="00230B12"/>
    <w:rsid w:val="00230C8F"/>
    <w:rsid w:val="0023181C"/>
    <w:rsid w:val="00231E2D"/>
    <w:rsid w:val="00233035"/>
    <w:rsid w:val="0023354E"/>
    <w:rsid w:val="00233EB5"/>
    <w:rsid w:val="0023571C"/>
    <w:rsid w:val="00235CC1"/>
    <w:rsid w:val="00236B75"/>
    <w:rsid w:val="0024019B"/>
    <w:rsid w:val="0024027D"/>
    <w:rsid w:val="00240289"/>
    <w:rsid w:val="0024041A"/>
    <w:rsid w:val="00240B4B"/>
    <w:rsid w:val="0024186B"/>
    <w:rsid w:val="00241CD0"/>
    <w:rsid w:val="0024205E"/>
    <w:rsid w:val="00244642"/>
    <w:rsid w:val="00244B38"/>
    <w:rsid w:val="00245320"/>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557B"/>
    <w:rsid w:val="00265D18"/>
    <w:rsid w:val="002663CB"/>
    <w:rsid w:val="002665A4"/>
    <w:rsid w:val="002703A7"/>
    <w:rsid w:val="0027052A"/>
    <w:rsid w:val="00270AF6"/>
    <w:rsid w:val="00270D59"/>
    <w:rsid w:val="00271DF6"/>
    <w:rsid w:val="0027208C"/>
    <w:rsid w:val="002732C7"/>
    <w:rsid w:val="00273411"/>
    <w:rsid w:val="002737E0"/>
    <w:rsid w:val="002738E8"/>
    <w:rsid w:val="00273A88"/>
    <w:rsid w:val="00273B4F"/>
    <w:rsid w:val="00274353"/>
    <w:rsid w:val="0027499F"/>
    <w:rsid w:val="00274BDF"/>
    <w:rsid w:val="00274F0E"/>
    <w:rsid w:val="00274FD9"/>
    <w:rsid w:val="002754C4"/>
    <w:rsid w:val="00275A04"/>
    <w:rsid w:val="00276441"/>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4AD"/>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C54"/>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58C1"/>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D61E3"/>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7F0"/>
    <w:rsid w:val="003259C5"/>
    <w:rsid w:val="00325CC0"/>
    <w:rsid w:val="00326507"/>
    <w:rsid w:val="00327436"/>
    <w:rsid w:val="003275D4"/>
    <w:rsid w:val="003328FF"/>
    <w:rsid w:val="00333314"/>
    <w:rsid w:val="00333347"/>
    <w:rsid w:val="003333D2"/>
    <w:rsid w:val="0033399B"/>
    <w:rsid w:val="003343B0"/>
    <w:rsid w:val="00334564"/>
    <w:rsid w:val="00334B2F"/>
    <w:rsid w:val="00334BF4"/>
    <w:rsid w:val="00334EE6"/>
    <w:rsid w:val="0033571F"/>
    <w:rsid w:val="00335C2A"/>
    <w:rsid w:val="00336F9A"/>
    <w:rsid w:val="00340083"/>
    <w:rsid w:val="003414F9"/>
    <w:rsid w:val="00341A74"/>
    <w:rsid w:val="00341D7A"/>
    <w:rsid w:val="00341ED4"/>
    <w:rsid w:val="003425BA"/>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CE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2F1"/>
    <w:rsid w:val="00391E56"/>
    <w:rsid w:val="00392525"/>
    <w:rsid w:val="0039338D"/>
    <w:rsid w:val="003946B4"/>
    <w:rsid w:val="003949A5"/>
    <w:rsid w:val="00395D6D"/>
    <w:rsid w:val="0039646A"/>
    <w:rsid w:val="00396D60"/>
    <w:rsid w:val="003972CC"/>
    <w:rsid w:val="003976C2"/>
    <w:rsid w:val="00397C57"/>
    <w:rsid w:val="00397DC0"/>
    <w:rsid w:val="003A029F"/>
    <w:rsid w:val="003A0A31"/>
    <w:rsid w:val="003A0BF1"/>
    <w:rsid w:val="003A145D"/>
    <w:rsid w:val="003A2BE0"/>
    <w:rsid w:val="003A377C"/>
    <w:rsid w:val="003A3AB3"/>
    <w:rsid w:val="003A3AF7"/>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5EC7"/>
    <w:rsid w:val="003C66CF"/>
    <w:rsid w:val="003C6A92"/>
    <w:rsid w:val="003C6EE1"/>
    <w:rsid w:val="003C7160"/>
    <w:rsid w:val="003D0075"/>
    <w:rsid w:val="003D05C0"/>
    <w:rsid w:val="003D0940"/>
    <w:rsid w:val="003D0E03"/>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996"/>
    <w:rsid w:val="003E3B26"/>
    <w:rsid w:val="003E3FD0"/>
    <w:rsid w:val="003E4184"/>
    <w:rsid w:val="003E6841"/>
    <w:rsid w:val="003E6971"/>
    <w:rsid w:val="003E6C14"/>
    <w:rsid w:val="003E7802"/>
    <w:rsid w:val="003E7941"/>
    <w:rsid w:val="003F1EEA"/>
    <w:rsid w:val="003F208A"/>
    <w:rsid w:val="003F264A"/>
    <w:rsid w:val="003F288F"/>
    <w:rsid w:val="003F300B"/>
    <w:rsid w:val="003F3613"/>
    <w:rsid w:val="003F3AD8"/>
    <w:rsid w:val="003F3AE8"/>
    <w:rsid w:val="003F4C5E"/>
    <w:rsid w:val="003F6CF8"/>
    <w:rsid w:val="003F7B41"/>
    <w:rsid w:val="0040112D"/>
    <w:rsid w:val="004017CE"/>
    <w:rsid w:val="00401BA5"/>
    <w:rsid w:val="0040209E"/>
    <w:rsid w:val="004021AA"/>
    <w:rsid w:val="00402739"/>
    <w:rsid w:val="00402941"/>
    <w:rsid w:val="00402AD9"/>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659E"/>
    <w:rsid w:val="00416C27"/>
    <w:rsid w:val="00416D35"/>
    <w:rsid w:val="00416F1E"/>
    <w:rsid w:val="00417553"/>
    <w:rsid w:val="004175B6"/>
    <w:rsid w:val="00417B96"/>
    <w:rsid w:val="0042084B"/>
    <w:rsid w:val="004219B9"/>
    <w:rsid w:val="00421F49"/>
    <w:rsid w:val="004242D7"/>
    <w:rsid w:val="00424680"/>
    <w:rsid w:val="004250EA"/>
    <w:rsid w:val="00425C13"/>
    <w:rsid w:val="004261B6"/>
    <w:rsid w:val="0042693C"/>
    <w:rsid w:val="00427462"/>
    <w:rsid w:val="0042773F"/>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206F"/>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7745"/>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B47"/>
    <w:rsid w:val="00470B22"/>
    <w:rsid w:val="00471027"/>
    <w:rsid w:val="0047117B"/>
    <w:rsid w:val="00471249"/>
    <w:rsid w:val="00471867"/>
    <w:rsid w:val="004722BC"/>
    <w:rsid w:val="00472963"/>
    <w:rsid w:val="00472E68"/>
    <w:rsid w:val="00473CF5"/>
    <w:rsid w:val="004749BD"/>
    <w:rsid w:val="00474D2B"/>
    <w:rsid w:val="00475591"/>
    <w:rsid w:val="0047619C"/>
    <w:rsid w:val="00476579"/>
    <w:rsid w:val="00476A47"/>
    <w:rsid w:val="00480162"/>
    <w:rsid w:val="004813B3"/>
    <w:rsid w:val="00481F51"/>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AF9"/>
    <w:rsid w:val="00496685"/>
    <w:rsid w:val="00496E18"/>
    <w:rsid w:val="004974D8"/>
    <w:rsid w:val="004A0765"/>
    <w:rsid w:val="004A1734"/>
    <w:rsid w:val="004A1C5D"/>
    <w:rsid w:val="004A1CC7"/>
    <w:rsid w:val="004A205E"/>
    <w:rsid w:val="004A2D8F"/>
    <w:rsid w:val="004A3051"/>
    <w:rsid w:val="004A3E84"/>
    <w:rsid w:val="004A712A"/>
    <w:rsid w:val="004A7722"/>
    <w:rsid w:val="004B2068"/>
    <w:rsid w:val="004B2363"/>
    <w:rsid w:val="004B28E1"/>
    <w:rsid w:val="004B2F56"/>
    <w:rsid w:val="004B35EC"/>
    <w:rsid w:val="004B3813"/>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31B"/>
    <w:rsid w:val="004D2727"/>
    <w:rsid w:val="004D28BA"/>
    <w:rsid w:val="004D2B4B"/>
    <w:rsid w:val="004D304E"/>
    <w:rsid w:val="004D44F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B01"/>
    <w:rsid w:val="004F1DB0"/>
    <w:rsid w:val="004F2130"/>
    <w:rsid w:val="004F22A1"/>
    <w:rsid w:val="004F2639"/>
    <w:rsid w:val="004F2E2A"/>
    <w:rsid w:val="004F30DA"/>
    <w:rsid w:val="004F387D"/>
    <w:rsid w:val="004F3B83"/>
    <w:rsid w:val="004F4D14"/>
    <w:rsid w:val="004F5190"/>
    <w:rsid w:val="004F53E2"/>
    <w:rsid w:val="004F5518"/>
    <w:rsid w:val="004F55AA"/>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49A"/>
    <w:rsid w:val="00514B2A"/>
    <w:rsid w:val="0051520A"/>
    <w:rsid w:val="005162B1"/>
    <w:rsid w:val="005167C7"/>
    <w:rsid w:val="00516DDC"/>
    <w:rsid w:val="005170F3"/>
    <w:rsid w:val="00520BDB"/>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634"/>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69D4"/>
    <w:rsid w:val="0054752B"/>
    <w:rsid w:val="00550BEC"/>
    <w:rsid w:val="00550CFA"/>
    <w:rsid w:val="005511C8"/>
    <w:rsid w:val="00551E52"/>
    <w:rsid w:val="005525A4"/>
    <w:rsid w:val="00552D6E"/>
    <w:rsid w:val="00553DFD"/>
    <w:rsid w:val="00554116"/>
    <w:rsid w:val="00556113"/>
    <w:rsid w:val="0055623A"/>
    <w:rsid w:val="005563D9"/>
    <w:rsid w:val="005577B1"/>
    <w:rsid w:val="00557E3D"/>
    <w:rsid w:val="00560733"/>
    <w:rsid w:val="00560961"/>
    <w:rsid w:val="00562EB1"/>
    <w:rsid w:val="00563192"/>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07EC"/>
    <w:rsid w:val="005B14BB"/>
    <w:rsid w:val="005B1797"/>
    <w:rsid w:val="005B18D8"/>
    <w:rsid w:val="005B1CFC"/>
    <w:rsid w:val="005B1DD6"/>
    <w:rsid w:val="005B1E95"/>
    <w:rsid w:val="005B20E7"/>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573E"/>
    <w:rsid w:val="005E5FFF"/>
    <w:rsid w:val="005E61FD"/>
    <w:rsid w:val="005E6606"/>
    <w:rsid w:val="005E6D42"/>
    <w:rsid w:val="005E79C4"/>
    <w:rsid w:val="005F1793"/>
    <w:rsid w:val="005F1B96"/>
    <w:rsid w:val="005F1DBB"/>
    <w:rsid w:val="005F1F95"/>
    <w:rsid w:val="005F35FC"/>
    <w:rsid w:val="005F425D"/>
    <w:rsid w:val="005F4DC0"/>
    <w:rsid w:val="005F5280"/>
    <w:rsid w:val="005F53F2"/>
    <w:rsid w:val="005F723B"/>
    <w:rsid w:val="005F7C1D"/>
    <w:rsid w:val="0060037D"/>
    <w:rsid w:val="00600DD3"/>
    <w:rsid w:val="00601E06"/>
    <w:rsid w:val="00601F06"/>
    <w:rsid w:val="00602492"/>
    <w:rsid w:val="00603A00"/>
    <w:rsid w:val="0060505A"/>
    <w:rsid w:val="0060526C"/>
    <w:rsid w:val="00606328"/>
    <w:rsid w:val="0060652B"/>
    <w:rsid w:val="00606B84"/>
    <w:rsid w:val="0060715C"/>
    <w:rsid w:val="00607D12"/>
    <w:rsid w:val="00607D42"/>
    <w:rsid w:val="006124A7"/>
    <w:rsid w:val="00612BDF"/>
    <w:rsid w:val="00614934"/>
    <w:rsid w:val="00614AC6"/>
    <w:rsid w:val="00615570"/>
    <w:rsid w:val="006158AD"/>
    <w:rsid w:val="006159B1"/>
    <w:rsid w:val="00616808"/>
    <w:rsid w:val="006175DC"/>
    <w:rsid w:val="00617A6E"/>
    <w:rsid w:val="00617E64"/>
    <w:rsid w:val="00620934"/>
    <w:rsid w:val="00620AB7"/>
    <w:rsid w:val="00621350"/>
    <w:rsid w:val="00621D3B"/>
    <w:rsid w:val="00621E6E"/>
    <w:rsid w:val="00621FDC"/>
    <w:rsid w:val="006221DA"/>
    <w:rsid w:val="00622919"/>
    <w:rsid w:val="00622ACE"/>
    <w:rsid w:val="006237BD"/>
    <w:rsid w:val="00623998"/>
    <w:rsid w:val="006244AB"/>
    <w:rsid w:val="00624793"/>
    <w:rsid w:val="00626621"/>
    <w:rsid w:val="00627101"/>
    <w:rsid w:val="0062728A"/>
    <w:rsid w:val="006272F3"/>
    <w:rsid w:val="00627BA4"/>
    <w:rsid w:val="00627D1D"/>
    <w:rsid w:val="00627E00"/>
    <w:rsid w:val="00630BF1"/>
    <w:rsid w:val="00630CC3"/>
    <w:rsid w:val="0063101C"/>
    <w:rsid w:val="00631658"/>
    <w:rsid w:val="00631744"/>
    <w:rsid w:val="006330A7"/>
    <w:rsid w:val="00633389"/>
    <w:rsid w:val="00633E1E"/>
    <w:rsid w:val="00634281"/>
    <w:rsid w:val="00634909"/>
    <w:rsid w:val="00634DC9"/>
    <w:rsid w:val="006351A5"/>
    <w:rsid w:val="00635D52"/>
    <w:rsid w:val="00636701"/>
    <w:rsid w:val="006368CC"/>
    <w:rsid w:val="00637B5A"/>
    <w:rsid w:val="00637DAB"/>
    <w:rsid w:val="00640568"/>
    <w:rsid w:val="00641AD5"/>
    <w:rsid w:val="00642EFE"/>
    <w:rsid w:val="00644CE2"/>
    <w:rsid w:val="006451C7"/>
    <w:rsid w:val="00646020"/>
    <w:rsid w:val="006460EB"/>
    <w:rsid w:val="0064799A"/>
    <w:rsid w:val="00647B5C"/>
    <w:rsid w:val="00650073"/>
    <w:rsid w:val="00650458"/>
    <w:rsid w:val="006505D2"/>
    <w:rsid w:val="006510F5"/>
    <w:rsid w:val="00651408"/>
    <w:rsid w:val="00651C76"/>
    <w:rsid w:val="00651E02"/>
    <w:rsid w:val="006521E5"/>
    <w:rsid w:val="00653219"/>
    <w:rsid w:val="00653854"/>
    <w:rsid w:val="00654ADD"/>
    <w:rsid w:val="00654D3D"/>
    <w:rsid w:val="006556EA"/>
    <w:rsid w:val="00655E71"/>
    <w:rsid w:val="00655EBD"/>
    <w:rsid w:val="006568C9"/>
    <w:rsid w:val="00657F32"/>
    <w:rsid w:val="006607D5"/>
    <w:rsid w:val="006608AD"/>
    <w:rsid w:val="006618DE"/>
    <w:rsid w:val="0066214D"/>
    <w:rsid w:val="00662165"/>
    <w:rsid w:val="00662623"/>
    <w:rsid w:val="0066349B"/>
    <w:rsid w:val="006647B9"/>
    <w:rsid w:val="006657A3"/>
    <w:rsid w:val="006657EE"/>
    <w:rsid w:val="00667A56"/>
    <w:rsid w:val="0067079A"/>
    <w:rsid w:val="0067102D"/>
    <w:rsid w:val="00671A82"/>
    <w:rsid w:val="0067229B"/>
    <w:rsid w:val="0067579A"/>
    <w:rsid w:val="00676178"/>
    <w:rsid w:val="00676337"/>
    <w:rsid w:val="00676C4A"/>
    <w:rsid w:val="0067748F"/>
    <w:rsid w:val="00677658"/>
    <w:rsid w:val="00677C72"/>
    <w:rsid w:val="00680A67"/>
    <w:rsid w:val="00680E14"/>
    <w:rsid w:val="006818C6"/>
    <w:rsid w:val="00681D39"/>
    <w:rsid w:val="00685656"/>
    <w:rsid w:val="00685962"/>
    <w:rsid w:val="00685A30"/>
    <w:rsid w:val="00685C48"/>
    <w:rsid w:val="00686AE3"/>
    <w:rsid w:val="00691009"/>
    <w:rsid w:val="006912BB"/>
    <w:rsid w:val="00692C09"/>
    <w:rsid w:val="00692FA3"/>
    <w:rsid w:val="00693114"/>
    <w:rsid w:val="00693192"/>
    <w:rsid w:val="00693C4E"/>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D19"/>
    <w:rsid w:val="006A6FB6"/>
    <w:rsid w:val="006A7552"/>
    <w:rsid w:val="006A78F2"/>
    <w:rsid w:val="006B0116"/>
    <w:rsid w:val="006B0566"/>
    <w:rsid w:val="006B2824"/>
    <w:rsid w:val="006B2F02"/>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406"/>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2683"/>
    <w:rsid w:val="006D3529"/>
    <w:rsid w:val="006D36AE"/>
    <w:rsid w:val="006D3D3F"/>
    <w:rsid w:val="006D4E1D"/>
    <w:rsid w:val="006D5516"/>
    <w:rsid w:val="006D5E0B"/>
    <w:rsid w:val="006D6150"/>
    <w:rsid w:val="006E06F0"/>
    <w:rsid w:val="006E0F22"/>
    <w:rsid w:val="006E2003"/>
    <w:rsid w:val="006E2B43"/>
    <w:rsid w:val="006E35A0"/>
    <w:rsid w:val="006E35C3"/>
    <w:rsid w:val="006E4901"/>
    <w:rsid w:val="006E49D7"/>
    <w:rsid w:val="006E4FD1"/>
    <w:rsid w:val="006E52D6"/>
    <w:rsid w:val="006E55B5"/>
    <w:rsid w:val="006E61F5"/>
    <w:rsid w:val="006E732A"/>
    <w:rsid w:val="006E73AC"/>
    <w:rsid w:val="006E7900"/>
    <w:rsid w:val="006E7947"/>
    <w:rsid w:val="006E7F44"/>
    <w:rsid w:val="006F012B"/>
    <w:rsid w:val="006F0D3F"/>
    <w:rsid w:val="006F1542"/>
    <w:rsid w:val="006F1805"/>
    <w:rsid w:val="006F1A8E"/>
    <w:rsid w:val="006F1FDC"/>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4D6"/>
    <w:rsid w:val="00704862"/>
    <w:rsid w:val="00704898"/>
    <w:rsid w:val="00705492"/>
    <w:rsid w:val="00705706"/>
    <w:rsid w:val="0070731F"/>
    <w:rsid w:val="00707B86"/>
    <w:rsid w:val="007108DD"/>
    <w:rsid w:val="00710E10"/>
    <w:rsid w:val="00712311"/>
    <w:rsid w:val="00712DB8"/>
    <w:rsid w:val="007131F4"/>
    <w:rsid w:val="00714C96"/>
    <w:rsid w:val="007154FC"/>
    <w:rsid w:val="0071687B"/>
    <w:rsid w:val="0071689A"/>
    <w:rsid w:val="00716F47"/>
    <w:rsid w:val="00717464"/>
    <w:rsid w:val="007204FD"/>
    <w:rsid w:val="007210AC"/>
    <w:rsid w:val="00721CBC"/>
    <w:rsid w:val="007224D2"/>
    <w:rsid w:val="00722665"/>
    <w:rsid w:val="00723462"/>
    <w:rsid w:val="00723FC3"/>
    <w:rsid w:val="007248F1"/>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1CC6"/>
    <w:rsid w:val="00742929"/>
    <w:rsid w:val="007431AB"/>
    <w:rsid w:val="0074334C"/>
    <w:rsid w:val="00744742"/>
    <w:rsid w:val="00744D01"/>
    <w:rsid w:val="00745561"/>
    <w:rsid w:val="00747331"/>
    <w:rsid w:val="00747893"/>
    <w:rsid w:val="007478B5"/>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07"/>
    <w:rsid w:val="00760E9B"/>
    <w:rsid w:val="0076368E"/>
    <w:rsid w:val="0076384C"/>
    <w:rsid w:val="00763EF7"/>
    <w:rsid w:val="00764AAD"/>
    <w:rsid w:val="00764D1B"/>
    <w:rsid w:val="007659DA"/>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262"/>
    <w:rsid w:val="00773485"/>
    <w:rsid w:val="0077364F"/>
    <w:rsid w:val="00774038"/>
    <w:rsid w:val="00774A95"/>
    <w:rsid w:val="00774C67"/>
    <w:rsid w:val="0077504D"/>
    <w:rsid w:val="00775810"/>
    <w:rsid w:val="007760A5"/>
    <w:rsid w:val="00776E6C"/>
    <w:rsid w:val="00777A4A"/>
    <w:rsid w:val="007811AE"/>
    <w:rsid w:val="007813EB"/>
    <w:rsid w:val="00781688"/>
    <w:rsid w:val="00781C2E"/>
    <w:rsid w:val="00781E2A"/>
    <w:rsid w:val="00782D3C"/>
    <w:rsid w:val="00782FEC"/>
    <w:rsid w:val="0078375F"/>
    <w:rsid w:val="0078387F"/>
    <w:rsid w:val="007838D0"/>
    <w:rsid w:val="007839E7"/>
    <w:rsid w:val="00784666"/>
    <w:rsid w:val="00784B86"/>
    <w:rsid w:val="00784CB7"/>
    <w:rsid w:val="0078543B"/>
    <w:rsid w:val="00785E88"/>
    <w:rsid w:val="007862B1"/>
    <w:rsid w:val="00786DDF"/>
    <w:rsid w:val="0078774A"/>
    <w:rsid w:val="007912D3"/>
    <w:rsid w:val="00791764"/>
    <w:rsid w:val="007930CD"/>
    <w:rsid w:val="00793108"/>
    <w:rsid w:val="00793E8B"/>
    <w:rsid w:val="007942E8"/>
    <w:rsid w:val="00794790"/>
    <w:rsid w:val="00794CDD"/>
    <w:rsid w:val="0079574B"/>
    <w:rsid w:val="00796076"/>
    <w:rsid w:val="007961A6"/>
    <w:rsid w:val="00796222"/>
    <w:rsid w:val="007968A3"/>
    <w:rsid w:val="0079712D"/>
    <w:rsid w:val="0079727E"/>
    <w:rsid w:val="0079744B"/>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B92"/>
    <w:rsid w:val="007B3D9D"/>
    <w:rsid w:val="007B610B"/>
    <w:rsid w:val="007B6811"/>
    <w:rsid w:val="007C009B"/>
    <w:rsid w:val="007C00D8"/>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C7F79"/>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FA1"/>
    <w:rsid w:val="007F12DE"/>
    <w:rsid w:val="007F1314"/>
    <w:rsid w:val="007F1F51"/>
    <w:rsid w:val="007F281F"/>
    <w:rsid w:val="007F31CF"/>
    <w:rsid w:val="007F3495"/>
    <w:rsid w:val="007F3D95"/>
    <w:rsid w:val="007F3FFA"/>
    <w:rsid w:val="007F503F"/>
    <w:rsid w:val="007F5A5F"/>
    <w:rsid w:val="007F6033"/>
    <w:rsid w:val="007F6722"/>
    <w:rsid w:val="007F727B"/>
    <w:rsid w:val="007F7735"/>
    <w:rsid w:val="00800982"/>
    <w:rsid w:val="008011E4"/>
    <w:rsid w:val="008013DA"/>
    <w:rsid w:val="008017E2"/>
    <w:rsid w:val="00802147"/>
    <w:rsid w:val="00802447"/>
    <w:rsid w:val="0080437A"/>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26E69"/>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2193"/>
    <w:rsid w:val="00842CDF"/>
    <w:rsid w:val="00842DEA"/>
    <w:rsid w:val="008435A4"/>
    <w:rsid w:val="008435DB"/>
    <w:rsid w:val="00843892"/>
    <w:rsid w:val="00844434"/>
    <w:rsid w:val="00845AA5"/>
    <w:rsid w:val="00847EB9"/>
    <w:rsid w:val="008504E0"/>
    <w:rsid w:val="00850570"/>
    <w:rsid w:val="00850857"/>
    <w:rsid w:val="008510B6"/>
    <w:rsid w:val="008510F1"/>
    <w:rsid w:val="0085236E"/>
    <w:rsid w:val="00852545"/>
    <w:rsid w:val="008529A9"/>
    <w:rsid w:val="00852DFC"/>
    <w:rsid w:val="008531A7"/>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0E3E"/>
    <w:rsid w:val="0087155D"/>
    <w:rsid w:val="00871E55"/>
    <w:rsid w:val="0087341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0CE9"/>
    <w:rsid w:val="008916DE"/>
    <w:rsid w:val="008920F8"/>
    <w:rsid w:val="0089384E"/>
    <w:rsid w:val="00893E05"/>
    <w:rsid w:val="00894405"/>
    <w:rsid w:val="008957DB"/>
    <w:rsid w:val="00895828"/>
    <w:rsid w:val="00896212"/>
    <w:rsid w:val="0089622B"/>
    <w:rsid w:val="00896A13"/>
    <w:rsid w:val="008977AD"/>
    <w:rsid w:val="008A0698"/>
    <w:rsid w:val="008A0AF2"/>
    <w:rsid w:val="008A120F"/>
    <w:rsid w:val="008A1E8D"/>
    <w:rsid w:val="008A24FA"/>
    <w:rsid w:val="008A2FF1"/>
    <w:rsid w:val="008A345D"/>
    <w:rsid w:val="008A3652"/>
    <w:rsid w:val="008A3C43"/>
    <w:rsid w:val="008A403C"/>
    <w:rsid w:val="008A4DA3"/>
    <w:rsid w:val="008A56AD"/>
    <w:rsid w:val="008A5C36"/>
    <w:rsid w:val="008A5CEA"/>
    <w:rsid w:val="008A6418"/>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826"/>
    <w:rsid w:val="008D294A"/>
    <w:rsid w:val="008D2B99"/>
    <w:rsid w:val="008D3511"/>
    <w:rsid w:val="008D35A3"/>
    <w:rsid w:val="008D3C71"/>
    <w:rsid w:val="008D493D"/>
    <w:rsid w:val="008D5016"/>
    <w:rsid w:val="008D5311"/>
    <w:rsid w:val="008D549A"/>
    <w:rsid w:val="008D5704"/>
    <w:rsid w:val="008D5EE7"/>
    <w:rsid w:val="008D6D73"/>
    <w:rsid w:val="008D6EF8"/>
    <w:rsid w:val="008D74A0"/>
    <w:rsid w:val="008D77B2"/>
    <w:rsid w:val="008D7FF8"/>
    <w:rsid w:val="008E00F2"/>
    <w:rsid w:val="008E1FEB"/>
    <w:rsid w:val="008E24DC"/>
    <w:rsid w:val="008E2A86"/>
    <w:rsid w:val="008E3548"/>
    <w:rsid w:val="008E38E6"/>
    <w:rsid w:val="008E3B1B"/>
    <w:rsid w:val="008E4010"/>
    <w:rsid w:val="008E43BF"/>
    <w:rsid w:val="008E4477"/>
    <w:rsid w:val="008E4CA9"/>
    <w:rsid w:val="008E5B7C"/>
    <w:rsid w:val="008E5C09"/>
    <w:rsid w:val="008E60B3"/>
    <w:rsid w:val="008E6F39"/>
    <w:rsid w:val="008F0FA2"/>
    <w:rsid w:val="008F13BF"/>
    <w:rsid w:val="008F1751"/>
    <w:rsid w:val="008F2365"/>
    <w:rsid w:val="008F255C"/>
    <w:rsid w:val="008F2B76"/>
    <w:rsid w:val="008F2C15"/>
    <w:rsid w:val="008F524F"/>
    <w:rsid w:val="008F527F"/>
    <w:rsid w:val="008F556C"/>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41AC"/>
    <w:rsid w:val="00915104"/>
    <w:rsid w:val="00915337"/>
    <w:rsid w:val="009160C2"/>
    <w:rsid w:val="009165A7"/>
    <w:rsid w:val="00916A53"/>
    <w:rsid w:val="00917234"/>
    <w:rsid w:val="0091775C"/>
    <w:rsid w:val="00917FAA"/>
    <w:rsid w:val="00920009"/>
    <w:rsid w:val="00920C62"/>
    <w:rsid w:val="00921032"/>
    <w:rsid w:val="00921CE2"/>
    <w:rsid w:val="00922306"/>
    <w:rsid w:val="009229DF"/>
    <w:rsid w:val="009241CE"/>
    <w:rsid w:val="00926875"/>
    <w:rsid w:val="00927C52"/>
    <w:rsid w:val="0093002B"/>
    <w:rsid w:val="00931A1F"/>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5709B"/>
    <w:rsid w:val="00960672"/>
    <w:rsid w:val="00960802"/>
    <w:rsid w:val="009608C0"/>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FB1"/>
    <w:rsid w:val="00974464"/>
    <w:rsid w:val="009750D7"/>
    <w:rsid w:val="00975F7E"/>
    <w:rsid w:val="0097672E"/>
    <w:rsid w:val="009771B9"/>
    <w:rsid w:val="009775DB"/>
    <w:rsid w:val="009802FA"/>
    <w:rsid w:val="009813C4"/>
    <w:rsid w:val="00981540"/>
    <w:rsid w:val="0098244A"/>
    <w:rsid w:val="00982A6B"/>
    <w:rsid w:val="00983AF5"/>
    <w:rsid w:val="00984082"/>
    <w:rsid w:val="00984456"/>
    <w:rsid w:val="00984BDB"/>
    <w:rsid w:val="00985291"/>
    <w:rsid w:val="00986527"/>
    <w:rsid w:val="00987D3E"/>
    <w:rsid w:val="00987E76"/>
    <w:rsid w:val="00990375"/>
    <w:rsid w:val="00990561"/>
    <w:rsid w:val="00990C42"/>
    <w:rsid w:val="009911F4"/>
    <w:rsid w:val="00993191"/>
    <w:rsid w:val="00993B84"/>
    <w:rsid w:val="00993BA8"/>
    <w:rsid w:val="00994541"/>
    <w:rsid w:val="00994A77"/>
    <w:rsid w:val="00995045"/>
    <w:rsid w:val="00996C19"/>
    <w:rsid w:val="00997050"/>
    <w:rsid w:val="00997686"/>
    <w:rsid w:val="009A05AC"/>
    <w:rsid w:val="009A171D"/>
    <w:rsid w:val="009A1B95"/>
    <w:rsid w:val="009A2DC2"/>
    <w:rsid w:val="009A2FDE"/>
    <w:rsid w:val="009A30B4"/>
    <w:rsid w:val="009A30B5"/>
    <w:rsid w:val="009A43E7"/>
    <w:rsid w:val="009A5190"/>
    <w:rsid w:val="009A576B"/>
    <w:rsid w:val="009A5832"/>
    <w:rsid w:val="009A6D98"/>
    <w:rsid w:val="009A73D5"/>
    <w:rsid w:val="009A7602"/>
    <w:rsid w:val="009A796C"/>
    <w:rsid w:val="009A7E8F"/>
    <w:rsid w:val="009B0273"/>
    <w:rsid w:val="009B07E8"/>
    <w:rsid w:val="009B0824"/>
    <w:rsid w:val="009B0CF5"/>
    <w:rsid w:val="009B0DA1"/>
    <w:rsid w:val="009B1175"/>
    <w:rsid w:val="009B3057"/>
    <w:rsid w:val="009B3CA3"/>
    <w:rsid w:val="009B50F0"/>
    <w:rsid w:val="009B5889"/>
    <w:rsid w:val="009B58F7"/>
    <w:rsid w:val="009B5ED1"/>
    <w:rsid w:val="009B6D58"/>
    <w:rsid w:val="009C03F8"/>
    <w:rsid w:val="009C1151"/>
    <w:rsid w:val="009C1A9B"/>
    <w:rsid w:val="009C1D0F"/>
    <w:rsid w:val="009C370D"/>
    <w:rsid w:val="009C3852"/>
    <w:rsid w:val="009C3A21"/>
    <w:rsid w:val="009C3B73"/>
    <w:rsid w:val="009C3EC5"/>
    <w:rsid w:val="009C4CA7"/>
    <w:rsid w:val="009C6103"/>
    <w:rsid w:val="009C7DD3"/>
    <w:rsid w:val="009D03A4"/>
    <w:rsid w:val="009D092B"/>
    <w:rsid w:val="009D0C2A"/>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3C52"/>
    <w:rsid w:val="009E45F3"/>
    <w:rsid w:val="009E4A0F"/>
    <w:rsid w:val="009E4D53"/>
    <w:rsid w:val="009E7100"/>
    <w:rsid w:val="009F0660"/>
    <w:rsid w:val="009F06BA"/>
    <w:rsid w:val="009F18D0"/>
    <w:rsid w:val="009F1EDC"/>
    <w:rsid w:val="009F1FF7"/>
    <w:rsid w:val="009F2F6B"/>
    <w:rsid w:val="009F337A"/>
    <w:rsid w:val="009F4638"/>
    <w:rsid w:val="009F50F8"/>
    <w:rsid w:val="009F57C8"/>
    <w:rsid w:val="009F5B90"/>
    <w:rsid w:val="009F5D9B"/>
    <w:rsid w:val="009F64A7"/>
    <w:rsid w:val="009F73AC"/>
    <w:rsid w:val="009F7683"/>
    <w:rsid w:val="009F7C54"/>
    <w:rsid w:val="009F7D78"/>
    <w:rsid w:val="00A00BCA"/>
    <w:rsid w:val="00A00D05"/>
    <w:rsid w:val="00A00E74"/>
    <w:rsid w:val="00A0285A"/>
    <w:rsid w:val="00A04DB0"/>
    <w:rsid w:val="00A05038"/>
    <w:rsid w:val="00A0752B"/>
    <w:rsid w:val="00A10D1E"/>
    <w:rsid w:val="00A10D1F"/>
    <w:rsid w:val="00A112E2"/>
    <w:rsid w:val="00A1152B"/>
    <w:rsid w:val="00A11736"/>
    <w:rsid w:val="00A11BD0"/>
    <w:rsid w:val="00A11E7D"/>
    <w:rsid w:val="00A11F49"/>
    <w:rsid w:val="00A1295D"/>
    <w:rsid w:val="00A12A5E"/>
    <w:rsid w:val="00A12C95"/>
    <w:rsid w:val="00A12E9C"/>
    <w:rsid w:val="00A132C6"/>
    <w:rsid w:val="00A14ECC"/>
    <w:rsid w:val="00A14ED9"/>
    <w:rsid w:val="00A150A9"/>
    <w:rsid w:val="00A15E6B"/>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D0A"/>
    <w:rsid w:val="00A4729F"/>
    <w:rsid w:val="00A5050E"/>
    <w:rsid w:val="00A51316"/>
    <w:rsid w:val="00A51B73"/>
    <w:rsid w:val="00A51D7C"/>
    <w:rsid w:val="00A51F76"/>
    <w:rsid w:val="00A52061"/>
    <w:rsid w:val="00A524AC"/>
    <w:rsid w:val="00A530B3"/>
    <w:rsid w:val="00A5473D"/>
    <w:rsid w:val="00A5512C"/>
    <w:rsid w:val="00A558B9"/>
    <w:rsid w:val="00A55E59"/>
    <w:rsid w:val="00A55FEE"/>
    <w:rsid w:val="00A57158"/>
    <w:rsid w:val="00A572D8"/>
    <w:rsid w:val="00A576CB"/>
    <w:rsid w:val="00A61746"/>
    <w:rsid w:val="00A619F2"/>
    <w:rsid w:val="00A61F96"/>
    <w:rsid w:val="00A6217F"/>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028"/>
    <w:rsid w:val="00A747D4"/>
    <w:rsid w:val="00A74B2F"/>
    <w:rsid w:val="00A74D0E"/>
    <w:rsid w:val="00A76200"/>
    <w:rsid w:val="00A76C15"/>
    <w:rsid w:val="00A76DCF"/>
    <w:rsid w:val="00A779D8"/>
    <w:rsid w:val="00A77A26"/>
    <w:rsid w:val="00A8134C"/>
    <w:rsid w:val="00A81620"/>
    <w:rsid w:val="00A8167E"/>
    <w:rsid w:val="00A81DD5"/>
    <w:rsid w:val="00A8328A"/>
    <w:rsid w:val="00A84545"/>
    <w:rsid w:val="00A85E5D"/>
    <w:rsid w:val="00A862EB"/>
    <w:rsid w:val="00A86963"/>
    <w:rsid w:val="00A87140"/>
    <w:rsid w:val="00A905A7"/>
    <w:rsid w:val="00A919FA"/>
    <w:rsid w:val="00A921FF"/>
    <w:rsid w:val="00A93710"/>
    <w:rsid w:val="00A938FA"/>
    <w:rsid w:val="00A95C09"/>
    <w:rsid w:val="00A96293"/>
    <w:rsid w:val="00A96817"/>
    <w:rsid w:val="00A9786A"/>
    <w:rsid w:val="00AA0AD8"/>
    <w:rsid w:val="00AA0F00"/>
    <w:rsid w:val="00AA13E4"/>
    <w:rsid w:val="00AA1568"/>
    <w:rsid w:val="00AA18C8"/>
    <w:rsid w:val="00AA1BBF"/>
    <w:rsid w:val="00AA1CA1"/>
    <w:rsid w:val="00AA36E3"/>
    <w:rsid w:val="00AA4896"/>
    <w:rsid w:val="00AA5305"/>
    <w:rsid w:val="00AA5E0C"/>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0F9"/>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EA6"/>
    <w:rsid w:val="00B070BF"/>
    <w:rsid w:val="00B0735B"/>
    <w:rsid w:val="00B07942"/>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447"/>
    <w:rsid w:val="00B2561E"/>
    <w:rsid w:val="00B2572B"/>
    <w:rsid w:val="00B25FC4"/>
    <w:rsid w:val="00B26428"/>
    <w:rsid w:val="00B2681D"/>
    <w:rsid w:val="00B268C2"/>
    <w:rsid w:val="00B2752E"/>
    <w:rsid w:val="00B30994"/>
    <w:rsid w:val="00B32124"/>
    <w:rsid w:val="00B323FD"/>
    <w:rsid w:val="00B32C46"/>
    <w:rsid w:val="00B333DF"/>
    <w:rsid w:val="00B36E56"/>
    <w:rsid w:val="00B37250"/>
    <w:rsid w:val="00B40121"/>
    <w:rsid w:val="00B40233"/>
    <w:rsid w:val="00B4045F"/>
    <w:rsid w:val="00B41252"/>
    <w:rsid w:val="00B413A8"/>
    <w:rsid w:val="00B41BAF"/>
    <w:rsid w:val="00B425F0"/>
    <w:rsid w:val="00B4364F"/>
    <w:rsid w:val="00B436A9"/>
    <w:rsid w:val="00B43C2B"/>
    <w:rsid w:val="00B44A67"/>
    <w:rsid w:val="00B44DC4"/>
    <w:rsid w:val="00B45344"/>
    <w:rsid w:val="00B45D18"/>
    <w:rsid w:val="00B46110"/>
    <w:rsid w:val="00B46279"/>
    <w:rsid w:val="00B46AA0"/>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16"/>
    <w:rsid w:val="00B56F5B"/>
    <w:rsid w:val="00B5713B"/>
    <w:rsid w:val="00B57948"/>
    <w:rsid w:val="00B57B59"/>
    <w:rsid w:val="00B57BD6"/>
    <w:rsid w:val="00B57D12"/>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0328"/>
    <w:rsid w:val="00B70FA1"/>
    <w:rsid w:val="00B71D73"/>
    <w:rsid w:val="00B73AB8"/>
    <w:rsid w:val="00B73D0A"/>
    <w:rsid w:val="00B73DE0"/>
    <w:rsid w:val="00B744F6"/>
    <w:rsid w:val="00B75687"/>
    <w:rsid w:val="00B7598C"/>
    <w:rsid w:val="00B769CB"/>
    <w:rsid w:val="00B7771E"/>
    <w:rsid w:val="00B81934"/>
    <w:rsid w:val="00B81AD3"/>
    <w:rsid w:val="00B824A3"/>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6D0"/>
    <w:rsid w:val="00BB1A5D"/>
    <w:rsid w:val="00BB1C9B"/>
    <w:rsid w:val="00BB1D49"/>
    <w:rsid w:val="00BB2D31"/>
    <w:rsid w:val="00BB3575"/>
    <w:rsid w:val="00BB4ADD"/>
    <w:rsid w:val="00BB500A"/>
    <w:rsid w:val="00BB52F9"/>
    <w:rsid w:val="00BB5B35"/>
    <w:rsid w:val="00BB5B81"/>
    <w:rsid w:val="00BB5F0B"/>
    <w:rsid w:val="00BB627A"/>
    <w:rsid w:val="00BB636D"/>
    <w:rsid w:val="00BB682B"/>
    <w:rsid w:val="00BB6E6B"/>
    <w:rsid w:val="00BB6EAD"/>
    <w:rsid w:val="00BC0BAC"/>
    <w:rsid w:val="00BC0C24"/>
    <w:rsid w:val="00BC0CFF"/>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135B"/>
    <w:rsid w:val="00BD279E"/>
    <w:rsid w:val="00BD2920"/>
    <w:rsid w:val="00BD3B55"/>
    <w:rsid w:val="00BD4817"/>
    <w:rsid w:val="00BD572E"/>
    <w:rsid w:val="00BD5F94"/>
    <w:rsid w:val="00BD6BF7"/>
    <w:rsid w:val="00BD72E6"/>
    <w:rsid w:val="00BE005F"/>
    <w:rsid w:val="00BE01AE"/>
    <w:rsid w:val="00BE0699"/>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5FD4"/>
    <w:rsid w:val="00BF6341"/>
    <w:rsid w:val="00BF639B"/>
    <w:rsid w:val="00BF74AB"/>
    <w:rsid w:val="00BF762F"/>
    <w:rsid w:val="00BF7D70"/>
    <w:rsid w:val="00C008F7"/>
    <w:rsid w:val="00C00E33"/>
    <w:rsid w:val="00C010D8"/>
    <w:rsid w:val="00C0193C"/>
    <w:rsid w:val="00C024D3"/>
    <w:rsid w:val="00C029B6"/>
    <w:rsid w:val="00C03431"/>
    <w:rsid w:val="00C03728"/>
    <w:rsid w:val="00C0413D"/>
    <w:rsid w:val="00C04470"/>
    <w:rsid w:val="00C0648C"/>
    <w:rsid w:val="00C064CE"/>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16EB"/>
    <w:rsid w:val="00C22421"/>
    <w:rsid w:val="00C22FC8"/>
    <w:rsid w:val="00C232E0"/>
    <w:rsid w:val="00C23B1B"/>
    <w:rsid w:val="00C23D48"/>
    <w:rsid w:val="00C23F1D"/>
    <w:rsid w:val="00C24256"/>
    <w:rsid w:val="00C246ED"/>
    <w:rsid w:val="00C26B4D"/>
    <w:rsid w:val="00C26CF7"/>
    <w:rsid w:val="00C3130B"/>
    <w:rsid w:val="00C31373"/>
    <w:rsid w:val="00C324F0"/>
    <w:rsid w:val="00C32B1C"/>
    <w:rsid w:val="00C33A01"/>
    <w:rsid w:val="00C34414"/>
    <w:rsid w:val="00C3484C"/>
    <w:rsid w:val="00C35169"/>
    <w:rsid w:val="00C351C5"/>
    <w:rsid w:val="00C358EA"/>
    <w:rsid w:val="00C364E8"/>
    <w:rsid w:val="00C3797F"/>
    <w:rsid w:val="00C4095B"/>
    <w:rsid w:val="00C40DF1"/>
    <w:rsid w:val="00C43213"/>
    <w:rsid w:val="00C4327F"/>
    <w:rsid w:val="00C43524"/>
    <w:rsid w:val="00C435DD"/>
    <w:rsid w:val="00C4487D"/>
    <w:rsid w:val="00C45620"/>
    <w:rsid w:val="00C464BA"/>
    <w:rsid w:val="00C47611"/>
    <w:rsid w:val="00C4795F"/>
    <w:rsid w:val="00C47D72"/>
    <w:rsid w:val="00C50D71"/>
    <w:rsid w:val="00C51512"/>
    <w:rsid w:val="00C516F1"/>
    <w:rsid w:val="00C51FD2"/>
    <w:rsid w:val="00C527F9"/>
    <w:rsid w:val="00C53926"/>
    <w:rsid w:val="00C53D1C"/>
    <w:rsid w:val="00C54CEE"/>
    <w:rsid w:val="00C55318"/>
    <w:rsid w:val="00C557C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766"/>
    <w:rsid w:val="00C85FFA"/>
    <w:rsid w:val="00C864DC"/>
    <w:rsid w:val="00C91011"/>
    <w:rsid w:val="00C9102B"/>
    <w:rsid w:val="00C91D04"/>
    <w:rsid w:val="00C91DC3"/>
    <w:rsid w:val="00C91F69"/>
    <w:rsid w:val="00C92051"/>
    <w:rsid w:val="00C93FF9"/>
    <w:rsid w:val="00C959F1"/>
    <w:rsid w:val="00C95B0F"/>
    <w:rsid w:val="00C96127"/>
    <w:rsid w:val="00C978AF"/>
    <w:rsid w:val="00CA0015"/>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59C"/>
    <w:rsid w:val="00CB79A4"/>
    <w:rsid w:val="00CC0A8D"/>
    <w:rsid w:val="00CC12B9"/>
    <w:rsid w:val="00CC16CF"/>
    <w:rsid w:val="00CC19E5"/>
    <w:rsid w:val="00CC1CD1"/>
    <w:rsid w:val="00CC3419"/>
    <w:rsid w:val="00CC3A77"/>
    <w:rsid w:val="00CC43F3"/>
    <w:rsid w:val="00CC49B7"/>
    <w:rsid w:val="00CC518E"/>
    <w:rsid w:val="00CC595B"/>
    <w:rsid w:val="00CC73F0"/>
    <w:rsid w:val="00CC7693"/>
    <w:rsid w:val="00CC77B4"/>
    <w:rsid w:val="00CD043A"/>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5D7E"/>
    <w:rsid w:val="00CF7346"/>
    <w:rsid w:val="00CF7AC3"/>
    <w:rsid w:val="00D00401"/>
    <w:rsid w:val="00D0068C"/>
    <w:rsid w:val="00D008B5"/>
    <w:rsid w:val="00D00A61"/>
    <w:rsid w:val="00D00BED"/>
    <w:rsid w:val="00D012C6"/>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2F5"/>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4A77"/>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37AA6"/>
    <w:rsid w:val="00D4097A"/>
    <w:rsid w:val="00D411B6"/>
    <w:rsid w:val="00D423AF"/>
    <w:rsid w:val="00D433D6"/>
    <w:rsid w:val="00D438DC"/>
    <w:rsid w:val="00D4485C"/>
    <w:rsid w:val="00D44E21"/>
    <w:rsid w:val="00D4557B"/>
    <w:rsid w:val="00D4587A"/>
    <w:rsid w:val="00D463EA"/>
    <w:rsid w:val="00D467AB"/>
    <w:rsid w:val="00D46D5B"/>
    <w:rsid w:val="00D47316"/>
    <w:rsid w:val="00D47541"/>
    <w:rsid w:val="00D479C9"/>
    <w:rsid w:val="00D47A5B"/>
    <w:rsid w:val="00D47A9C"/>
    <w:rsid w:val="00D47EA0"/>
    <w:rsid w:val="00D50810"/>
    <w:rsid w:val="00D50A75"/>
    <w:rsid w:val="00D50B56"/>
    <w:rsid w:val="00D516BE"/>
    <w:rsid w:val="00D52CC7"/>
    <w:rsid w:val="00D52D0B"/>
    <w:rsid w:val="00D5440E"/>
    <w:rsid w:val="00D54E6F"/>
    <w:rsid w:val="00D5541F"/>
    <w:rsid w:val="00D55CD8"/>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354F"/>
    <w:rsid w:val="00D74060"/>
    <w:rsid w:val="00D7435F"/>
    <w:rsid w:val="00D74CCE"/>
    <w:rsid w:val="00D74D3E"/>
    <w:rsid w:val="00D753E0"/>
    <w:rsid w:val="00D758CA"/>
    <w:rsid w:val="00D75F27"/>
    <w:rsid w:val="00D7639A"/>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007"/>
    <w:rsid w:val="00D86538"/>
    <w:rsid w:val="00D873FE"/>
    <w:rsid w:val="00D875CB"/>
    <w:rsid w:val="00D879FD"/>
    <w:rsid w:val="00D91F8B"/>
    <w:rsid w:val="00D93027"/>
    <w:rsid w:val="00D930A2"/>
    <w:rsid w:val="00D93180"/>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E17"/>
    <w:rsid w:val="00DB41B7"/>
    <w:rsid w:val="00DB4273"/>
    <w:rsid w:val="00DB4B74"/>
    <w:rsid w:val="00DB4CC7"/>
    <w:rsid w:val="00DB64C8"/>
    <w:rsid w:val="00DB69A9"/>
    <w:rsid w:val="00DB6D02"/>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E3D"/>
    <w:rsid w:val="00DD4D99"/>
    <w:rsid w:val="00DD4F48"/>
    <w:rsid w:val="00DD51F0"/>
    <w:rsid w:val="00DD56AA"/>
    <w:rsid w:val="00DD5CF9"/>
    <w:rsid w:val="00DD5DAC"/>
    <w:rsid w:val="00DD66E7"/>
    <w:rsid w:val="00DD6FDA"/>
    <w:rsid w:val="00DD7950"/>
    <w:rsid w:val="00DE1323"/>
    <w:rsid w:val="00DE134D"/>
    <w:rsid w:val="00DE1C00"/>
    <w:rsid w:val="00DE1F23"/>
    <w:rsid w:val="00DE23EB"/>
    <w:rsid w:val="00DE26E4"/>
    <w:rsid w:val="00DE3538"/>
    <w:rsid w:val="00DE3C28"/>
    <w:rsid w:val="00DE3FE7"/>
    <w:rsid w:val="00DE4085"/>
    <w:rsid w:val="00DE5B89"/>
    <w:rsid w:val="00DE65EA"/>
    <w:rsid w:val="00DE7B31"/>
    <w:rsid w:val="00DE7F8F"/>
    <w:rsid w:val="00DF11C4"/>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67D"/>
    <w:rsid w:val="00E10BB7"/>
    <w:rsid w:val="00E10E78"/>
    <w:rsid w:val="00E12FC6"/>
    <w:rsid w:val="00E144D0"/>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AC9"/>
    <w:rsid w:val="00E23F7F"/>
    <w:rsid w:val="00E2406F"/>
    <w:rsid w:val="00E242FF"/>
    <w:rsid w:val="00E24EBF"/>
    <w:rsid w:val="00E25D59"/>
    <w:rsid w:val="00E2620A"/>
    <w:rsid w:val="00E26A48"/>
    <w:rsid w:val="00E26DCE"/>
    <w:rsid w:val="00E30D12"/>
    <w:rsid w:val="00E31A0F"/>
    <w:rsid w:val="00E326DD"/>
    <w:rsid w:val="00E327B8"/>
    <w:rsid w:val="00E34189"/>
    <w:rsid w:val="00E34F2B"/>
    <w:rsid w:val="00E35E34"/>
    <w:rsid w:val="00E36717"/>
    <w:rsid w:val="00E36A86"/>
    <w:rsid w:val="00E410D5"/>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E1"/>
    <w:rsid w:val="00E54297"/>
    <w:rsid w:val="00E54A40"/>
    <w:rsid w:val="00E54B2C"/>
    <w:rsid w:val="00E5510F"/>
    <w:rsid w:val="00E552FD"/>
    <w:rsid w:val="00E56AC8"/>
    <w:rsid w:val="00E6008B"/>
    <w:rsid w:val="00E6021D"/>
    <w:rsid w:val="00E6044F"/>
    <w:rsid w:val="00E60526"/>
    <w:rsid w:val="00E61E2C"/>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B37"/>
    <w:rsid w:val="00E77EEE"/>
    <w:rsid w:val="00E801FF"/>
    <w:rsid w:val="00E805B6"/>
    <w:rsid w:val="00E81514"/>
    <w:rsid w:val="00E81822"/>
    <w:rsid w:val="00E81952"/>
    <w:rsid w:val="00E81D32"/>
    <w:rsid w:val="00E821E5"/>
    <w:rsid w:val="00E8407C"/>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E33"/>
    <w:rsid w:val="00EA3FD0"/>
    <w:rsid w:val="00EA40DF"/>
    <w:rsid w:val="00EA45F9"/>
    <w:rsid w:val="00EA4D31"/>
    <w:rsid w:val="00EA58C8"/>
    <w:rsid w:val="00EA5BE9"/>
    <w:rsid w:val="00EA625E"/>
    <w:rsid w:val="00EA665B"/>
    <w:rsid w:val="00EA66F6"/>
    <w:rsid w:val="00EA68B2"/>
    <w:rsid w:val="00EA7474"/>
    <w:rsid w:val="00EA7727"/>
    <w:rsid w:val="00EA7FA5"/>
    <w:rsid w:val="00EB07BB"/>
    <w:rsid w:val="00EB09CB"/>
    <w:rsid w:val="00EB0B3D"/>
    <w:rsid w:val="00EB25F3"/>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3C4D"/>
    <w:rsid w:val="00ED4C1D"/>
    <w:rsid w:val="00ED4CB2"/>
    <w:rsid w:val="00ED5C1C"/>
    <w:rsid w:val="00ED6836"/>
    <w:rsid w:val="00ED6BA6"/>
    <w:rsid w:val="00ED7EA7"/>
    <w:rsid w:val="00EE0172"/>
    <w:rsid w:val="00EE09A4"/>
    <w:rsid w:val="00EE0CF1"/>
    <w:rsid w:val="00EE0EB3"/>
    <w:rsid w:val="00EE0EF1"/>
    <w:rsid w:val="00EE11C5"/>
    <w:rsid w:val="00EE2663"/>
    <w:rsid w:val="00EE38FD"/>
    <w:rsid w:val="00EE5414"/>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2DCA"/>
    <w:rsid w:val="00EF30BD"/>
    <w:rsid w:val="00EF352E"/>
    <w:rsid w:val="00EF3662"/>
    <w:rsid w:val="00EF4630"/>
    <w:rsid w:val="00EF4BBA"/>
    <w:rsid w:val="00EF6526"/>
    <w:rsid w:val="00EF6DF2"/>
    <w:rsid w:val="00EF7868"/>
    <w:rsid w:val="00F00C96"/>
    <w:rsid w:val="00F01D1E"/>
    <w:rsid w:val="00F02279"/>
    <w:rsid w:val="00F022D6"/>
    <w:rsid w:val="00F0233F"/>
    <w:rsid w:val="00F025FC"/>
    <w:rsid w:val="00F02DBC"/>
    <w:rsid w:val="00F03B10"/>
    <w:rsid w:val="00F040CA"/>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2DF"/>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3D55"/>
    <w:rsid w:val="00F35A8E"/>
    <w:rsid w:val="00F36E1F"/>
    <w:rsid w:val="00F377C0"/>
    <w:rsid w:val="00F37F2C"/>
    <w:rsid w:val="00F403A5"/>
    <w:rsid w:val="00F406AC"/>
    <w:rsid w:val="00F40D4D"/>
    <w:rsid w:val="00F4140F"/>
    <w:rsid w:val="00F41942"/>
    <w:rsid w:val="00F423AA"/>
    <w:rsid w:val="00F4395E"/>
    <w:rsid w:val="00F43FFD"/>
    <w:rsid w:val="00F440BF"/>
    <w:rsid w:val="00F449C0"/>
    <w:rsid w:val="00F44B80"/>
    <w:rsid w:val="00F4506C"/>
    <w:rsid w:val="00F45B4D"/>
    <w:rsid w:val="00F45B8B"/>
    <w:rsid w:val="00F46EFF"/>
    <w:rsid w:val="00F475B1"/>
    <w:rsid w:val="00F51B3A"/>
    <w:rsid w:val="00F5285F"/>
    <w:rsid w:val="00F53525"/>
    <w:rsid w:val="00F539CE"/>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BB9"/>
    <w:rsid w:val="00F70E55"/>
    <w:rsid w:val="00F71F20"/>
    <w:rsid w:val="00F725E7"/>
    <w:rsid w:val="00F73CAB"/>
    <w:rsid w:val="00F743B3"/>
    <w:rsid w:val="00F7451F"/>
    <w:rsid w:val="00F7467F"/>
    <w:rsid w:val="00F74984"/>
    <w:rsid w:val="00F7548C"/>
    <w:rsid w:val="00F7609B"/>
    <w:rsid w:val="00F76331"/>
    <w:rsid w:val="00F8049A"/>
    <w:rsid w:val="00F806DC"/>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528"/>
    <w:rsid w:val="00F914CF"/>
    <w:rsid w:val="00F9269C"/>
    <w:rsid w:val="00F9294C"/>
    <w:rsid w:val="00F930CD"/>
    <w:rsid w:val="00F932ED"/>
    <w:rsid w:val="00F94318"/>
    <w:rsid w:val="00F9448B"/>
    <w:rsid w:val="00F954E8"/>
    <w:rsid w:val="00F958C7"/>
    <w:rsid w:val="00F96621"/>
    <w:rsid w:val="00F97D3E"/>
    <w:rsid w:val="00FA0498"/>
    <w:rsid w:val="00FA0E41"/>
    <w:rsid w:val="00FA15BA"/>
    <w:rsid w:val="00FA1D4A"/>
    <w:rsid w:val="00FA1D88"/>
    <w:rsid w:val="00FA2BFA"/>
    <w:rsid w:val="00FA2FB6"/>
    <w:rsid w:val="00FA37C3"/>
    <w:rsid w:val="00FA409E"/>
    <w:rsid w:val="00FA4725"/>
    <w:rsid w:val="00FA4F9D"/>
    <w:rsid w:val="00FA5CBD"/>
    <w:rsid w:val="00FA6B94"/>
    <w:rsid w:val="00FA6F47"/>
    <w:rsid w:val="00FA751D"/>
    <w:rsid w:val="00FA7842"/>
    <w:rsid w:val="00FA7A86"/>
    <w:rsid w:val="00FA7EAA"/>
    <w:rsid w:val="00FB0592"/>
    <w:rsid w:val="00FB068C"/>
    <w:rsid w:val="00FB12F4"/>
    <w:rsid w:val="00FB1530"/>
    <w:rsid w:val="00FB1C56"/>
    <w:rsid w:val="00FB1CB4"/>
    <w:rsid w:val="00FB35D5"/>
    <w:rsid w:val="00FB3AFB"/>
    <w:rsid w:val="00FB3CC9"/>
    <w:rsid w:val="00FB4ACF"/>
    <w:rsid w:val="00FB72F4"/>
    <w:rsid w:val="00FB78E7"/>
    <w:rsid w:val="00FB796B"/>
    <w:rsid w:val="00FB7D33"/>
    <w:rsid w:val="00FC096C"/>
    <w:rsid w:val="00FC0D49"/>
    <w:rsid w:val="00FC0FDC"/>
    <w:rsid w:val="00FC22F4"/>
    <w:rsid w:val="00FC283C"/>
    <w:rsid w:val="00FC31D8"/>
    <w:rsid w:val="00FC4412"/>
    <w:rsid w:val="00FC4B16"/>
    <w:rsid w:val="00FC5FA5"/>
    <w:rsid w:val="00FC6150"/>
    <w:rsid w:val="00FC6668"/>
    <w:rsid w:val="00FC6B2B"/>
    <w:rsid w:val="00FD06E3"/>
    <w:rsid w:val="00FD0747"/>
    <w:rsid w:val="00FD095E"/>
    <w:rsid w:val="00FD1148"/>
    <w:rsid w:val="00FD26FA"/>
    <w:rsid w:val="00FD2748"/>
    <w:rsid w:val="00FD2843"/>
    <w:rsid w:val="00FD2B51"/>
    <w:rsid w:val="00FD4515"/>
    <w:rsid w:val="00FD4DA5"/>
    <w:rsid w:val="00FD4DBF"/>
    <w:rsid w:val="00FD57B8"/>
    <w:rsid w:val="00FD7291"/>
    <w:rsid w:val="00FD7772"/>
    <w:rsid w:val="00FE0B7B"/>
    <w:rsid w:val="00FE1316"/>
    <w:rsid w:val="00FE20B2"/>
    <w:rsid w:val="00FE348B"/>
    <w:rsid w:val="00FE3FF8"/>
    <w:rsid w:val="00FE426D"/>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 w:type="numbering" w:customStyle="1" w:styleId="NoList1">
    <w:name w:val="No List1"/>
    <w:next w:val="NoList"/>
    <w:uiPriority w:val="99"/>
    <w:semiHidden/>
    <w:unhideWhenUsed/>
    <w:rsid w:val="00424680"/>
  </w:style>
  <w:style w:type="numbering" w:customStyle="1" w:styleId="NoList2">
    <w:name w:val="No List2"/>
    <w:next w:val="NoList"/>
    <w:uiPriority w:val="99"/>
    <w:semiHidden/>
    <w:unhideWhenUsed/>
    <w:rsid w:val="00424680"/>
  </w:style>
  <w:style w:type="paragraph" w:customStyle="1" w:styleId="msonormal0">
    <w:name w:val="msonormal"/>
    <w:basedOn w:val="Normal"/>
    <w:rsid w:val="00424680"/>
    <w:pPr>
      <w:spacing w:before="100" w:beforeAutospacing="1" w:after="100" w:afterAutospacing="1"/>
    </w:pPr>
  </w:style>
  <w:style w:type="paragraph" w:customStyle="1" w:styleId="font0">
    <w:name w:val="font0"/>
    <w:basedOn w:val="Normal"/>
    <w:rsid w:val="00424680"/>
    <w:pPr>
      <w:spacing w:before="100" w:beforeAutospacing="1" w:after="100" w:afterAutospacing="1"/>
    </w:pPr>
    <w:rPr>
      <w:rFonts w:ascii="Arial" w:hAnsi="Arial" w:cs="Arial"/>
      <w:color w:val="000000"/>
      <w:sz w:val="20"/>
      <w:szCs w:val="20"/>
    </w:rPr>
  </w:style>
  <w:style w:type="paragraph" w:customStyle="1" w:styleId="xl164">
    <w:name w:val="xl164"/>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rPr>
  </w:style>
  <w:style w:type="paragraph" w:customStyle="1" w:styleId="xl165">
    <w:name w:val="xl165"/>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166">
    <w:name w:val="xl166"/>
    <w:basedOn w:val="Normal"/>
    <w:rsid w:val="001903BF"/>
    <w:pPr>
      <w:spacing w:before="100" w:beforeAutospacing="1" w:after="100" w:afterAutospacing="1"/>
      <w:jc w:val="center"/>
      <w:textAlignment w:val="center"/>
    </w:pPr>
    <w:rPr>
      <w:rFonts w:ascii="GHEA Grapalat" w:hAnsi="GHEA Grapalat"/>
    </w:rPr>
  </w:style>
  <w:style w:type="paragraph" w:customStyle="1" w:styleId="xl167">
    <w:name w:val="xl167"/>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GHEA Grapalat" w:hAnsi="GHEA Grapalat"/>
    </w:rPr>
  </w:style>
  <w:style w:type="paragraph" w:customStyle="1" w:styleId="xl168">
    <w:name w:val="xl168"/>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GHEA Grapalat" w:hAnsi="GHEA Grapalat"/>
    </w:rPr>
  </w:style>
  <w:style w:type="paragraph" w:customStyle="1" w:styleId="xl169">
    <w:name w:val="xl169"/>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GHEA Grapalat" w:hAnsi="GHEA Grapalat"/>
    </w:rPr>
  </w:style>
  <w:style w:type="paragraph" w:customStyle="1" w:styleId="xl170">
    <w:name w:val="xl170"/>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171">
    <w:name w:val="xl171"/>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172">
    <w:name w:val="xl172"/>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73">
    <w:name w:val="xl173"/>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rPr>
  </w:style>
  <w:style w:type="paragraph" w:customStyle="1" w:styleId="xl174">
    <w:name w:val="xl174"/>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rPr>
  </w:style>
  <w:style w:type="paragraph" w:customStyle="1" w:styleId="xl175">
    <w:name w:val="xl175"/>
    <w:basedOn w:val="Normal"/>
    <w:rsid w:val="001903BF"/>
    <w:pPr>
      <w:spacing w:before="100" w:beforeAutospacing="1" w:after="100" w:afterAutospacing="1"/>
      <w:jc w:val="center"/>
      <w:textAlignment w:val="top"/>
    </w:pPr>
    <w:rPr>
      <w:rFonts w:ascii="GHEA Grapalat" w:hAnsi="GHEA Grapalat"/>
    </w:rPr>
  </w:style>
  <w:style w:type="paragraph" w:customStyle="1" w:styleId="xl176">
    <w:name w:val="xl176"/>
    <w:basedOn w:val="Normal"/>
    <w:rsid w:val="001903BF"/>
    <w:pPr>
      <w:spacing w:before="100" w:beforeAutospacing="1" w:after="100" w:afterAutospacing="1"/>
      <w:textAlignment w:val="top"/>
    </w:pPr>
    <w:rPr>
      <w:rFonts w:ascii="GHEA Grapalat" w:hAnsi="GHEA Grapalat"/>
      <w:b/>
      <w:bCs/>
    </w:rPr>
  </w:style>
  <w:style w:type="paragraph" w:customStyle="1" w:styleId="xl177">
    <w:name w:val="xl177"/>
    <w:basedOn w:val="Normal"/>
    <w:rsid w:val="001903BF"/>
    <w:pPr>
      <w:spacing w:before="100" w:beforeAutospacing="1" w:after="100" w:afterAutospacing="1"/>
    </w:pPr>
    <w:rPr>
      <w:rFonts w:ascii="GHEA Grapalat" w:hAnsi="GHEA Grapalat"/>
      <w:b/>
      <w:bCs/>
    </w:rPr>
  </w:style>
  <w:style w:type="paragraph" w:customStyle="1" w:styleId="xl178">
    <w:name w:val="xl178"/>
    <w:basedOn w:val="Normal"/>
    <w:rsid w:val="001903BF"/>
    <w:pPr>
      <w:spacing w:before="100" w:beforeAutospacing="1" w:after="100" w:afterAutospacing="1"/>
      <w:jc w:val="center"/>
      <w:textAlignment w:val="center"/>
    </w:pPr>
    <w:rPr>
      <w:rFonts w:ascii="GHEA Grapalat" w:hAnsi="GHEA Grapalat"/>
      <w:b/>
      <w:bCs/>
    </w:rPr>
  </w:style>
  <w:style w:type="paragraph" w:customStyle="1" w:styleId="xl179">
    <w:name w:val="xl179"/>
    <w:basedOn w:val="Normal"/>
    <w:rsid w:val="001903BF"/>
    <w:pPr>
      <w:spacing w:before="100" w:beforeAutospacing="1" w:after="100" w:afterAutospacing="1"/>
      <w:textAlignment w:val="center"/>
    </w:pPr>
    <w:rPr>
      <w:rFonts w:ascii="GHEA Grapalat" w:hAnsi="GHEA Grapalat"/>
      <w:b/>
      <w:bCs/>
    </w:rPr>
  </w:style>
  <w:style w:type="paragraph" w:customStyle="1" w:styleId="xl180">
    <w:name w:val="xl180"/>
    <w:basedOn w:val="Normal"/>
    <w:rsid w:val="001903BF"/>
    <w:pPr>
      <w:spacing w:before="100" w:beforeAutospacing="1" w:after="100" w:afterAutospacing="1"/>
      <w:jc w:val="center"/>
      <w:textAlignment w:val="center"/>
    </w:pPr>
    <w:rPr>
      <w:rFonts w:ascii="GHEA Grapalat" w:hAnsi="GHEA Grapalat"/>
      <w:b/>
      <w:bCs/>
    </w:rPr>
  </w:style>
  <w:style w:type="paragraph" w:customStyle="1" w:styleId="xl181">
    <w:name w:val="xl181"/>
    <w:basedOn w:val="Normal"/>
    <w:rsid w:val="001903BF"/>
    <w:pPr>
      <w:spacing w:before="100" w:beforeAutospacing="1" w:after="100" w:afterAutospacing="1"/>
      <w:textAlignment w:val="top"/>
    </w:pPr>
    <w:rPr>
      <w:rFonts w:ascii="GHEA Grapalat" w:hAnsi="GHEA Grapalat"/>
      <w:b/>
      <w:bCs/>
    </w:rPr>
  </w:style>
  <w:style w:type="paragraph" w:customStyle="1" w:styleId="xl182">
    <w:name w:val="xl182"/>
    <w:basedOn w:val="Normal"/>
    <w:rsid w:val="001903BF"/>
    <w:pPr>
      <w:spacing w:before="100" w:beforeAutospacing="1" w:after="100" w:afterAutospacing="1"/>
      <w:textAlignment w:val="top"/>
    </w:pPr>
    <w:rPr>
      <w:rFonts w:ascii="GHEA Grapalat" w:hAnsi="GHEA Grapalat"/>
      <w:b/>
      <w:bCs/>
    </w:rPr>
  </w:style>
  <w:style w:type="paragraph" w:customStyle="1" w:styleId="xl183">
    <w:name w:val="xl183"/>
    <w:basedOn w:val="Normal"/>
    <w:rsid w:val="001903BF"/>
    <w:pPr>
      <w:spacing w:before="100" w:beforeAutospacing="1" w:after="100" w:afterAutospacing="1"/>
      <w:textAlignment w:val="top"/>
    </w:pPr>
    <w:rPr>
      <w:rFonts w:ascii="GHEA Grapalat" w:hAnsi="GHEA Grapalat"/>
      <w:b/>
      <w:bCs/>
    </w:rPr>
  </w:style>
  <w:style w:type="paragraph" w:customStyle="1" w:styleId="xl184">
    <w:name w:val="xl184"/>
    <w:basedOn w:val="Normal"/>
    <w:rsid w:val="001903BF"/>
    <w:pPr>
      <w:spacing w:before="100" w:beforeAutospacing="1" w:after="100" w:afterAutospacing="1"/>
      <w:jc w:val="center"/>
      <w:textAlignment w:val="center"/>
    </w:pPr>
    <w:rPr>
      <w:rFonts w:ascii="GHEA Grapalat" w:hAnsi="GHEA Grapalat"/>
      <w:b/>
      <w:bCs/>
    </w:rPr>
  </w:style>
  <w:style w:type="paragraph" w:customStyle="1" w:styleId="xl185">
    <w:name w:val="xl185"/>
    <w:basedOn w:val="Normal"/>
    <w:rsid w:val="001903BF"/>
    <w:pPr>
      <w:spacing w:before="100" w:beforeAutospacing="1" w:after="100" w:afterAutospacing="1"/>
      <w:textAlignment w:val="center"/>
    </w:pPr>
    <w:rPr>
      <w:rFonts w:ascii="GHEA Grapalat" w:hAnsi="GHEA Grapalat"/>
      <w:b/>
      <w:bCs/>
    </w:rPr>
  </w:style>
  <w:style w:type="paragraph" w:customStyle="1" w:styleId="xl186">
    <w:name w:val="xl186"/>
    <w:basedOn w:val="Normal"/>
    <w:rsid w:val="001903BF"/>
    <w:pPr>
      <w:spacing w:before="100" w:beforeAutospacing="1" w:after="100" w:afterAutospacing="1"/>
      <w:jc w:val="center"/>
      <w:textAlignment w:val="center"/>
    </w:pPr>
    <w:rPr>
      <w:rFonts w:ascii="GHEA Grapalat" w:hAnsi="GHEA Grapalat"/>
      <w:b/>
      <w:bCs/>
    </w:rPr>
  </w:style>
  <w:style w:type="paragraph" w:customStyle="1" w:styleId="xl187">
    <w:name w:val="xl187"/>
    <w:basedOn w:val="Normal"/>
    <w:rsid w:val="001903BF"/>
    <w:pPr>
      <w:spacing w:before="100" w:beforeAutospacing="1" w:after="100" w:afterAutospacing="1"/>
      <w:jc w:val="center"/>
      <w:textAlignment w:val="center"/>
    </w:pPr>
    <w:rPr>
      <w:rFonts w:ascii="GHEA Grapalat" w:hAnsi="GHEA Grapalat"/>
      <w:b/>
      <w:bCs/>
    </w:rPr>
  </w:style>
  <w:style w:type="paragraph" w:customStyle="1" w:styleId="xl188">
    <w:name w:val="xl188"/>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rPr>
  </w:style>
  <w:style w:type="paragraph" w:customStyle="1" w:styleId="xl189">
    <w:name w:val="xl189"/>
    <w:basedOn w:val="Normal"/>
    <w:rsid w:val="001903BF"/>
    <w:pPr>
      <w:spacing w:before="100" w:beforeAutospacing="1" w:after="100" w:afterAutospacing="1"/>
      <w:jc w:val="center"/>
      <w:textAlignment w:val="top"/>
    </w:pPr>
    <w:rPr>
      <w:rFonts w:ascii="GHEA Grapalat" w:hAnsi="GHEA Grapalat"/>
    </w:rPr>
  </w:style>
  <w:style w:type="paragraph" w:customStyle="1" w:styleId="xl190">
    <w:name w:val="xl190"/>
    <w:basedOn w:val="Normal"/>
    <w:rsid w:val="001903BF"/>
    <w:pPr>
      <w:spacing w:before="100" w:beforeAutospacing="1" w:after="100" w:afterAutospacing="1"/>
      <w:jc w:val="center"/>
      <w:textAlignment w:val="top"/>
    </w:pPr>
    <w:rPr>
      <w:rFonts w:ascii="GHEA Grapalat" w:hAnsi="GHEA Grapalat"/>
      <w:b/>
      <w:bCs/>
    </w:rPr>
  </w:style>
  <w:style w:type="paragraph" w:customStyle="1" w:styleId="xl191">
    <w:name w:val="xl191"/>
    <w:basedOn w:val="Normal"/>
    <w:rsid w:val="001903BF"/>
    <w:pPr>
      <w:spacing w:before="100" w:beforeAutospacing="1" w:after="100" w:afterAutospacing="1"/>
      <w:jc w:val="center"/>
      <w:textAlignment w:val="center"/>
    </w:pPr>
    <w:rPr>
      <w:rFonts w:ascii="GHEA Grapalat" w:hAnsi="GHEA Grapalat"/>
      <w:b/>
      <w:bCs/>
    </w:rPr>
  </w:style>
  <w:style w:type="paragraph" w:customStyle="1" w:styleId="xl192">
    <w:name w:val="xl192"/>
    <w:basedOn w:val="Normal"/>
    <w:rsid w:val="001903BF"/>
    <w:pPr>
      <w:spacing w:before="100" w:beforeAutospacing="1" w:after="100" w:afterAutospacing="1"/>
    </w:pPr>
    <w:rPr>
      <w:rFonts w:ascii="Sylfaen" w:hAnsi="Sylfaen"/>
    </w:rPr>
  </w:style>
  <w:style w:type="paragraph" w:customStyle="1" w:styleId="xl193">
    <w:name w:val="xl193"/>
    <w:basedOn w:val="Normal"/>
    <w:rsid w:val="001903BF"/>
    <w:pPr>
      <w:spacing w:before="100" w:beforeAutospacing="1" w:after="100" w:afterAutospacing="1"/>
      <w:textAlignment w:val="top"/>
    </w:pPr>
    <w:rPr>
      <w:rFonts w:ascii="GHEA Grapalat" w:hAnsi="GHEA Grapalat"/>
      <w:b/>
      <w:bCs/>
    </w:rPr>
  </w:style>
  <w:style w:type="paragraph" w:customStyle="1" w:styleId="xl194">
    <w:name w:val="xl194"/>
    <w:basedOn w:val="Normal"/>
    <w:rsid w:val="001903B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hy/page/ughecuycner_dzernarkner/" TargetMode="External"/><Relationship Id="rId18" Type="http://schemas.openxmlformats.org/officeDocument/2006/relationships/hyperlink" Target="mailto:vachagan.mejunc@yerevan.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gnumner.am/website/images/original/e97e36cf.docx" TargetMode="External"/><Relationship Id="rId17" Type="http://schemas.openxmlformats.org/officeDocument/2006/relationships/hyperlink" Target="mailto:vachagan.mejunc@yerevan.am" TargetMode="External"/><Relationship Id="rId2" Type="http://schemas.openxmlformats.org/officeDocument/2006/relationships/numbering" Target="numbering.xml"/><Relationship Id="rId16" Type="http://schemas.openxmlformats.org/officeDocument/2006/relationships/hyperlink" Target="http://gnumner.am/hy/page/ughecuycner_dzernarkner/" TargetMode="External"/><Relationship Id="rId20" Type="http://schemas.openxmlformats.org/officeDocument/2006/relationships/hyperlink" Target="mailto:vachagan.mejunc@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minfin.a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gnumner.am/website/images/original/%D5%88%D5%92%D5%82%D4%B5%D5%91%D5%88%D5%92%D5%85%D5%91.docx" TargetMode="External"/><Relationship Id="rId23" Type="http://schemas.microsoft.com/office/2011/relationships/people" Target="people.xml"/><Relationship Id="rId10" Type="http://schemas.openxmlformats.org/officeDocument/2006/relationships/hyperlink" Target="http://www.armeps.am"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3</Pages>
  <Words>26464</Words>
  <Characters>150851</Characters>
  <Application>Microsoft Office Word</Application>
  <DocSecurity>0</DocSecurity>
  <Lines>1257</Lines>
  <Paragraphs>353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176962</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485</cp:revision>
  <cp:lastPrinted>2022-12-28T05:49:00Z</cp:lastPrinted>
  <dcterms:created xsi:type="dcterms:W3CDTF">2023-07-13T12:00:00Z</dcterms:created>
  <dcterms:modified xsi:type="dcterms:W3CDTF">2025-08-15T04:59:00Z</dcterms:modified>
</cp:coreProperties>
</file>